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DD15E" w14:textId="77777777" w:rsidR="0084733E" w:rsidRPr="009A0DAD" w:rsidRDefault="009A0DAD" w:rsidP="0084733E">
      <w:pPr>
        <w:jc w:val="center"/>
        <w:rPr>
          <w:b/>
          <w:sz w:val="24"/>
          <w:szCs w:val="24"/>
          <w:u w:val="single"/>
        </w:rPr>
      </w:pPr>
      <w:r w:rsidRPr="009A0DAD">
        <w:rPr>
          <w:b/>
          <w:sz w:val="24"/>
          <w:szCs w:val="24"/>
          <w:u w:val="single"/>
        </w:rPr>
        <w:t xml:space="preserve">Week8 – </w:t>
      </w:r>
      <w:r w:rsidR="00A555BA">
        <w:rPr>
          <w:b/>
          <w:sz w:val="24"/>
          <w:szCs w:val="24"/>
          <w:u w:val="single"/>
        </w:rPr>
        <w:t>Application Assignment - 16 points</w:t>
      </w:r>
    </w:p>
    <w:p w14:paraId="0155B295" w14:textId="77777777" w:rsidR="00A04BD6" w:rsidRPr="007823A5" w:rsidRDefault="00A04BD6" w:rsidP="007823A5">
      <w:pPr>
        <w:jc w:val="center"/>
        <w:rPr>
          <w:b/>
          <w:sz w:val="24"/>
        </w:rPr>
      </w:pPr>
    </w:p>
    <w:p w14:paraId="4FB0B0C8" w14:textId="77777777" w:rsidR="00BA5D31" w:rsidRPr="00ED129C" w:rsidRDefault="00BE49EF">
      <w:pPr>
        <w:rPr>
          <w:b/>
          <w:sz w:val="24"/>
        </w:rPr>
      </w:pPr>
      <w:r w:rsidRPr="00ED129C">
        <w:rPr>
          <w:b/>
          <w:sz w:val="24"/>
        </w:rPr>
        <w:t>PART 1) Increased use of Telemedicine</w:t>
      </w:r>
      <w:r w:rsidR="00ED129C" w:rsidRPr="00ED129C">
        <w:rPr>
          <w:b/>
          <w:sz w:val="24"/>
        </w:rPr>
        <w:t xml:space="preserve"> (10 points)</w:t>
      </w:r>
    </w:p>
    <w:p w14:paraId="487AD166" w14:textId="77777777" w:rsidR="002351EC" w:rsidRDefault="002351EC"/>
    <w:p w14:paraId="2AC0209B" w14:textId="4F5D5A47" w:rsidR="00BE49EF" w:rsidRPr="009F7E28" w:rsidRDefault="00BE49EF">
      <w:pPr>
        <w:rPr>
          <w:b/>
        </w:rPr>
      </w:pPr>
      <w:r>
        <w:t>During the COVID</w:t>
      </w:r>
      <w:r w:rsidR="00C279F0">
        <w:t>-19</w:t>
      </w:r>
      <w:r>
        <w:t xml:space="preserve"> pandemic of 2020, the number of </w:t>
      </w:r>
      <w:r w:rsidR="006F676D">
        <w:t xml:space="preserve">health </w:t>
      </w:r>
      <w:r>
        <w:t xml:space="preserve">services offered through telemedicine has significantly increased. </w:t>
      </w:r>
      <w:r w:rsidR="00E223A9">
        <w:t xml:space="preserve">This </w:t>
      </w:r>
      <w:r w:rsidR="006F676D">
        <w:t xml:space="preserve">provided patients and doctors with much </w:t>
      </w:r>
      <w:r w:rsidR="00F110AA">
        <w:t xml:space="preserve">needed </w:t>
      </w:r>
      <w:r w:rsidR="006F676D">
        <w:t>convenience during the</w:t>
      </w:r>
      <w:r w:rsidR="00F110AA">
        <w:t>se</w:t>
      </w:r>
      <w:r w:rsidR="006F676D">
        <w:t xml:space="preserve"> challenging times. </w:t>
      </w:r>
      <w:r w:rsidR="00CE2EED">
        <w:t>It</w:t>
      </w:r>
      <w:r w:rsidR="006F676D">
        <w:t xml:space="preserve"> also helped the health systems save</w:t>
      </w:r>
      <w:r w:rsidR="00F110AA">
        <w:t xml:space="preserve"> </w:t>
      </w:r>
      <w:r w:rsidR="006F676D">
        <w:t xml:space="preserve">a lot of money. </w:t>
      </w:r>
      <w:r w:rsidR="00CE2EED">
        <w:t>An insurance company wants to estimate how much money telemedicine saved the health administrations in</w:t>
      </w:r>
      <w:r w:rsidR="00F110AA">
        <w:t xml:space="preserve"> its network in</w:t>
      </w:r>
      <w:r w:rsidR="00CE2EED">
        <w:t xml:space="preserve"> 2020. They took a random sample of </w:t>
      </w:r>
      <w:r w:rsidR="00F110AA">
        <w:t>41</w:t>
      </w:r>
      <w:r w:rsidR="00CE2EED">
        <w:t xml:space="preserve"> online doctor visits within their network and reco</w:t>
      </w:r>
      <w:r w:rsidR="005D22D2">
        <w:t xml:space="preserve">rded the savings ($) from each </w:t>
      </w:r>
      <w:r w:rsidR="00F110AA">
        <w:t>visit</w:t>
      </w:r>
      <w:r w:rsidR="005D22D2">
        <w:t xml:space="preserve">. This data is provided as an Excel </w:t>
      </w:r>
      <w:r w:rsidR="00F110AA">
        <w:t xml:space="preserve">file on the assignment. </w:t>
      </w:r>
      <w:r w:rsidR="009F7E28" w:rsidRPr="009F7E28">
        <w:rPr>
          <w:b/>
        </w:rPr>
        <w:t xml:space="preserve">Use Excel or TI-83/84 calculator to answer the following questions. </w:t>
      </w:r>
      <w:r w:rsidR="009F7E28">
        <w:rPr>
          <w:b/>
        </w:rPr>
        <w:t xml:space="preserve">Include your Excel outputs or your calculator </w:t>
      </w:r>
      <w:r w:rsidR="002318B4">
        <w:rPr>
          <w:b/>
        </w:rPr>
        <w:t>functions</w:t>
      </w:r>
      <w:r w:rsidR="009F7E28">
        <w:rPr>
          <w:b/>
        </w:rPr>
        <w:t xml:space="preserve">. </w:t>
      </w:r>
    </w:p>
    <w:p w14:paraId="27AF9906" w14:textId="77777777" w:rsidR="005D22D2" w:rsidRDefault="005D22D2"/>
    <w:p w14:paraId="168E564C" w14:textId="77777777" w:rsidR="005D22D2" w:rsidRDefault="00ED129C" w:rsidP="00EC77FF">
      <w:pPr>
        <w:pStyle w:val="ListParagraph"/>
        <w:numPr>
          <w:ilvl w:val="0"/>
          <w:numId w:val="6"/>
        </w:numPr>
        <w:ind w:right="-144"/>
      </w:pPr>
      <w:r>
        <w:t xml:space="preserve">(1 </w:t>
      </w:r>
      <w:proofErr w:type="spellStart"/>
      <w:r>
        <w:t>pt</w:t>
      </w:r>
      <w:proofErr w:type="spellEnd"/>
      <w:r>
        <w:t xml:space="preserve">) </w:t>
      </w:r>
      <w:r w:rsidR="005D22D2">
        <w:t>Using Excel, find the descriptive statistics of this data set. Copy and paste your output here.</w:t>
      </w:r>
      <w:r>
        <w:t xml:space="preserve"> </w:t>
      </w:r>
    </w:p>
    <w:p w14:paraId="6D91504A" w14:textId="19C54DF9" w:rsidR="00F110AA" w:rsidRDefault="00F110AA" w:rsidP="00F110AA">
      <w:pPr>
        <w:pStyle w:val="ListParagraph"/>
      </w:pPr>
    </w:p>
    <w:p w14:paraId="414D16EF" w14:textId="77777777" w:rsidR="00DB54E7" w:rsidRDefault="00DB54E7" w:rsidP="00F110AA">
      <w:pPr>
        <w:pStyle w:val="ListParagraph"/>
      </w:pPr>
    </w:p>
    <w:p w14:paraId="7AC206F0" w14:textId="77777777" w:rsidR="00F110AA" w:rsidRDefault="00ED129C" w:rsidP="005D22D2">
      <w:pPr>
        <w:pStyle w:val="ListParagraph"/>
        <w:numPr>
          <w:ilvl w:val="0"/>
          <w:numId w:val="6"/>
        </w:numPr>
      </w:pPr>
      <w:r>
        <w:t xml:space="preserve">(1 </w:t>
      </w:r>
      <w:proofErr w:type="spellStart"/>
      <w:r>
        <w:t>pt</w:t>
      </w:r>
      <w:proofErr w:type="spellEnd"/>
      <w:r>
        <w:t xml:space="preserve">) </w:t>
      </w:r>
      <w:r w:rsidR="00F110AA">
        <w:t xml:space="preserve">Create a boxplot or a histogram of the data using Excel and paste your graph here. Describe the shape of the distribution using words such as skewed, approximately normal, outliers, etc. </w:t>
      </w:r>
    </w:p>
    <w:p w14:paraId="0091204D" w14:textId="77777777" w:rsidR="00F110AA" w:rsidRDefault="00F110AA" w:rsidP="00F110AA">
      <w:pPr>
        <w:pStyle w:val="ListParagraph"/>
      </w:pPr>
    </w:p>
    <w:p w14:paraId="5A90C7DE" w14:textId="4B5D3D7E" w:rsidR="00BE49EF" w:rsidRDefault="00ED129C" w:rsidP="009F7E28">
      <w:pPr>
        <w:pStyle w:val="ListParagraph"/>
        <w:numPr>
          <w:ilvl w:val="0"/>
          <w:numId w:val="6"/>
        </w:numPr>
      </w:pPr>
      <w:r>
        <w:t xml:space="preserve">(2 pts) </w:t>
      </w:r>
      <w:r w:rsidR="00F110AA">
        <w:t xml:space="preserve">Provide a 90% confidence interval </w:t>
      </w:r>
      <w:r w:rsidR="008E1573">
        <w:t xml:space="preserve">for the </w:t>
      </w:r>
      <w:r w:rsidR="008E1573" w:rsidRPr="009F7E28">
        <w:rPr>
          <w:i/>
        </w:rPr>
        <w:t>average</w:t>
      </w:r>
      <w:r w:rsidR="008E1573">
        <w:t xml:space="preserve"> savings ($) </w:t>
      </w:r>
      <w:r w:rsidR="00E01FAB">
        <w:t xml:space="preserve">from all telemedicine visits within the network of this </w:t>
      </w:r>
      <w:r w:rsidR="009F7E28">
        <w:t xml:space="preserve">health insurance </w:t>
      </w:r>
      <w:r w:rsidR="00E01FAB">
        <w:t xml:space="preserve">company. </w:t>
      </w:r>
      <w:bookmarkStart w:id="0" w:name="_Hlk57025624"/>
      <w:r w:rsidR="00E01FAB">
        <w:t xml:space="preserve">Include your calculator </w:t>
      </w:r>
      <w:r w:rsidR="009F7E28">
        <w:t xml:space="preserve">commands or Excel outputs. </w:t>
      </w:r>
      <w:r w:rsidR="00EC77FF">
        <w:t>Round your answers to 2 decimals.</w:t>
      </w:r>
    </w:p>
    <w:bookmarkEnd w:id="0"/>
    <w:p w14:paraId="7F507BB1" w14:textId="77777777" w:rsidR="009F7E28" w:rsidRDefault="009F7E28" w:rsidP="009F7E28">
      <w:pPr>
        <w:pStyle w:val="ListParagraph"/>
      </w:pPr>
    </w:p>
    <w:p w14:paraId="4DA63E1F" w14:textId="77777777" w:rsidR="009F7E28" w:rsidRDefault="00ED129C" w:rsidP="009F7E28">
      <w:pPr>
        <w:pStyle w:val="ListParagraph"/>
        <w:numPr>
          <w:ilvl w:val="0"/>
          <w:numId w:val="6"/>
        </w:numPr>
      </w:pPr>
      <w:r>
        <w:t xml:space="preserve">(1 </w:t>
      </w:r>
      <w:proofErr w:type="spellStart"/>
      <w:r>
        <w:t>pt</w:t>
      </w:r>
      <w:proofErr w:type="spellEnd"/>
      <w:r>
        <w:t xml:space="preserve">) </w:t>
      </w:r>
      <w:r w:rsidR="009F7E28">
        <w:t xml:space="preserve">Interpret this confidence interval in the context of the problem. Use full sentences. </w:t>
      </w:r>
    </w:p>
    <w:p w14:paraId="7DA9F8CF" w14:textId="2674CA33" w:rsidR="009F7E28" w:rsidRDefault="009F7E28" w:rsidP="009F7E28">
      <w:pPr>
        <w:pStyle w:val="ListParagraph"/>
      </w:pPr>
    </w:p>
    <w:p w14:paraId="697DCA43" w14:textId="77777777" w:rsidR="00DB54E7" w:rsidRDefault="00DB54E7" w:rsidP="009F7E28">
      <w:pPr>
        <w:pStyle w:val="ListParagraph"/>
      </w:pPr>
    </w:p>
    <w:p w14:paraId="7CBB1D53" w14:textId="530CF399" w:rsidR="009F7E28" w:rsidRDefault="00ED129C" w:rsidP="009F7E28">
      <w:pPr>
        <w:pStyle w:val="ListParagraph"/>
        <w:numPr>
          <w:ilvl w:val="0"/>
          <w:numId w:val="6"/>
        </w:numPr>
      </w:pPr>
      <w:r>
        <w:t>(</w:t>
      </w:r>
      <w:r w:rsidR="00EC77FF">
        <w:t>2</w:t>
      </w:r>
      <w:r>
        <w:t xml:space="preserve"> pt</w:t>
      </w:r>
      <w:r w:rsidR="00EC77FF">
        <w:t>s</w:t>
      </w:r>
      <w:r>
        <w:t xml:space="preserve">) </w:t>
      </w:r>
      <w:r w:rsidR="009F7E28">
        <w:t>What are the critical value</w:t>
      </w:r>
      <w:r w:rsidR="002318B4">
        <w:t>s</w:t>
      </w:r>
      <w:r w:rsidR="009F7E28">
        <w:t xml:space="preserve"> and margin of error for this confidence interval? Include your calculator commands or Excel outputs. </w:t>
      </w:r>
    </w:p>
    <w:p w14:paraId="3160EA5F" w14:textId="3D422392" w:rsidR="00504FE3" w:rsidRDefault="00504FE3" w:rsidP="00504FE3">
      <w:pPr>
        <w:pStyle w:val="ListParagraph"/>
      </w:pPr>
    </w:p>
    <w:p w14:paraId="2D5B666A" w14:textId="77777777" w:rsidR="00DB54E7" w:rsidRDefault="00DB54E7" w:rsidP="00504FE3">
      <w:pPr>
        <w:pStyle w:val="ListParagraph"/>
      </w:pPr>
    </w:p>
    <w:p w14:paraId="6E0C03AB" w14:textId="6E7AA72E" w:rsidR="009F7E28" w:rsidRDefault="00ED129C" w:rsidP="009F7E28">
      <w:pPr>
        <w:pStyle w:val="ListParagraph"/>
        <w:numPr>
          <w:ilvl w:val="0"/>
          <w:numId w:val="6"/>
        </w:numPr>
      </w:pPr>
      <w:r>
        <w:t>(</w:t>
      </w:r>
      <w:r w:rsidR="00EC77FF">
        <w:t>1</w:t>
      </w:r>
      <w:r>
        <w:t xml:space="preserve"> </w:t>
      </w:r>
      <w:proofErr w:type="spellStart"/>
      <w:r>
        <w:t>pt</w:t>
      </w:r>
      <w:proofErr w:type="spellEnd"/>
      <w:r>
        <w:t xml:space="preserve">) </w:t>
      </w:r>
      <w:r w:rsidR="00504FE3" w:rsidRPr="00EC77FF">
        <w:rPr>
          <w:u w:val="single"/>
        </w:rPr>
        <w:t>Explain</w:t>
      </w:r>
      <w:r w:rsidR="00504FE3">
        <w:t xml:space="preserve"> how the </w:t>
      </w:r>
      <w:r w:rsidR="00504FE3" w:rsidRPr="00504FE3">
        <w:rPr>
          <w:b/>
        </w:rPr>
        <w:t>margin of error</w:t>
      </w:r>
      <w:r w:rsidR="00504FE3">
        <w:t xml:space="preserve"> would change if the following confidence levels were used with the same sample data</w:t>
      </w:r>
      <w:r w:rsidR="005115FA">
        <w:t xml:space="preserve"> </w:t>
      </w:r>
      <w:r w:rsidR="00504FE3">
        <w:t>instead of a 90% confidence</w:t>
      </w:r>
      <w:r w:rsidR="005115FA">
        <w:t xml:space="preserve"> level</w:t>
      </w:r>
      <w:r w:rsidR="00504FE3">
        <w:t xml:space="preserve">. </w:t>
      </w:r>
    </w:p>
    <w:p w14:paraId="5DF5AA0F" w14:textId="77777777" w:rsidR="00504FE3" w:rsidRDefault="00504FE3" w:rsidP="00504FE3">
      <w:pPr>
        <w:pStyle w:val="ListParagraph"/>
      </w:pPr>
    </w:p>
    <w:p w14:paraId="3489F3DE" w14:textId="77777777" w:rsidR="00504FE3" w:rsidRDefault="00504FE3" w:rsidP="00504FE3">
      <w:pPr>
        <w:pStyle w:val="ListParagraph"/>
        <w:numPr>
          <w:ilvl w:val="0"/>
          <w:numId w:val="9"/>
        </w:numPr>
      </w:pPr>
      <w:r>
        <w:t xml:space="preserve">95% confidence level: </w:t>
      </w:r>
    </w:p>
    <w:p w14:paraId="2B5D4D23" w14:textId="77777777" w:rsidR="00504FE3" w:rsidRDefault="00504FE3" w:rsidP="00504FE3">
      <w:pPr>
        <w:pStyle w:val="ListParagraph"/>
        <w:ind w:left="1080"/>
      </w:pPr>
      <w:bookmarkStart w:id="1" w:name="_GoBack"/>
      <w:bookmarkEnd w:id="1"/>
    </w:p>
    <w:p w14:paraId="3565081D" w14:textId="726C84F9" w:rsidR="00504FE3" w:rsidRDefault="00504FE3" w:rsidP="00504FE3">
      <w:pPr>
        <w:pStyle w:val="ListParagraph"/>
        <w:numPr>
          <w:ilvl w:val="0"/>
          <w:numId w:val="9"/>
        </w:numPr>
      </w:pPr>
      <w:r>
        <w:t>80% confidence level:</w:t>
      </w:r>
    </w:p>
    <w:p w14:paraId="60C1C982" w14:textId="77777777" w:rsidR="00DB54E7" w:rsidRDefault="00DB54E7" w:rsidP="00DB54E7">
      <w:pPr>
        <w:pStyle w:val="ListParagraph"/>
      </w:pPr>
    </w:p>
    <w:p w14:paraId="483628A3" w14:textId="77777777" w:rsidR="00DB54E7" w:rsidRDefault="00DB54E7" w:rsidP="00DB54E7">
      <w:pPr>
        <w:pStyle w:val="ListParagraph"/>
        <w:ind w:left="1080"/>
      </w:pPr>
    </w:p>
    <w:p w14:paraId="786F0D24" w14:textId="7CF9C41B" w:rsidR="009F7E28" w:rsidRDefault="00ED129C" w:rsidP="00504FE3">
      <w:pPr>
        <w:pStyle w:val="ListParagraph"/>
        <w:numPr>
          <w:ilvl w:val="0"/>
          <w:numId w:val="6"/>
        </w:numPr>
      </w:pPr>
      <w:r>
        <w:t xml:space="preserve">(2 pts) </w:t>
      </w:r>
      <w:r w:rsidR="00504FE3">
        <w:t>A claims manager from this insurance company says that the average savings from telemedicine did not exceed</w:t>
      </w:r>
      <w:r w:rsidR="00EC77FF">
        <w:t xml:space="preserve"> $65 i</w:t>
      </w:r>
      <w:r w:rsidR="00504FE3">
        <w:t xml:space="preserve">n 2020. Use the confidence interval you </w:t>
      </w:r>
      <w:r w:rsidR="00EC77FF">
        <w:t>found</w:t>
      </w:r>
      <w:r w:rsidR="00504FE3">
        <w:t xml:space="preserve"> in question 4 to provide a response to this</w:t>
      </w:r>
      <w:r w:rsidR="002318B4">
        <w:t xml:space="preserve"> claim</w:t>
      </w:r>
      <w:r w:rsidR="00504FE3">
        <w:t xml:space="preserve">. </w:t>
      </w:r>
      <w:r w:rsidR="00EC77FF">
        <w:t>Explain whether you are supporting or opposing this claim and why.</w:t>
      </w:r>
    </w:p>
    <w:p w14:paraId="575809E6" w14:textId="77777777" w:rsidR="00504FE3" w:rsidRDefault="00504FE3" w:rsidP="00504FE3">
      <w:pPr>
        <w:pStyle w:val="ListParagraph"/>
      </w:pPr>
    </w:p>
    <w:p w14:paraId="69CA962B" w14:textId="77777777" w:rsidR="00504FE3" w:rsidRPr="00104E9F" w:rsidRDefault="00504FE3" w:rsidP="00504FE3">
      <w:pPr>
        <w:pStyle w:val="ListParagraph"/>
        <w:ind w:left="0"/>
        <w:rPr>
          <w:b/>
          <w:sz w:val="24"/>
        </w:rPr>
      </w:pPr>
      <w:r w:rsidRPr="00104E9F">
        <w:rPr>
          <w:b/>
          <w:sz w:val="24"/>
        </w:rPr>
        <w:lastRenderedPageBreak/>
        <w:t xml:space="preserve">PART 2) </w:t>
      </w:r>
      <w:r w:rsidR="00104E9F" w:rsidRPr="00104E9F">
        <w:rPr>
          <w:b/>
          <w:sz w:val="24"/>
        </w:rPr>
        <w:t xml:space="preserve">Digital Monitoring </w:t>
      </w:r>
      <w:r w:rsidR="00ED129C">
        <w:rPr>
          <w:b/>
          <w:sz w:val="24"/>
        </w:rPr>
        <w:t>(6 points)</w:t>
      </w:r>
    </w:p>
    <w:p w14:paraId="1BEFE663" w14:textId="77777777" w:rsidR="00104E9F" w:rsidRDefault="00104E9F" w:rsidP="00504FE3">
      <w:pPr>
        <w:pStyle w:val="ListParagraph"/>
        <w:ind w:left="0"/>
      </w:pPr>
    </w:p>
    <w:p w14:paraId="5D66139E" w14:textId="2E00CCB2" w:rsidR="00104E9F" w:rsidRPr="00DB54E7" w:rsidRDefault="00104E9F" w:rsidP="00504FE3">
      <w:pPr>
        <w:pStyle w:val="ListParagraph"/>
        <w:ind w:left="0"/>
        <w:rPr>
          <w:b/>
        </w:rPr>
      </w:pPr>
      <w:r>
        <w:t xml:space="preserve">In 2018, Pew Research Center conducted a study with a random sample of 1060 </w:t>
      </w:r>
      <w:r w:rsidR="00CE1332">
        <w:t>parents</w:t>
      </w:r>
      <w:r>
        <w:t xml:space="preserve"> of teens aged 13 to 17. The study found that 6</w:t>
      </w:r>
      <w:r w:rsidR="00CE1332">
        <w:t>5</w:t>
      </w:r>
      <w:r>
        <w:t xml:space="preserve">% of the parents in this sample checked the websites their teens had visited. </w:t>
      </w:r>
      <w:r w:rsidR="00CE1332" w:rsidRPr="00CE1332">
        <w:rPr>
          <w:b/>
        </w:rPr>
        <w:t>Use your TI83/84 calculators to answer the following questions.</w:t>
      </w:r>
      <w:r w:rsidR="00CE1332">
        <w:t xml:space="preserve"> </w:t>
      </w:r>
      <w:bookmarkStart w:id="2" w:name="_Hlk57921972"/>
      <w:r w:rsidR="00F0026A" w:rsidRPr="00DB54E7">
        <w:rPr>
          <w:b/>
        </w:rPr>
        <w:t>Provide the calculator function used as well as the output.</w:t>
      </w:r>
    </w:p>
    <w:bookmarkEnd w:id="2"/>
    <w:p w14:paraId="300B8252" w14:textId="77777777" w:rsidR="00CE1332" w:rsidRDefault="00CE1332" w:rsidP="00504FE3">
      <w:pPr>
        <w:pStyle w:val="ListParagraph"/>
        <w:ind w:left="0"/>
      </w:pPr>
    </w:p>
    <w:p w14:paraId="4493492C" w14:textId="1738BA53" w:rsidR="00CE1332" w:rsidRDefault="00ED129C" w:rsidP="00CE1332">
      <w:pPr>
        <w:pStyle w:val="ListParagraph"/>
        <w:numPr>
          <w:ilvl w:val="0"/>
          <w:numId w:val="10"/>
        </w:numPr>
      </w:pPr>
      <w:r>
        <w:t xml:space="preserve">(2 pts) </w:t>
      </w:r>
      <w:r w:rsidR="00CE1332">
        <w:t xml:space="preserve">Provide a 95% confidence interval for the </w:t>
      </w:r>
      <w:r w:rsidR="00CE1332" w:rsidRPr="00CE1332">
        <w:rPr>
          <w:i/>
        </w:rPr>
        <w:t>proportion</w:t>
      </w:r>
      <w:r w:rsidR="00CE1332">
        <w:t xml:space="preserve"> of parents with teens aged 13 to 17 who have checked which websites their teens had visited. Include your calculator </w:t>
      </w:r>
      <w:r w:rsidR="00DD2313">
        <w:t>functions</w:t>
      </w:r>
      <w:r w:rsidR="00CE1332">
        <w:t xml:space="preserve">. </w:t>
      </w:r>
    </w:p>
    <w:p w14:paraId="616AFE77" w14:textId="77777777" w:rsidR="00CE1332" w:rsidRDefault="00EC77FF" w:rsidP="00CE1332">
      <w:pPr>
        <w:pStyle w:val="ListParagraph"/>
      </w:pPr>
      <w:r>
        <w:t>Round your answer to 4 digits.</w:t>
      </w:r>
    </w:p>
    <w:p w14:paraId="60B10122" w14:textId="77777777" w:rsidR="00EC77FF" w:rsidRDefault="00EC77FF" w:rsidP="00EC77FF"/>
    <w:p w14:paraId="01855065" w14:textId="77777777" w:rsidR="00CE1332" w:rsidRDefault="00CE1332" w:rsidP="00CE1332">
      <w:pPr>
        <w:pStyle w:val="ListParagraph"/>
        <w:numPr>
          <w:ilvl w:val="0"/>
          <w:numId w:val="10"/>
        </w:numPr>
      </w:pPr>
      <w:r>
        <w:t xml:space="preserve">(1 </w:t>
      </w:r>
      <w:proofErr w:type="spellStart"/>
      <w:r>
        <w:t>pt</w:t>
      </w:r>
      <w:proofErr w:type="spellEnd"/>
      <w:r>
        <w:t xml:space="preserve">) Interpret this confidence interval in the context of the problem. Use full sentences. </w:t>
      </w:r>
    </w:p>
    <w:p w14:paraId="7269DA67" w14:textId="77777777" w:rsidR="00CE1332" w:rsidRDefault="00CE1332" w:rsidP="00CE1332">
      <w:pPr>
        <w:pStyle w:val="ListParagraph"/>
      </w:pPr>
    </w:p>
    <w:p w14:paraId="61EC8599" w14:textId="5C772FAE" w:rsidR="00CE1332" w:rsidRDefault="00CE1332" w:rsidP="00CE1332">
      <w:pPr>
        <w:pStyle w:val="ListParagraph"/>
        <w:numPr>
          <w:ilvl w:val="0"/>
          <w:numId w:val="10"/>
        </w:numPr>
      </w:pPr>
      <w:r>
        <w:t xml:space="preserve">(1 </w:t>
      </w:r>
      <w:proofErr w:type="spellStart"/>
      <w:r>
        <w:t>pt</w:t>
      </w:r>
      <w:proofErr w:type="spellEnd"/>
      <w:r>
        <w:t>) Report the critical value</w:t>
      </w:r>
      <w:r w:rsidR="00DD2313">
        <w:t>s</w:t>
      </w:r>
      <w:r>
        <w:t xml:space="preserve"> and the margin of error for this confidence interval. </w:t>
      </w:r>
    </w:p>
    <w:p w14:paraId="49CE1E6A" w14:textId="77777777" w:rsidR="00CE1332" w:rsidRDefault="00CE1332" w:rsidP="00CE1332">
      <w:pPr>
        <w:pStyle w:val="ListParagraph"/>
      </w:pPr>
    </w:p>
    <w:p w14:paraId="0371AE90" w14:textId="763DAF73" w:rsidR="00CE1332" w:rsidRDefault="00CE1332" w:rsidP="00CE1332">
      <w:pPr>
        <w:pStyle w:val="ListParagraph"/>
        <w:numPr>
          <w:ilvl w:val="0"/>
          <w:numId w:val="10"/>
        </w:numPr>
      </w:pPr>
      <w:r>
        <w:t>(</w:t>
      </w:r>
      <w:r w:rsidR="00ED129C">
        <w:t>2</w:t>
      </w:r>
      <w:r>
        <w:t xml:space="preserve"> pts) What would be the sample size if a margin of error of 4% was desired </w:t>
      </w:r>
      <w:r w:rsidR="00ED129C">
        <w:t xml:space="preserve">in this study </w:t>
      </w:r>
      <w:r>
        <w:t>with</w:t>
      </w:r>
      <w:r w:rsidR="00DD2313">
        <w:t xml:space="preserve"> a </w:t>
      </w:r>
      <w:del w:id="3" w:author="Wendy Neaville" w:date="2020-12-03T21:08:00Z">
        <w:r w:rsidDel="00DD2313">
          <w:delText xml:space="preserve"> </w:delText>
        </w:r>
      </w:del>
      <w:r>
        <w:t xml:space="preserve">95% confidence level? Show the formula you use and all your work to receive full credit. </w:t>
      </w:r>
    </w:p>
    <w:p w14:paraId="3B428CED" w14:textId="77777777" w:rsidR="00104E9F" w:rsidRDefault="00104E9F" w:rsidP="00504FE3">
      <w:pPr>
        <w:pStyle w:val="ListParagraph"/>
        <w:ind w:left="0"/>
      </w:pPr>
    </w:p>
    <w:sectPr w:rsidR="00104E9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9C6D3" w14:textId="77777777" w:rsidR="002B7D6B" w:rsidRDefault="002B7D6B" w:rsidP="0084733E">
      <w:pPr>
        <w:spacing w:line="240" w:lineRule="auto"/>
      </w:pPr>
      <w:r>
        <w:separator/>
      </w:r>
    </w:p>
  </w:endnote>
  <w:endnote w:type="continuationSeparator" w:id="0">
    <w:p w14:paraId="2A3DEEF8" w14:textId="77777777" w:rsidR="002B7D6B" w:rsidRDefault="002B7D6B" w:rsidP="008473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9744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C12503" w14:textId="77777777" w:rsidR="00DB54E7" w:rsidRDefault="00DB54E7">
        <w:pPr>
          <w:pStyle w:val="Footer"/>
          <w:jc w:val="right"/>
        </w:pPr>
      </w:p>
      <w:p w14:paraId="71ADC0D6" w14:textId="007F0A77" w:rsidR="00DB54E7" w:rsidRDefault="00DB54E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0F9AEF06" w14:textId="0D8FF371" w:rsidR="00DB54E7" w:rsidRDefault="00DB54E7" w:rsidP="00DB54E7">
        <w:pPr>
          <w:pStyle w:val="Footer"/>
        </w:pPr>
        <w:r>
          <w:t>041220</w:t>
        </w:r>
      </w:p>
    </w:sdtContent>
  </w:sdt>
  <w:p w14:paraId="3B1FE529" w14:textId="5D0B2518" w:rsidR="0042394A" w:rsidRDefault="0042394A" w:rsidP="00ED129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98924" w14:textId="77777777" w:rsidR="002B7D6B" w:rsidRDefault="002B7D6B" w:rsidP="0084733E">
      <w:pPr>
        <w:spacing w:line="240" w:lineRule="auto"/>
      </w:pPr>
      <w:r>
        <w:separator/>
      </w:r>
    </w:p>
  </w:footnote>
  <w:footnote w:type="continuationSeparator" w:id="0">
    <w:p w14:paraId="24E68BDF" w14:textId="77777777" w:rsidR="002B7D6B" w:rsidRDefault="002B7D6B" w:rsidP="008473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21866" w14:textId="77777777" w:rsidR="0084733E" w:rsidRDefault="0084733E" w:rsidP="0084733E">
    <w:pPr>
      <w:pStyle w:val="Header"/>
    </w:pPr>
    <w:r>
      <w:t xml:space="preserve">Franklin University                                                           </w:t>
    </w:r>
    <w:r w:rsidR="00C1284B">
      <w:t xml:space="preserve">                             Name: </w:t>
    </w:r>
    <w:r w:rsidR="00C1284B" w:rsidRPr="00C1284B">
      <w:rPr>
        <w:u w:val="single"/>
      </w:rPr>
      <w:tab/>
    </w:r>
    <w:r>
      <w:t>__________</w:t>
    </w:r>
  </w:p>
  <w:p w14:paraId="6D3EEBC0" w14:textId="77777777" w:rsidR="0084733E" w:rsidRDefault="00C1284B" w:rsidP="0084733E">
    <w:pPr>
      <w:pStyle w:val="Header"/>
    </w:pPr>
    <w:r>
      <w:t>Math 215</w:t>
    </w:r>
    <w:r w:rsidR="0084733E">
      <w:t xml:space="preserve"> – </w:t>
    </w:r>
    <w:r>
      <w:t>Statistical Concepts</w:t>
    </w:r>
  </w:p>
  <w:p w14:paraId="21E717C4" w14:textId="77777777" w:rsidR="0084733E" w:rsidRDefault="008473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0D01"/>
    <w:multiLevelType w:val="hybridMultilevel"/>
    <w:tmpl w:val="3E245B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9777F1"/>
    <w:multiLevelType w:val="hybridMultilevel"/>
    <w:tmpl w:val="EC643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E69D2"/>
    <w:multiLevelType w:val="hybridMultilevel"/>
    <w:tmpl w:val="F0DCA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77F9A"/>
    <w:multiLevelType w:val="hybridMultilevel"/>
    <w:tmpl w:val="84681DFC"/>
    <w:lvl w:ilvl="0" w:tplc="6DB07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31D4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6B44ECC"/>
    <w:multiLevelType w:val="hybridMultilevel"/>
    <w:tmpl w:val="5658C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60430"/>
    <w:multiLevelType w:val="hybridMultilevel"/>
    <w:tmpl w:val="E2BA8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025FB"/>
    <w:multiLevelType w:val="hybridMultilevel"/>
    <w:tmpl w:val="A8042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969BC"/>
    <w:multiLevelType w:val="hybridMultilevel"/>
    <w:tmpl w:val="6848F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D14A0"/>
    <w:multiLevelType w:val="hybridMultilevel"/>
    <w:tmpl w:val="4FB2E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0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endy Neaville">
    <w15:presenceInfo w15:providerId="AD" w15:userId="S::wendy.neaville@franklin.edu::96a4ed09-6681-4c4b-8aac-6360fdea96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D31"/>
    <w:rsid w:val="000333DA"/>
    <w:rsid w:val="0003770E"/>
    <w:rsid w:val="00074649"/>
    <w:rsid w:val="0008705D"/>
    <w:rsid w:val="000C586D"/>
    <w:rsid w:val="000D6171"/>
    <w:rsid w:val="000E4BDD"/>
    <w:rsid w:val="00104E9F"/>
    <w:rsid w:val="0012326A"/>
    <w:rsid w:val="001343CA"/>
    <w:rsid w:val="0015173D"/>
    <w:rsid w:val="001679B0"/>
    <w:rsid w:val="00170770"/>
    <w:rsid w:val="00175DC7"/>
    <w:rsid w:val="001E3613"/>
    <w:rsid w:val="001E5F90"/>
    <w:rsid w:val="00215DC2"/>
    <w:rsid w:val="002318B4"/>
    <w:rsid w:val="002351EC"/>
    <w:rsid w:val="00257C72"/>
    <w:rsid w:val="00297BD6"/>
    <w:rsid w:val="002B7D6B"/>
    <w:rsid w:val="002E3C80"/>
    <w:rsid w:val="0030036D"/>
    <w:rsid w:val="0031433E"/>
    <w:rsid w:val="00326C9E"/>
    <w:rsid w:val="003339B2"/>
    <w:rsid w:val="00334838"/>
    <w:rsid w:val="00360A68"/>
    <w:rsid w:val="00380013"/>
    <w:rsid w:val="00415A0C"/>
    <w:rsid w:val="00417D24"/>
    <w:rsid w:val="00417D5F"/>
    <w:rsid w:val="0042394A"/>
    <w:rsid w:val="0042645F"/>
    <w:rsid w:val="00487CC1"/>
    <w:rsid w:val="00492F44"/>
    <w:rsid w:val="004A5A35"/>
    <w:rsid w:val="004B23FD"/>
    <w:rsid w:val="004D189E"/>
    <w:rsid w:val="004F6D4E"/>
    <w:rsid w:val="00504FE3"/>
    <w:rsid w:val="005115FA"/>
    <w:rsid w:val="00556C58"/>
    <w:rsid w:val="0058707C"/>
    <w:rsid w:val="005C24D2"/>
    <w:rsid w:val="005D22D2"/>
    <w:rsid w:val="006029E4"/>
    <w:rsid w:val="00621A7B"/>
    <w:rsid w:val="00625B78"/>
    <w:rsid w:val="00682229"/>
    <w:rsid w:val="00687643"/>
    <w:rsid w:val="006E2B90"/>
    <w:rsid w:val="006F676D"/>
    <w:rsid w:val="00751D13"/>
    <w:rsid w:val="00771268"/>
    <w:rsid w:val="0078152D"/>
    <w:rsid w:val="007823A5"/>
    <w:rsid w:val="00786D88"/>
    <w:rsid w:val="007873FD"/>
    <w:rsid w:val="007907FD"/>
    <w:rsid w:val="007C771B"/>
    <w:rsid w:val="007D778F"/>
    <w:rsid w:val="007F3386"/>
    <w:rsid w:val="00833C1F"/>
    <w:rsid w:val="008401F9"/>
    <w:rsid w:val="0084733E"/>
    <w:rsid w:val="00852410"/>
    <w:rsid w:val="00866463"/>
    <w:rsid w:val="008B09C0"/>
    <w:rsid w:val="008B3837"/>
    <w:rsid w:val="008C772F"/>
    <w:rsid w:val="008E1573"/>
    <w:rsid w:val="008E4CEF"/>
    <w:rsid w:val="00967355"/>
    <w:rsid w:val="00976EC7"/>
    <w:rsid w:val="009A0DAD"/>
    <w:rsid w:val="009B265C"/>
    <w:rsid w:val="009B2C32"/>
    <w:rsid w:val="009C4785"/>
    <w:rsid w:val="009D56F7"/>
    <w:rsid w:val="009E1E9B"/>
    <w:rsid w:val="009F6BDB"/>
    <w:rsid w:val="009F7E28"/>
    <w:rsid w:val="00A04BD6"/>
    <w:rsid w:val="00A06F8D"/>
    <w:rsid w:val="00A1725A"/>
    <w:rsid w:val="00A3492C"/>
    <w:rsid w:val="00A5425D"/>
    <w:rsid w:val="00A555BA"/>
    <w:rsid w:val="00A61334"/>
    <w:rsid w:val="00AB22DF"/>
    <w:rsid w:val="00AB2C08"/>
    <w:rsid w:val="00AC60B9"/>
    <w:rsid w:val="00AF16B4"/>
    <w:rsid w:val="00B3619E"/>
    <w:rsid w:val="00B4504A"/>
    <w:rsid w:val="00B50AEB"/>
    <w:rsid w:val="00BA5D31"/>
    <w:rsid w:val="00BD7990"/>
    <w:rsid w:val="00BE49EF"/>
    <w:rsid w:val="00C1284B"/>
    <w:rsid w:val="00C16518"/>
    <w:rsid w:val="00C236A6"/>
    <w:rsid w:val="00C279F0"/>
    <w:rsid w:val="00C55C40"/>
    <w:rsid w:val="00C806F9"/>
    <w:rsid w:val="00C93D97"/>
    <w:rsid w:val="00CD1945"/>
    <w:rsid w:val="00CE1332"/>
    <w:rsid w:val="00CE2EED"/>
    <w:rsid w:val="00CF2836"/>
    <w:rsid w:val="00D15ACB"/>
    <w:rsid w:val="00D94F9F"/>
    <w:rsid w:val="00DB54E7"/>
    <w:rsid w:val="00DD2313"/>
    <w:rsid w:val="00E01FAB"/>
    <w:rsid w:val="00E1682E"/>
    <w:rsid w:val="00E223A9"/>
    <w:rsid w:val="00E35F75"/>
    <w:rsid w:val="00E363AC"/>
    <w:rsid w:val="00E519ED"/>
    <w:rsid w:val="00E732E4"/>
    <w:rsid w:val="00EA4FE9"/>
    <w:rsid w:val="00EC06BC"/>
    <w:rsid w:val="00EC0D43"/>
    <w:rsid w:val="00EC71BF"/>
    <w:rsid w:val="00EC77FF"/>
    <w:rsid w:val="00ED129C"/>
    <w:rsid w:val="00EF27B7"/>
    <w:rsid w:val="00F0026A"/>
    <w:rsid w:val="00F07479"/>
    <w:rsid w:val="00F110AA"/>
    <w:rsid w:val="00F43B0C"/>
    <w:rsid w:val="00F737B4"/>
    <w:rsid w:val="00FC307E"/>
    <w:rsid w:val="00FC3679"/>
    <w:rsid w:val="00FD5799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C9262"/>
  <w15:chartTrackingRefBased/>
  <w15:docId w15:val="{7F50A1A5-1729-4B57-9251-6A8519D2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7B7"/>
    <w:pPr>
      <w:ind w:left="720"/>
      <w:contextualSpacing/>
    </w:pPr>
  </w:style>
  <w:style w:type="table" w:styleId="TableGrid">
    <w:name w:val="Table Grid"/>
    <w:basedOn w:val="TableNormal"/>
    <w:uiPriority w:val="39"/>
    <w:rsid w:val="008B383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C307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4733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33E"/>
  </w:style>
  <w:style w:type="paragraph" w:styleId="Footer">
    <w:name w:val="footer"/>
    <w:basedOn w:val="Normal"/>
    <w:link w:val="FooterChar"/>
    <w:uiPriority w:val="99"/>
    <w:unhideWhenUsed/>
    <w:rsid w:val="0084733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46467-5D79-4DC4-B059-182BFD37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Johnson</dc:creator>
  <cp:keywords/>
  <dc:description/>
  <cp:lastModifiedBy>Nimet Alpay</cp:lastModifiedBy>
  <cp:revision>2</cp:revision>
  <dcterms:created xsi:type="dcterms:W3CDTF">2020-12-04T17:44:00Z</dcterms:created>
  <dcterms:modified xsi:type="dcterms:W3CDTF">2020-12-04T17:44:00Z</dcterms:modified>
</cp:coreProperties>
</file>