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6D853B" w14:textId="5A32F223" w:rsidR="00D754EA" w:rsidRPr="004A5580" w:rsidRDefault="00D754EA" w:rsidP="00D754EA">
      <w:pPr>
        <w:spacing w:after="0" w:line="240" w:lineRule="auto"/>
        <w:jc w:val="center"/>
        <w:rPr>
          <w:rFonts w:ascii="Times New Roman" w:hAnsi="Times New Roman" w:cs="Times New Roman"/>
          <w:b/>
          <w:sz w:val="24"/>
          <w:szCs w:val="24"/>
        </w:rPr>
      </w:pPr>
      <w:del w:id="0" w:author="Saheed Shofu" w:date="2021-03-27T16:07:00Z">
        <w:r w:rsidRPr="004A5580" w:rsidDel="00994D8A">
          <w:rPr>
            <w:rFonts w:ascii="Times New Roman" w:hAnsi="Times New Roman" w:cs="Times New Roman"/>
            <w:b/>
            <w:noProof/>
            <w:sz w:val="24"/>
            <w:szCs w:val="24"/>
            <w:lang w:eastAsia="zh-CN"/>
          </w:rPr>
          <w:drawing>
            <wp:inline distT="0" distB="0" distL="0" distR="0" wp14:anchorId="38930AFD" wp14:editId="6F801A3B">
              <wp:extent cx="2857500" cy="791210"/>
              <wp:effectExtent l="0" t="0" r="1270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862087" cy="792480"/>
                      </a:xfrm>
                      <a:prstGeom prst="rect">
                        <a:avLst/>
                      </a:prstGeom>
                      <a:noFill/>
                      <a:ln w="9525">
                        <a:noFill/>
                        <a:miter lim="800000"/>
                        <a:headEnd/>
                        <a:tailEnd/>
                      </a:ln>
                    </pic:spPr>
                  </pic:pic>
                </a:graphicData>
              </a:graphic>
            </wp:inline>
          </w:drawing>
        </w:r>
      </w:del>
    </w:p>
    <w:p w14:paraId="4B9D0D49" w14:textId="77777777" w:rsidR="00D754EA" w:rsidRPr="004A5580" w:rsidRDefault="00D754EA" w:rsidP="00D754EA">
      <w:pPr>
        <w:spacing w:after="0" w:line="240" w:lineRule="auto"/>
        <w:jc w:val="center"/>
        <w:rPr>
          <w:rFonts w:ascii="Times New Roman" w:hAnsi="Times New Roman" w:cs="Times New Roman"/>
          <w:b/>
          <w:sz w:val="36"/>
          <w:szCs w:val="24"/>
        </w:rPr>
      </w:pPr>
      <w:r w:rsidRPr="004A5580">
        <w:rPr>
          <w:rFonts w:ascii="Times New Roman" w:hAnsi="Times New Roman" w:cs="Times New Roman"/>
          <w:b/>
          <w:sz w:val="36"/>
          <w:szCs w:val="24"/>
        </w:rPr>
        <w:t>QMS</w:t>
      </w:r>
      <w:r w:rsidR="00AC1CC1" w:rsidRPr="004A5580">
        <w:rPr>
          <w:rFonts w:ascii="Times New Roman" w:hAnsi="Times New Roman" w:cs="Times New Roman"/>
          <w:b/>
          <w:sz w:val="36"/>
          <w:szCs w:val="24"/>
        </w:rPr>
        <w:t>210:</w:t>
      </w:r>
      <w:r w:rsidRPr="004A5580">
        <w:rPr>
          <w:rFonts w:ascii="Times New Roman" w:hAnsi="Times New Roman" w:cs="Times New Roman"/>
          <w:b/>
          <w:sz w:val="36"/>
          <w:szCs w:val="24"/>
        </w:rPr>
        <w:t xml:space="preserve"> Applied Statistics for Business</w:t>
      </w:r>
    </w:p>
    <w:p w14:paraId="6313963D" w14:textId="77777777" w:rsidR="00D754EA" w:rsidRPr="004A5580" w:rsidRDefault="00D754EA" w:rsidP="00D754EA">
      <w:pPr>
        <w:spacing w:after="0" w:line="240" w:lineRule="auto"/>
        <w:jc w:val="center"/>
        <w:rPr>
          <w:rFonts w:ascii="Times New Roman" w:hAnsi="Times New Roman" w:cs="Times New Roman"/>
          <w:b/>
          <w:sz w:val="36"/>
          <w:szCs w:val="24"/>
        </w:rPr>
      </w:pPr>
      <w:r w:rsidRPr="004A5580">
        <w:rPr>
          <w:rFonts w:ascii="Times New Roman" w:hAnsi="Times New Roman" w:cs="Times New Roman"/>
          <w:b/>
          <w:sz w:val="36"/>
          <w:szCs w:val="24"/>
        </w:rPr>
        <w:t>SPSS GROUP PROJECT</w:t>
      </w:r>
    </w:p>
    <w:p w14:paraId="01779182" w14:textId="77777777" w:rsidR="005A03AA" w:rsidRPr="004A5580" w:rsidRDefault="004C53A4" w:rsidP="00DE4682">
      <w:pPr>
        <w:jc w:val="center"/>
        <w:rPr>
          <w:rFonts w:ascii="Times New Roman" w:hAnsi="Times New Roman" w:cs="Times New Roman"/>
          <w:b/>
          <w:sz w:val="36"/>
          <w:szCs w:val="24"/>
        </w:rPr>
      </w:pPr>
      <w:r w:rsidRPr="004A5580">
        <w:rPr>
          <w:rFonts w:ascii="Times New Roman" w:hAnsi="Times New Roman" w:cs="Times New Roman"/>
          <w:b/>
          <w:sz w:val="36"/>
          <w:szCs w:val="24"/>
        </w:rPr>
        <w:t xml:space="preserve">WINTER </w:t>
      </w:r>
      <w:r w:rsidR="00D754EA" w:rsidRPr="004A5580">
        <w:rPr>
          <w:rFonts w:ascii="Times New Roman" w:hAnsi="Times New Roman" w:cs="Times New Roman"/>
          <w:b/>
          <w:sz w:val="36"/>
          <w:szCs w:val="24"/>
        </w:rPr>
        <w:t>20</w:t>
      </w:r>
      <w:r w:rsidR="005A03AA" w:rsidRPr="004A5580">
        <w:rPr>
          <w:rFonts w:ascii="Times New Roman" w:hAnsi="Times New Roman" w:cs="Times New Roman"/>
          <w:b/>
          <w:sz w:val="36"/>
          <w:szCs w:val="24"/>
        </w:rPr>
        <w:t>2</w:t>
      </w:r>
      <w:r w:rsidRPr="004A5580">
        <w:rPr>
          <w:rFonts w:ascii="Times New Roman" w:hAnsi="Times New Roman" w:cs="Times New Roman"/>
          <w:b/>
          <w:sz w:val="36"/>
          <w:szCs w:val="24"/>
        </w:rPr>
        <w:t>1</w:t>
      </w:r>
    </w:p>
    <w:p w14:paraId="6315D88E" w14:textId="586645DA" w:rsidR="005A03AA" w:rsidRPr="004A5580" w:rsidDel="00994D8A" w:rsidRDefault="005A03AA" w:rsidP="005A03AA">
      <w:pPr>
        <w:tabs>
          <w:tab w:val="left" w:pos="-1440"/>
          <w:tab w:val="left" w:pos="1890"/>
        </w:tabs>
        <w:rPr>
          <w:del w:id="1" w:author="Saheed Shofu" w:date="2021-03-27T16:17:00Z"/>
          <w:rFonts w:ascii="Times New Roman" w:hAnsi="Times New Roman" w:cs="Times New Roman"/>
          <w:b/>
          <w:sz w:val="24"/>
          <w:szCs w:val="24"/>
        </w:rPr>
      </w:pPr>
      <w:del w:id="2" w:author="Saheed Shofu" w:date="2021-03-27T16:17:00Z">
        <w:r w:rsidRPr="004A5580" w:rsidDel="00994D8A">
          <w:rPr>
            <w:rFonts w:ascii="Times New Roman" w:hAnsi="Times New Roman" w:cs="Times New Roman"/>
            <w:b/>
            <w:sz w:val="24"/>
            <w:szCs w:val="24"/>
            <w:u w:val="single"/>
          </w:rPr>
          <w:delText>D</w:delText>
        </w:r>
        <w:r w:rsidR="00B04DC1" w:rsidRPr="004A5580" w:rsidDel="00994D8A">
          <w:rPr>
            <w:rFonts w:ascii="Times New Roman" w:hAnsi="Times New Roman" w:cs="Times New Roman"/>
            <w:b/>
            <w:sz w:val="24"/>
            <w:szCs w:val="24"/>
            <w:u w:val="single"/>
          </w:rPr>
          <w:delText>UE</w:delText>
        </w:r>
        <w:r w:rsidR="00DB353F" w:rsidRPr="004A5580" w:rsidDel="00994D8A">
          <w:rPr>
            <w:rFonts w:ascii="Times New Roman" w:hAnsi="Times New Roman" w:cs="Times New Roman"/>
            <w:b/>
            <w:sz w:val="24"/>
            <w:szCs w:val="24"/>
            <w:u w:val="single"/>
          </w:rPr>
          <w:delText xml:space="preserve"> :</w:delText>
        </w:r>
        <w:r w:rsidR="00DB353F" w:rsidRPr="004A5580" w:rsidDel="00994D8A">
          <w:rPr>
            <w:rFonts w:ascii="Times New Roman" w:hAnsi="Times New Roman" w:cs="Times New Roman"/>
            <w:b/>
            <w:sz w:val="24"/>
            <w:szCs w:val="24"/>
          </w:rPr>
          <w:delText xml:space="preserve"> April 11,</w:delText>
        </w:r>
        <w:r w:rsidR="00094017" w:rsidRPr="004A5580" w:rsidDel="00994D8A">
          <w:rPr>
            <w:rFonts w:ascii="Times New Roman" w:hAnsi="Times New Roman" w:cs="Times New Roman"/>
            <w:b/>
            <w:sz w:val="24"/>
            <w:szCs w:val="24"/>
          </w:rPr>
          <w:delText xml:space="preserve"> 202</w:delText>
        </w:r>
        <w:r w:rsidR="004C53A4" w:rsidRPr="004A5580" w:rsidDel="00994D8A">
          <w:rPr>
            <w:rFonts w:ascii="Times New Roman" w:hAnsi="Times New Roman" w:cs="Times New Roman"/>
            <w:b/>
            <w:sz w:val="24"/>
            <w:szCs w:val="24"/>
          </w:rPr>
          <w:delText>1</w:delText>
        </w:r>
        <w:r w:rsidR="00094017" w:rsidRPr="004A5580" w:rsidDel="00994D8A">
          <w:rPr>
            <w:rFonts w:ascii="Times New Roman" w:hAnsi="Times New Roman" w:cs="Times New Roman"/>
            <w:b/>
            <w:sz w:val="24"/>
            <w:szCs w:val="24"/>
          </w:rPr>
          <w:delText xml:space="preserve"> by 11:59pm.</w:delText>
        </w:r>
      </w:del>
    </w:p>
    <w:p w14:paraId="58219F7F" w14:textId="3DCD7D11" w:rsidR="005A03AA" w:rsidRPr="004A5580" w:rsidDel="00A67BF6" w:rsidRDefault="005A03AA" w:rsidP="005A03AA">
      <w:pPr>
        <w:tabs>
          <w:tab w:val="left" w:pos="1710"/>
        </w:tabs>
        <w:rPr>
          <w:del w:id="3" w:author="Saheed Shofu" w:date="2021-03-29T22:23:00Z"/>
          <w:rFonts w:ascii="Times New Roman" w:hAnsi="Times New Roman" w:cs="Times New Roman"/>
          <w:b/>
          <w:sz w:val="24"/>
          <w:szCs w:val="24"/>
        </w:rPr>
      </w:pPr>
      <w:del w:id="4" w:author="Saheed Shofu" w:date="2021-03-29T22:23:00Z">
        <w:r w:rsidRPr="004A5580" w:rsidDel="00A67BF6">
          <w:rPr>
            <w:rFonts w:ascii="Times New Roman" w:hAnsi="Times New Roman" w:cs="Times New Roman"/>
            <w:b/>
            <w:sz w:val="24"/>
            <w:szCs w:val="24"/>
            <w:u w:val="single"/>
          </w:rPr>
          <w:delText>MARKS</w:delText>
        </w:r>
        <w:r w:rsidRPr="004A5580" w:rsidDel="00A67BF6">
          <w:rPr>
            <w:rFonts w:ascii="Times New Roman" w:hAnsi="Times New Roman" w:cs="Times New Roman"/>
            <w:b/>
            <w:sz w:val="24"/>
            <w:szCs w:val="24"/>
          </w:rPr>
          <w:delText xml:space="preserve">:  Total marks = </w:delText>
        </w:r>
        <w:r w:rsidR="00DE4176" w:rsidRPr="004A5580" w:rsidDel="00A67BF6">
          <w:rPr>
            <w:rFonts w:ascii="Times New Roman" w:hAnsi="Times New Roman" w:cs="Times New Roman"/>
            <w:b/>
            <w:sz w:val="24"/>
            <w:szCs w:val="24"/>
          </w:rPr>
          <w:delText>100</w:delText>
        </w:r>
        <w:r w:rsidRPr="004A5580" w:rsidDel="00A67BF6">
          <w:rPr>
            <w:rFonts w:ascii="Times New Roman" w:hAnsi="Times New Roman" w:cs="Times New Roman"/>
            <w:b/>
            <w:sz w:val="24"/>
            <w:szCs w:val="24"/>
          </w:rPr>
          <w:delText xml:space="preserve"> (or </w:delText>
        </w:r>
        <w:r w:rsidR="00094017" w:rsidRPr="004A5580" w:rsidDel="00A67BF6">
          <w:rPr>
            <w:rFonts w:ascii="Times New Roman" w:hAnsi="Times New Roman" w:cs="Times New Roman"/>
            <w:b/>
            <w:sz w:val="24"/>
            <w:szCs w:val="24"/>
          </w:rPr>
          <w:delText>1</w:delText>
        </w:r>
        <w:r w:rsidR="00DB353F" w:rsidRPr="004A5580" w:rsidDel="00A67BF6">
          <w:rPr>
            <w:rFonts w:ascii="Times New Roman" w:hAnsi="Times New Roman" w:cs="Times New Roman"/>
            <w:b/>
            <w:sz w:val="24"/>
            <w:szCs w:val="24"/>
          </w:rPr>
          <w:delText>4</w:delText>
        </w:r>
        <w:r w:rsidRPr="004A5580" w:rsidDel="00A67BF6">
          <w:rPr>
            <w:rFonts w:ascii="Times New Roman" w:hAnsi="Times New Roman" w:cs="Times New Roman"/>
            <w:b/>
            <w:sz w:val="24"/>
            <w:szCs w:val="24"/>
          </w:rPr>
          <w:delText>% of the final grade)</w:delText>
        </w:r>
        <w:r w:rsidRPr="004A5580" w:rsidDel="00A67BF6">
          <w:rPr>
            <w:rFonts w:ascii="Times New Roman" w:hAnsi="Times New Roman" w:cs="Times New Roman"/>
            <w:b/>
            <w:sz w:val="24"/>
            <w:szCs w:val="24"/>
          </w:rPr>
          <w:tab/>
        </w:r>
      </w:del>
    </w:p>
    <w:p w14:paraId="1CF09D43" w14:textId="699BAE33" w:rsidR="00094017" w:rsidRPr="004A5580" w:rsidDel="00A67BF6" w:rsidRDefault="005A03AA" w:rsidP="00094017">
      <w:pPr>
        <w:tabs>
          <w:tab w:val="left" w:pos="1710"/>
        </w:tabs>
        <w:rPr>
          <w:del w:id="5" w:author="Saheed Shofu" w:date="2021-03-29T22:23:00Z"/>
          <w:rFonts w:ascii="Times New Roman" w:hAnsi="Times New Roman" w:cs="Times New Roman"/>
          <w:b/>
          <w:sz w:val="24"/>
          <w:szCs w:val="24"/>
        </w:rPr>
      </w:pPr>
      <w:del w:id="6" w:author="Saheed Shofu" w:date="2021-03-29T22:23:00Z">
        <w:r w:rsidRPr="004A5580" w:rsidDel="00A67BF6">
          <w:rPr>
            <w:rFonts w:ascii="Times New Roman" w:hAnsi="Times New Roman" w:cs="Times New Roman"/>
            <w:b/>
            <w:sz w:val="24"/>
            <w:szCs w:val="24"/>
            <w:u w:val="single"/>
          </w:rPr>
          <w:delText>PENALTY</w:delText>
        </w:r>
        <w:r w:rsidRPr="004A5580" w:rsidDel="00A67BF6">
          <w:rPr>
            <w:rFonts w:ascii="Times New Roman" w:hAnsi="Times New Roman" w:cs="Times New Roman"/>
            <w:b/>
            <w:sz w:val="24"/>
            <w:szCs w:val="24"/>
          </w:rPr>
          <w:delText>:</w:delText>
        </w:r>
        <w:r w:rsidR="00F805F7" w:rsidRPr="004A5580" w:rsidDel="00A67BF6">
          <w:rPr>
            <w:rFonts w:ascii="Times New Roman" w:hAnsi="Times New Roman" w:cs="Times New Roman"/>
            <w:b/>
            <w:sz w:val="24"/>
            <w:szCs w:val="24"/>
          </w:rPr>
          <w:delText xml:space="preserve"> </w:delText>
        </w:r>
        <w:r w:rsidR="00094017" w:rsidRPr="004A5580" w:rsidDel="00A67BF6">
          <w:rPr>
            <w:rFonts w:ascii="Times New Roman" w:hAnsi="Times New Roman" w:cs="Times New Roman"/>
            <w:b/>
            <w:sz w:val="24"/>
            <w:szCs w:val="24"/>
          </w:rPr>
          <w:delText xml:space="preserve">There will be a </w:delText>
        </w:r>
        <w:r w:rsidR="00DB353F" w:rsidRPr="004A5580" w:rsidDel="00A67BF6">
          <w:rPr>
            <w:rFonts w:ascii="Times New Roman" w:hAnsi="Times New Roman" w:cs="Times New Roman"/>
            <w:b/>
            <w:sz w:val="24"/>
            <w:szCs w:val="24"/>
          </w:rPr>
          <w:delText>10 m</w:delText>
        </w:r>
        <w:r w:rsidR="00094017" w:rsidRPr="004A5580" w:rsidDel="00A67BF6">
          <w:rPr>
            <w:rFonts w:ascii="Times New Roman" w:hAnsi="Times New Roman" w:cs="Times New Roman"/>
            <w:b/>
            <w:sz w:val="24"/>
            <w:szCs w:val="24"/>
          </w:rPr>
          <w:delText>ark penalty (or 10% of the project mark) for every day after the due da</w:delText>
        </w:r>
        <w:r w:rsidR="00DB353F" w:rsidRPr="004A5580" w:rsidDel="00A67BF6">
          <w:rPr>
            <w:rFonts w:ascii="Times New Roman" w:hAnsi="Times New Roman" w:cs="Times New Roman"/>
            <w:b/>
            <w:sz w:val="24"/>
            <w:szCs w:val="24"/>
          </w:rPr>
          <w:delText xml:space="preserve">te </w:delText>
        </w:r>
        <w:r w:rsidR="00094017" w:rsidRPr="004A5580" w:rsidDel="00A67BF6">
          <w:rPr>
            <w:rFonts w:ascii="Times New Roman" w:hAnsi="Times New Roman" w:cs="Times New Roman"/>
            <w:b/>
            <w:sz w:val="24"/>
            <w:szCs w:val="24"/>
          </w:rPr>
          <w:delText>(including weekends)</w:delText>
        </w:r>
        <w:r w:rsidR="00DB353F" w:rsidRPr="004A5580" w:rsidDel="00A67BF6">
          <w:rPr>
            <w:rFonts w:ascii="Times New Roman" w:hAnsi="Times New Roman" w:cs="Times New Roman"/>
            <w:b/>
            <w:sz w:val="24"/>
            <w:szCs w:val="24"/>
          </w:rPr>
          <w:delText>.</w:delText>
        </w:r>
      </w:del>
    </w:p>
    <w:p w14:paraId="55CDC9D0" w14:textId="29A1A3EF" w:rsidR="003A6538" w:rsidRPr="004A5580" w:rsidDel="00A67BF6" w:rsidRDefault="003A6538" w:rsidP="003A6538">
      <w:pPr>
        <w:ind w:left="1080" w:hanging="1080"/>
        <w:rPr>
          <w:del w:id="7" w:author="Saheed Shofu" w:date="2021-03-29T22:23:00Z"/>
          <w:rFonts w:ascii="Times New Roman" w:hAnsi="Times New Roman" w:cs="Times New Roman"/>
          <w:b/>
          <w:sz w:val="24"/>
          <w:szCs w:val="24"/>
        </w:rPr>
      </w:pPr>
      <w:del w:id="8" w:author="Saheed Shofu" w:date="2021-03-29T22:23:00Z">
        <w:r w:rsidRPr="004A5580" w:rsidDel="00A67BF6">
          <w:rPr>
            <w:rFonts w:ascii="Times New Roman" w:hAnsi="Times New Roman" w:cs="Times New Roman"/>
            <w:b/>
            <w:sz w:val="24"/>
            <w:szCs w:val="24"/>
          </w:rPr>
          <w:delText xml:space="preserve">Notes:  </w:delText>
        </w:r>
      </w:del>
    </w:p>
    <w:p w14:paraId="52C40C6C" w14:textId="77777777" w:rsidR="003A6538" w:rsidRPr="004A5580" w:rsidRDefault="003A6538" w:rsidP="003A6538">
      <w:pPr>
        <w:numPr>
          <w:ilvl w:val="0"/>
          <w:numId w:val="1"/>
        </w:numPr>
        <w:spacing w:after="0" w:line="240" w:lineRule="auto"/>
        <w:ind w:hanging="436"/>
        <w:rPr>
          <w:rFonts w:ascii="Times New Roman" w:hAnsi="Times New Roman" w:cs="Times New Roman"/>
          <w:b/>
          <w:bCs/>
          <w:sz w:val="24"/>
          <w:szCs w:val="24"/>
        </w:rPr>
      </w:pPr>
      <w:r w:rsidRPr="004A5580">
        <w:rPr>
          <w:rFonts w:ascii="Times New Roman" w:hAnsi="Times New Roman" w:cs="Times New Roman"/>
          <w:b/>
          <w:sz w:val="24"/>
          <w:szCs w:val="24"/>
        </w:rPr>
        <w:t xml:space="preserve">No </w:t>
      </w:r>
      <w:r w:rsidRPr="004A5580">
        <w:rPr>
          <w:rFonts w:ascii="Times New Roman" w:hAnsi="Times New Roman" w:cs="Times New Roman"/>
          <w:b/>
          <w:sz w:val="24"/>
          <w:szCs w:val="24"/>
          <w:u w:val="single"/>
        </w:rPr>
        <w:t xml:space="preserve">handwritten reports </w:t>
      </w:r>
      <w:r w:rsidRPr="004A5580">
        <w:rPr>
          <w:rFonts w:ascii="Times New Roman" w:hAnsi="Times New Roman" w:cs="Times New Roman"/>
          <w:b/>
          <w:sz w:val="24"/>
          <w:szCs w:val="24"/>
        </w:rPr>
        <w:t>will be considered for marking purposes.</w:t>
      </w:r>
    </w:p>
    <w:p w14:paraId="461D7F99" w14:textId="56E79F4A" w:rsidR="003A6538" w:rsidRPr="004A5580" w:rsidRDefault="003A6538" w:rsidP="003A6538">
      <w:pPr>
        <w:numPr>
          <w:ilvl w:val="0"/>
          <w:numId w:val="1"/>
        </w:numPr>
        <w:spacing w:after="0" w:line="240" w:lineRule="auto"/>
        <w:ind w:hanging="436"/>
        <w:rPr>
          <w:rFonts w:ascii="Times New Roman" w:hAnsi="Times New Roman" w:cs="Times New Roman"/>
          <w:b/>
          <w:sz w:val="24"/>
          <w:szCs w:val="24"/>
          <w:u w:val="single"/>
        </w:rPr>
      </w:pPr>
      <w:del w:id="9" w:author="Saheed Shofu" w:date="2021-03-29T22:23:00Z">
        <w:r w:rsidRPr="004A5580" w:rsidDel="00A67BF6">
          <w:rPr>
            <w:rFonts w:ascii="Times New Roman" w:hAnsi="Times New Roman" w:cs="Times New Roman"/>
            <w:b/>
            <w:bCs/>
            <w:sz w:val="24"/>
            <w:szCs w:val="24"/>
          </w:rPr>
          <w:delText>Submit one copy of the project per group</w:delText>
        </w:r>
        <w:r w:rsidR="00F15F99" w:rsidRPr="004A5580" w:rsidDel="00A67BF6">
          <w:rPr>
            <w:rFonts w:ascii="Times New Roman" w:hAnsi="Times New Roman" w:cs="Times New Roman"/>
            <w:b/>
            <w:bCs/>
            <w:sz w:val="24"/>
            <w:szCs w:val="24"/>
          </w:rPr>
          <w:delText xml:space="preserve"> with a cover page</w:delText>
        </w:r>
        <w:r w:rsidRPr="004A5580" w:rsidDel="00A67BF6">
          <w:rPr>
            <w:rFonts w:ascii="Times New Roman" w:hAnsi="Times New Roman" w:cs="Times New Roman"/>
            <w:b/>
            <w:bCs/>
            <w:sz w:val="24"/>
            <w:szCs w:val="24"/>
          </w:rPr>
          <w:delText xml:space="preserve">, SPSS </w:delText>
        </w:r>
        <w:r w:rsidR="00A20D15" w:rsidRPr="004A5580" w:rsidDel="00A67BF6">
          <w:rPr>
            <w:rFonts w:ascii="Times New Roman" w:hAnsi="Times New Roman" w:cs="Times New Roman"/>
            <w:b/>
            <w:bCs/>
            <w:sz w:val="24"/>
            <w:szCs w:val="24"/>
          </w:rPr>
          <w:delText xml:space="preserve">output </w:delText>
        </w:r>
        <w:r w:rsidRPr="004A5580" w:rsidDel="00A67BF6">
          <w:rPr>
            <w:rFonts w:ascii="Times New Roman" w:hAnsi="Times New Roman" w:cs="Times New Roman"/>
            <w:b/>
            <w:bCs/>
            <w:sz w:val="24"/>
            <w:szCs w:val="24"/>
          </w:rPr>
          <w:delText xml:space="preserve">file </w:delText>
        </w:r>
        <w:r w:rsidRPr="004A5580" w:rsidDel="00A67BF6">
          <w:rPr>
            <w:rFonts w:ascii="Times New Roman" w:hAnsi="Times New Roman" w:cs="Times New Roman"/>
            <w:b/>
            <w:sz w:val="24"/>
            <w:szCs w:val="24"/>
          </w:rPr>
          <w:delText xml:space="preserve">and </w:delText>
        </w:r>
        <w:r w:rsidRPr="004A5580" w:rsidDel="00A67BF6">
          <w:rPr>
            <w:rFonts w:ascii="Times New Roman" w:hAnsi="Times New Roman" w:cs="Times New Roman"/>
            <w:b/>
            <w:sz w:val="24"/>
            <w:szCs w:val="24"/>
            <w:u w:val="single"/>
          </w:rPr>
          <w:delText>indicate your group number and the names and student numbers of all the group members</w:delText>
        </w:r>
        <w:r w:rsidR="00D246E4" w:rsidRPr="004A5580" w:rsidDel="00A67BF6">
          <w:rPr>
            <w:rFonts w:ascii="Times New Roman" w:hAnsi="Times New Roman" w:cs="Times New Roman"/>
            <w:b/>
            <w:sz w:val="24"/>
            <w:szCs w:val="24"/>
            <w:u w:val="single"/>
          </w:rPr>
          <w:delText xml:space="preserve"> on the cover page</w:delText>
        </w:r>
        <w:r w:rsidRPr="004A5580" w:rsidDel="00A67BF6">
          <w:rPr>
            <w:rFonts w:ascii="Times New Roman" w:hAnsi="Times New Roman" w:cs="Times New Roman"/>
            <w:b/>
            <w:sz w:val="24"/>
            <w:szCs w:val="24"/>
            <w:u w:val="single"/>
          </w:rPr>
          <w:delText xml:space="preserve">. </w:delText>
        </w:r>
        <w:r w:rsidRPr="004A5580" w:rsidDel="00A67BF6">
          <w:rPr>
            <w:rFonts w:ascii="Times New Roman" w:hAnsi="Times New Roman" w:cs="Times New Roman"/>
            <w:b/>
            <w:sz w:val="24"/>
            <w:szCs w:val="24"/>
          </w:rPr>
          <w:delText xml:space="preserve">Failure to indicate your group number will result in a zero grade. </w:delText>
        </w:r>
      </w:del>
      <w:r w:rsidRPr="004A5580">
        <w:rPr>
          <w:rFonts w:ascii="Times New Roman" w:hAnsi="Times New Roman" w:cs="Times New Roman"/>
          <w:b/>
          <w:sz w:val="24"/>
          <w:szCs w:val="24"/>
        </w:rPr>
        <w:t>There will be penalties for the inclusion of unnecessary</w:t>
      </w:r>
      <w:r w:rsidR="00DB353F" w:rsidRPr="004A5580">
        <w:rPr>
          <w:rFonts w:ascii="Times New Roman" w:hAnsi="Times New Roman" w:cs="Times New Roman"/>
          <w:b/>
          <w:sz w:val="24"/>
          <w:szCs w:val="24"/>
        </w:rPr>
        <w:t xml:space="preserve"> information</w:t>
      </w:r>
      <w:r w:rsidRPr="004A5580">
        <w:rPr>
          <w:rFonts w:ascii="Times New Roman" w:hAnsi="Times New Roman" w:cs="Times New Roman"/>
          <w:b/>
          <w:sz w:val="24"/>
          <w:szCs w:val="24"/>
        </w:rPr>
        <w:t xml:space="preserve">. </w:t>
      </w:r>
    </w:p>
    <w:p w14:paraId="74B4EDCA" w14:textId="39542EC0" w:rsidR="003A6538" w:rsidRPr="004A5580" w:rsidDel="00A67BF6" w:rsidRDefault="003A6538" w:rsidP="003A6538">
      <w:pPr>
        <w:numPr>
          <w:ilvl w:val="0"/>
          <w:numId w:val="1"/>
        </w:numPr>
        <w:spacing w:after="0" w:line="240" w:lineRule="auto"/>
        <w:ind w:hanging="436"/>
        <w:rPr>
          <w:del w:id="10" w:author="Saheed Shofu" w:date="2021-03-29T22:24:00Z"/>
          <w:rFonts w:ascii="Times New Roman" w:hAnsi="Times New Roman" w:cs="Times New Roman"/>
          <w:b/>
          <w:sz w:val="24"/>
          <w:szCs w:val="24"/>
        </w:rPr>
      </w:pPr>
      <w:del w:id="11" w:author="Saheed Shofu" w:date="2021-03-29T22:23:00Z">
        <w:r w:rsidRPr="004A5580" w:rsidDel="00A67BF6">
          <w:rPr>
            <w:rFonts w:ascii="Times New Roman" w:hAnsi="Times New Roman" w:cs="Times New Roman"/>
            <w:b/>
            <w:sz w:val="24"/>
            <w:szCs w:val="24"/>
          </w:rPr>
          <w:delText xml:space="preserve">Present your solution for Hypothesis testing </w:delText>
        </w:r>
        <w:r w:rsidR="00605C70" w:rsidRPr="004A5580" w:rsidDel="00A67BF6">
          <w:rPr>
            <w:rFonts w:ascii="Times New Roman" w:hAnsi="Times New Roman" w:cs="Times New Roman"/>
            <w:b/>
            <w:sz w:val="24"/>
            <w:szCs w:val="24"/>
          </w:rPr>
          <w:delText xml:space="preserve">with the two approaches </w:delText>
        </w:r>
        <w:r w:rsidRPr="004A5580" w:rsidDel="00A67BF6">
          <w:rPr>
            <w:rFonts w:ascii="Times New Roman" w:hAnsi="Times New Roman" w:cs="Times New Roman"/>
            <w:b/>
            <w:sz w:val="24"/>
            <w:szCs w:val="24"/>
          </w:rPr>
          <w:delText xml:space="preserve">according to the template shown in class. All relevant SPSS outputs (and ONLY relevant outputs) </w:delText>
        </w:r>
      </w:del>
      <w:r w:rsidRPr="004A5580">
        <w:rPr>
          <w:rFonts w:ascii="Times New Roman" w:hAnsi="Times New Roman" w:cs="Times New Roman"/>
          <w:b/>
          <w:sz w:val="24"/>
          <w:szCs w:val="24"/>
        </w:rPr>
        <w:t>must be included</w:t>
      </w:r>
      <w:r w:rsidR="00D246E4" w:rsidRPr="004A5580">
        <w:rPr>
          <w:rFonts w:ascii="Times New Roman" w:hAnsi="Times New Roman" w:cs="Times New Roman"/>
          <w:b/>
          <w:sz w:val="24"/>
          <w:szCs w:val="24"/>
        </w:rPr>
        <w:t xml:space="preserve"> with proper labelling of graphs and charts. </w:t>
      </w:r>
    </w:p>
    <w:p w14:paraId="5C135D16" w14:textId="3F35EB33" w:rsidR="003A6538" w:rsidRPr="00A67BF6" w:rsidRDefault="003A6538" w:rsidP="00A67BF6">
      <w:pPr>
        <w:numPr>
          <w:ilvl w:val="0"/>
          <w:numId w:val="1"/>
        </w:numPr>
        <w:spacing w:after="0" w:line="240" w:lineRule="auto"/>
        <w:ind w:hanging="436"/>
        <w:rPr>
          <w:rFonts w:ascii="Times New Roman" w:hAnsi="Times New Roman" w:cs="Times New Roman"/>
          <w:b/>
          <w:sz w:val="24"/>
          <w:szCs w:val="24"/>
          <w:rPrChange w:id="12" w:author="Saheed Shofu" w:date="2021-03-29T22:24:00Z">
            <w:rPr>
              <w:rFonts w:ascii="Times New Roman" w:hAnsi="Times New Roman" w:cs="Times New Roman"/>
              <w:b/>
              <w:sz w:val="24"/>
              <w:szCs w:val="24"/>
            </w:rPr>
          </w:rPrChange>
        </w:rPr>
        <w:pPrChange w:id="13" w:author="Saheed Shofu" w:date="2021-03-29T22:24:00Z">
          <w:pPr>
            <w:numPr>
              <w:numId w:val="1"/>
            </w:numPr>
            <w:tabs>
              <w:tab w:val="left" w:pos="709"/>
            </w:tabs>
            <w:spacing w:after="0" w:line="240" w:lineRule="auto"/>
            <w:ind w:left="709" w:hanging="425"/>
          </w:pPr>
        </w:pPrChange>
      </w:pPr>
      <w:del w:id="14" w:author="Saheed Shofu" w:date="2021-03-29T22:23:00Z">
        <w:r w:rsidRPr="00A67BF6" w:rsidDel="00A67BF6">
          <w:rPr>
            <w:rFonts w:ascii="Times New Roman" w:hAnsi="Times New Roman" w:cs="Times New Roman"/>
            <w:b/>
            <w:sz w:val="24"/>
            <w:szCs w:val="24"/>
            <w:rPrChange w:id="15" w:author="Saheed Shofu" w:date="2021-03-29T22:24:00Z">
              <w:rPr>
                <w:rFonts w:ascii="Times New Roman" w:hAnsi="Times New Roman" w:cs="Times New Roman"/>
                <w:b/>
                <w:sz w:val="24"/>
                <w:szCs w:val="24"/>
              </w:rPr>
            </w:rPrChange>
          </w:rPr>
          <w:delText xml:space="preserve">Upload </w:delText>
        </w:r>
        <w:r w:rsidR="00A20D15" w:rsidRPr="00A67BF6" w:rsidDel="00A67BF6">
          <w:rPr>
            <w:rFonts w:ascii="Times New Roman" w:hAnsi="Times New Roman" w:cs="Times New Roman"/>
            <w:b/>
            <w:sz w:val="24"/>
            <w:szCs w:val="24"/>
            <w:rPrChange w:id="16" w:author="Saheed Shofu" w:date="2021-03-29T22:24:00Z">
              <w:rPr>
                <w:rFonts w:ascii="Times New Roman" w:hAnsi="Times New Roman" w:cs="Times New Roman"/>
                <w:b/>
                <w:sz w:val="24"/>
                <w:szCs w:val="24"/>
              </w:rPr>
            </w:rPrChange>
          </w:rPr>
          <w:delText xml:space="preserve">all </w:delText>
        </w:r>
        <w:r w:rsidRPr="00A67BF6" w:rsidDel="00A67BF6">
          <w:rPr>
            <w:rFonts w:ascii="Times New Roman" w:hAnsi="Times New Roman" w:cs="Times New Roman"/>
            <w:b/>
            <w:sz w:val="24"/>
            <w:szCs w:val="24"/>
            <w:rPrChange w:id="17" w:author="Saheed Shofu" w:date="2021-03-29T22:24:00Z">
              <w:rPr>
                <w:rFonts w:ascii="Times New Roman" w:hAnsi="Times New Roman" w:cs="Times New Roman"/>
                <w:b/>
                <w:sz w:val="24"/>
                <w:szCs w:val="24"/>
              </w:rPr>
            </w:rPrChange>
          </w:rPr>
          <w:delText>your SPSS data file</w:delText>
        </w:r>
        <w:r w:rsidR="00975139" w:rsidRPr="00A67BF6" w:rsidDel="00A67BF6">
          <w:rPr>
            <w:rFonts w:ascii="Times New Roman" w:hAnsi="Times New Roman" w:cs="Times New Roman"/>
            <w:b/>
            <w:sz w:val="24"/>
            <w:szCs w:val="24"/>
            <w:rPrChange w:id="18" w:author="Saheed Shofu" w:date="2021-03-29T22:24:00Z">
              <w:rPr>
                <w:rFonts w:ascii="Times New Roman" w:hAnsi="Times New Roman" w:cs="Times New Roman"/>
                <w:b/>
                <w:sz w:val="24"/>
                <w:szCs w:val="24"/>
              </w:rPr>
            </w:rPrChange>
          </w:rPr>
          <w:delText>s</w:delText>
        </w:r>
        <w:r w:rsidRPr="00A67BF6" w:rsidDel="00A67BF6">
          <w:rPr>
            <w:rFonts w:ascii="Times New Roman" w:hAnsi="Times New Roman" w:cs="Times New Roman"/>
            <w:b/>
            <w:sz w:val="24"/>
            <w:szCs w:val="24"/>
            <w:rPrChange w:id="19" w:author="Saheed Shofu" w:date="2021-03-29T22:24:00Z">
              <w:rPr>
                <w:rFonts w:ascii="Times New Roman" w:hAnsi="Times New Roman" w:cs="Times New Roman"/>
                <w:b/>
                <w:sz w:val="24"/>
                <w:szCs w:val="24"/>
              </w:rPr>
            </w:rPrChange>
          </w:rPr>
          <w:delText xml:space="preserve"> together with your report online via D2L under Group Discussion.</w:delText>
        </w:r>
      </w:del>
    </w:p>
    <w:p w14:paraId="6DE6F4D3" w14:textId="33D98A9B" w:rsidR="003A6538" w:rsidRPr="004A5580" w:rsidDel="00A67BF6" w:rsidRDefault="00A20D15" w:rsidP="003A3BD8">
      <w:pPr>
        <w:numPr>
          <w:ilvl w:val="0"/>
          <w:numId w:val="1"/>
        </w:numPr>
        <w:tabs>
          <w:tab w:val="left" w:pos="709"/>
        </w:tabs>
        <w:spacing w:after="0" w:line="240" w:lineRule="auto"/>
        <w:ind w:left="709" w:hanging="425"/>
        <w:rPr>
          <w:del w:id="20" w:author="Saheed Shofu" w:date="2021-03-29T22:24:00Z"/>
          <w:rFonts w:ascii="Times New Roman" w:hAnsi="Times New Roman" w:cs="Times New Roman"/>
          <w:b/>
          <w:sz w:val="24"/>
          <w:szCs w:val="24"/>
        </w:rPr>
      </w:pPr>
      <w:del w:id="21" w:author="Saheed Shofu" w:date="2021-03-29T22:24:00Z">
        <w:r w:rsidRPr="004A5580" w:rsidDel="00A67BF6">
          <w:rPr>
            <w:rFonts w:ascii="Times New Roman" w:hAnsi="Times New Roman" w:cs="Times New Roman"/>
            <w:b/>
            <w:sz w:val="24"/>
            <w:szCs w:val="24"/>
          </w:rPr>
          <w:delText xml:space="preserve">Each group must submit </w:delText>
        </w:r>
        <w:r w:rsidR="003A6538" w:rsidRPr="004A5580" w:rsidDel="00A67BF6">
          <w:rPr>
            <w:rFonts w:ascii="Times New Roman" w:hAnsi="Times New Roman" w:cs="Times New Roman"/>
            <w:b/>
            <w:sz w:val="24"/>
            <w:szCs w:val="24"/>
          </w:rPr>
          <w:delText xml:space="preserve">a single file </w:delText>
        </w:r>
        <w:r w:rsidRPr="004A5580" w:rsidDel="00A67BF6">
          <w:rPr>
            <w:rFonts w:ascii="Times New Roman" w:hAnsi="Times New Roman" w:cs="Times New Roman"/>
            <w:b/>
            <w:sz w:val="24"/>
            <w:szCs w:val="24"/>
          </w:rPr>
          <w:delText xml:space="preserve">of your report containing the 6 questions in either Word or PDF format </w:delText>
        </w:r>
        <w:r w:rsidR="003A6538" w:rsidRPr="004A5580" w:rsidDel="00A67BF6">
          <w:rPr>
            <w:rFonts w:ascii="Times New Roman" w:hAnsi="Times New Roman" w:cs="Times New Roman"/>
            <w:b/>
            <w:sz w:val="24"/>
            <w:szCs w:val="24"/>
          </w:rPr>
          <w:delText xml:space="preserve">and </w:delText>
        </w:r>
        <w:r w:rsidRPr="004A5580" w:rsidDel="00A67BF6">
          <w:rPr>
            <w:rFonts w:ascii="Times New Roman" w:hAnsi="Times New Roman" w:cs="Times New Roman"/>
            <w:b/>
            <w:sz w:val="24"/>
            <w:szCs w:val="24"/>
          </w:rPr>
          <w:delText xml:space="preserve">all the SPSS output files in spv format for the 6 questions. </w:delText>
        </w:r>
        <w:r w:rsidR="003A6538" w:rsidRPr="004A5580" w:rsidDel="00A67BF6">
          <w:rPr>
            <w:rFonts w:ascii="Times New Roman" w:hAnsi="Times New Roman" w:cs="Times New Roman"/>
            <w:b/>
            <w:sz w:val="24"/>
            <w:szCs w:val="24"/>
          </w:rPr>
          <w:delText>Failure to follow this may result in a zero mark.</w:delText>
        </w:r>
      </w:del>
    </w:p>
    <w:p w14:paraId="066D6AE4" w14:textId="581AF21E" w:rsidR="00A20D15" w:rsidRPr="004A5580" w:rsidDel="00A67BF6" w:rsidRDefault="00A20D15" w:rsidP="003A3BD8">
      <w:pPr>
        <w:numPr>
          <w:ilvl w:val="0"/>
          <w:numId w:val="1"/>
        </w:numPr>
        <w:tabs>
          <w:tab w:val="left" w:pos="709"/>
        </w:tabs>
        <w:spacing w:after="0" w:line="240" w:lineRule="auto"/>
        <w:ind w:left="709" w:hanging="425"/>
        <w:rPr>
          <w:del w:id="22" w:author="Saheed Shofu" w:date="2021-03-29T22:24:00Z"/>
          <w:rFonts w:ascii="Times New Roman" w:hAnsi="Times New Roman" w:cs="Times New Roman"/>
          <w:b/>
          <w:sz w:val="24"/>
          <w:szCs w:val="24"/>
        </w:rPr>
      </w:pPr>
      <w:del w:id="23" w:author="Saheed Shofu" w:date="2021-03-29T22:24:00Z">
        <w:r w:rsidRPr="004A5580" w:rsidDel="00A67BF6">
          <w:rPr>
            <w:rFonts w:ascii="Times New Roman" w:hAnsi="Times New Roman" w:cs="Times New Roman"/>
            <w:b/>
            <w:sz w:val="24"/>
            <w:szCs w:val="24"/>
          </w:rPr>
          <w:delText xml:space="preserve">Each group has a unique data set. </w:delText>
        </w:r>
        <w:r w:rsidR="00975139" w:rsidRPr="004A5580" w:rsidDel="00A67BF6">
          <w:rPr>
            <w:rFonts w:ascii="Times New Roman" w:hAnsi="Times New Roman" w:cs="Times New Roman"/>
            <w:sz w:val="24"/>
            <w:szCs w:val="24"/>
          </w:rPr>
          <w:delText>It is your responsibility to use your unique data set</w:delText>
        </w:r>
        <w:r w:rsidR="00975139" w:rsidRPr="004A5580" w:rsidDel="00A67BF6">
          <w:rPr>
            <w:rFonts w:ascii="Times New Roman" w:hAnsi="Times New Roman" w:cs="Times New Roman"/>
            <w:b/>
            <w:sz w:val="24"/>
            <w:szCs w:val="24"/>
          </w:rPr>
          <w:delText xml:space="preserve">. You must inform your professor for a new data set if you change group. </w:delText>
        </w:r>
        <w:r w:rsidRPr="004A5580" w:rsidDel="00A67BF6">
          <w:rPr>
            <w:rFonts w:ascii="Times New Roman" w:hAnsi="Times New Roman" w:cs="Times New Roman"/>
            <w:b/>
            <w:sz w:val="24"/>
            <w:szCs w:val="24"/>
          </w:rPr>
          <w:delText>Failure to follow this may result in a zero mark.</w:delText>
        </w:r>
      </w:del>
    </w:p>
    <w:p w14:paraId="504B28B4" w14:textId="5D18493E" w:rsidR="003A6538" w:rsidRPr="004A5580" w:rsidRDefault="003A6538" w:rsidP="003A6538">
      <w:pPr>
        <w:numPr>
          <w:ilvl w:val="0"/>
          <w:numId w:val="1"/>
        </w:numPr>
        <w:spacing w:after="0" w:line="240" w:lineRule="auto"/>
        <w:ind w:hanging="436"/>
        <w:rPr>
          <w:rFonts w:ascii="Times New Roman" w:hAnsi="Times New Roman" w:cs="Times New Roman"/>
          <w:b/>
          <w:sz w:val="24"/>
          <w:szCs w:val="24"/>
        </w:rPr>
      </w:pPr>
      <w:r w:rsidRPr="004A5580">
        <w:rPr>
          <w:rFonts w:ascii="Times New Roman" w:hAnsi="Times New Roman" w:cs="Times New Roman"/>
          <w:b/>
          <w:sz w:val="24"/>
          <w:szCs w:val="24"/>
        </w:rPr>
        <w:t>Read this entire document</w:t>
      </w:r>
      <w:r w:rsidR="002A39E3" w:rsidRPr="004A5580">
        <w:rPr>
          <w:rFonts w:ascii="Times New Roman" w:hAnsi="Times New Roman" w:cs="Times New Roman"/>
          <w:b/>
          <w:sz w:val="24"/>
          <w:szCs w:val="24"/>
        </w:rPr>
        <w:t xml:space="preserve"> </w:t>
      </w:r>
      <w:r w:rsidR="00113AEF" w:rsidRPr="004A5580">
        <w:rPr>
          <w:rFonts w:ascii="Times New Roman" w:hAnsi="Times New Roman" w:cs="Times New Roman"/>
          <w:b/>
          <w:sz w:val="24"/>
          <w:szCs w:val="24"/>
        </w:rPr>
        <w:t>carefully</w:t>
      </w:r>
      <w:r w:rsidRPr="004A5580">
        <w:rPr>
          <w:rFonts w:ascii="Times New Roman" w:hAnsi="Times New Roman" w:cs="Times New Roman"/>
          <w:b/>
          <w:sz w:val="24"/>
          <w:szCs w:val="24"/>
        </w:rPr>
        <w:t>.</w:t>
      </w:r>
    </w:p>
    <w:p w14:paraId="43B41DB9" w14:textId="0EF4C990" w:rsidR="004C53A4" w:rsidRPr="004A5580" w:rsidRDefault="003A6538" w:rsidP="00A20D15">
      <w:pPr>
        <w:rPr>
          <w:rFonts w:ascii="Times New Roman" w:hAnsi="Times New Roman" w:cs="Times New Roman"/>
          <w:sz w:val="24"/>
          <w:szCs w:val="24"/>
        </w:rPr>
      </w:pPr>
      <w:r w:rsidRPr="004A5580">
        <w:rPr>
          <w:rFonts w:ascii="Times New Roman" w:hAnsi="Times New Roman" w:cs="Times New Roman"/>
          <w:b/>
        </w:rPr>
        <w:t xml:space="preserve">You will analyze </w:t>
      </w:r>
      <w:r w:rsidR="00113AEF" w:rsidRPr="004A5580">
        <w:rPr>
          <w:rFonts w:ascii="Times New Roman" w:hAnsi="Times New Roman" w:cs="Times New Roman"/>
          <w:b/>
        </w:rPr>
        <w:t xml:space="preserve">a </w:t>
      </w:r>
      <w:r w:rsidRPr="004A5580">
        <w:rPr>
          <w:rFonts w:ascii="Times New Roman" w:hAnsi="Times New Roman" w:cs="Times New Roman"/>
          <w:b/>
        </w:rPr>
        <w:t>d</w:t>
      </w:r>
      <w:r w:rsidR="004C53A4" w:rsidRPr="004A5580">
        <w:rPr>
          <w:rFonts w:ascii="Times New Roman" w:hAnsi="Times New Roman" w:cs="Times New Roman"/>
          <w:b/>
        </w:rPr>
        <w:t>ata</w:t>
      </w:r>
      <w:r w:rsidR="00841EA2" w:rsidRPr="004A5580">
        <w:rPr>
          <w:rFonts w:ascii="Times New Roman" w:hAnsi="Times New Roman" w:cs="Times New Roman"/>
          <w:b/>
        </w:rPr>
        <w:t xml:space="preserve"> </w:t>
      </w:r>
      <w:r w:rsidR="004C53A4" w:rsidRPr="004A5580">
        <w:rPr>
          <w:rFonts w:ascii="Times New Roman" w:hAnsi="Times New Roman" w:cs="Times New Roman"/>
          <w:b/>
        </w:rPr>
        <w:t>set</w:t>
      </w:r>
      <w:r w:rsidR="00113AEF" w:rsidRPr="004A5580">
        <w:rPr>
          <w:rFonts w:ascii="Times New Roman" w:hAnsi="Times New Roman" w:cs="Times New Roman"/>
          <w:b/>
        </w:rPr>
        <w:t xml:space="preserve"> that</w:t>
      </w:r>
      <w:r w:rsidR="004C53A4" w:rsidRPr="004A5580">
        <w:rPr>
          <w:rFonts w:ascii="Times New Roman" w:hAnsi="Times New Roman" w:cs="Times New Roman"/>
          <w:b/>
        </w:rPr>
        <w:t xml:space="preserve"> comes from</w:t>
      </w:r>
      <w:r w:rsidRPr="004A5580">
        <w:rPr>
          <w:rFonts w:ascii="Times New Roman" w:hAnsi="Times New Roman" w:cs="Times New Roman"/>
          <w:b/>
        </w:rPr>
        <w:t xml:space="preserve"> a </w:t>
      </w:r>
      <w:r w:rsidR="004C53A4" w:rsidRPr="004A5580">
        <w:rPr>
          <w:rFonts w:ascii="Times New Roman" w:hAnsi="Times New Roman" w:cs="Times New Roman"/>
          <w:b/>
          <w:sz w:val="24"/>
          <w:szCs w:val="24"/>
        </w:rPr>
        <w:t>random sample of the National Collision Database for 2017</w:t>
      </w:r>
      <w:r w:rsidRPr="004A5580">
        <w:rPr>
          <w:rFonts w:ascii="Times New Roman" w:hAnsi="Times New Roman" w:cs="Times New Roman"/>
          <w:b/>
          <w:sz w:val="24"/>
          <w:szCs w:val="24"/>
        </w:rPr>
        <w:t>.</w:t>
      </w:r>
      <w:r w:rsidRPr="004A5580">
        <w:rPr>
          <w:rFonts w:ascii="Times New Roman" w:hAnsi="Times New Roman" w:cs="Times New Roman"/>
          <w:sz w:val="24"/>
          <w:szCs w:val="24"/>
        </w:rPr>
        <w:t xml:space="preserve">  </w:t>
      </w:r>
      <w:r w:rsidR="004C53A4" w:rsidRPr="004A5580">
        <w:rPr>
          <w:rFonts w:ascii="Times New Roman" w:hAnsi="Times New Roman" w:cs="Times New Roman"/>
          <w:sz w:val="24"/>
          <w:szCs w:val="24"/>
        </w:rPr>
        <w:t>This data</w:t>
      </w:r>
      <w:r w:rsidR="00841EA2" w:rsidRPr="004A5580">
        <w:rPr>
          <w:rFonts w:ascii="Times New Roman" w:hAnsi="Times New Roman" w:cs="Times New Roman"/>
          <w:sz w:val="24"/>
          <w:szCs w:val="24"/>
        </w:rPr>
        <w:t xml:space="preserve"> set</w:t>
      </w:r>
      <w:r w:rsidR="004C53A4" w:rsidRPr="004A5580">
        <w:rPr>
          <w:rFonts w:ascii="Times New Roman" w:hAnsi="Times New Roman" w:cs="Times New Roman"/>
          <w:sz w:val="24"/>
          <w:szCs w:val="24"/>
        </w:rPr>
        <w:t xml:space="preserve"> was retrieved from the Government of Canada website. It includes all motor vehicle collisions in Canada on public roads in 2017 which have been reported to the police. This data</w:t>
      </w:r>
      <w:r w:rsidR="00841EA2" w:rsidRPr="004A5580">
        <w:rPr>
          <w:rFonts w:ascii="Times New Roman" w:hAnsi="Times New Roman" w:cs="Times New Roman"/>
          <w:sz w:val="24"/>
          <w:szCs w:val="24"/>
        </w:rPr>
        <w:t xml:space="preserve"> s</w:t>
      </w:r>
      <w:r w:rsidR="004C53A4" w:rsidRPr="004A5580">
        <w:rPr>
          <w:rFonts w:ascii="Times New Roman" w:hAnsi="Times New Roman" w:cs="Times New Roman"/>
          <w:sz w:val="24"/>
          <w:szCs w:val="24"/>
        </w:rPr>
        <w:t xml:space="preserve">et contains a variety of data variables which are summarized in the data dictionary posted on the Government of Canada website. </w:t>
      </w:r>
    </w:p>
    <w:p w14:paraId="6FE51F0A" w14:textId="77777777" w:rsidR="004C53A4" w:rsidRPr="004A5580" w:rsidRDefault="004C53A4" w:rsidP="004C53A4">
      <w:pPr>
        <w:pStyle w:val="Bibliography"/>
        <w:ind w:left="720" w:hanging="720"/>
        <w:rPr>
          <w:rFonts w:ascii="Times New Roman" w:hAnsi="Times New Roman" w:cs="Times New Roman"/>
        </w:rPr>
      </w:pPr>
      <w:r w:rsidRPr="004A5580">
        <w:rPr>
          <w:rFonts w:ascii="Times New Roman" w:hAnsi="Times New Roman" w:cs="Times New Roman"/>
        </w:rPr>
        <w:t xml:space="preserve">Source: </w:t>
      </w:r>
    </w:p>
    <w:sdt>
      <w:sdtPr>
        <w:rPr>
          <w:rFonts w:ascii="Times New Roman" w:hAnsi="Times New Roman" w:cs="Times New Roman"/>
          <w:sz w:val="22"/>
          <w:szCs w:val="22"/>
        </w:rPr>
        <w:id w:val="111145805"/>
        <w:bibliography/>
      </w:sdtPr>
      <w:sdtEndPr>
        <w:rPr>
          <w:rFonts w:asciiTheme="minorHAnsi" w:hAnsiTheme="minorHAnsi" w:cstheme="minorBidi"/>
        </w:rPr>
      </w:sdtEndPr>
      <w:sdtContent>
        <w:p w14:paraId="43E4C4DC" w14:textId="77777777" w:rsidR="004C53A4" w:rsidRPr="004A5580" w:rsidRDefault="004C53A4" w:rsidP="004C53A4">
          <w:pPr>
            <w:pStyle w:val="Bibliography"/>
            <w:rPr>
              <w:rFonts w:ascii="Times New Roman" w:hAnsi="Times New Roman" w:cs="Times New Roman"/>
            </w:rPr>
          </w:pPr>
          <w:r w:rsidRPr="004A5580">
            <w:rPr>
              <w:rFonts w:ascii="Times New Roman" w:hAnsi="Times New Roman" w:cs="Times New Roman"/>
            </w:rPr>
            <w:fldChar w:fldCharType="begin"/>
          </w:r>
          <w:r w:rsidRPr="004A5580">
            <w:rPr>
              <w:rFonts w:ascii="Times New Roman" w:hAnsi="Times New Roman" w:cs="Times New Roman"/>
            </w:rPr>
            <w:instrText xml:space="preserve"> BIBLIOGRAPHY </w:instrText>
          </w:r>
          <w:r w:rsidRPr="004A5580">
            <w:rPr>
              <w:rFonts w:ascii="Times New Roman" w:hAnsi="Times New Roman" w:cs="Times New Roman"/>
            </w:rPr>
            <w:fldChar w:fldCharType="separate"/>
          </w:r>
          <w:r w:rsidRPr="004A5580">
            <w:rPr>
              <w:rFonts w:ascii="Times New Roman" w:hAnsi="Times New Roman" w:cs="Times New Roman"/>
              <w:noProof/>
              <w:lang w:val="en-US"/>
            </w:rPr>
            <w:t xml:space="preserve">Government of Canada. (2017). </w:t>
          </w:r>
          <w:r w:rsidRPr="004A5580">
            <w:rPr>
              <w:rFonts w:ascii="Times New Roman" w:hAnsi="Times New Roman" w:cs="Times New Roman"/>
              <w:i/>
              <w:iCs/>
              <w:noProof/>
              <w:lang w:val="en-US"/>
            </w:rPr>
            <w:t>National Collision Database.</w:t>
          </w:r>
          <w:r w:rsidRPr="004A5580">
            <w:rPr>
              <w:rFonts w:ascii="Times New Roman" w:hAnsi="Times New Roman" w:cs="Times New Roman"/>
              <w:noProof/>
              <w:lang w:val="en-US"/>
            </w:rPr>
            <w:t xml:space="preserve"> </w:t>
          </w:r>
        </w:p>
        <w:p w14:paraId="3A60FA13" w14:textId="77777777" w:rsidR="004C53A4" w:rsidRPr="004A5580" w:rsidDel="00A67BF6" w:rsidRDefault="004C53A4" w:rsidP="004C53A4">
          <w:pPr>
            <w:rPr>
              <w:del w:id="24" w:author="Saheed Shofu" w:date="2021-03-29T22:24:00Z"/>
            </w:rPr>
          </w:pPr>
          <w:r w:rsidRPr="004A5580">
            <w:rPr>
              <w:rFonts w:ascii="Times New Roman" w:hAnsi="Times New Roman" w:cs="Times New Roman"/>
              <w:b/>
              <w:bCs/>
              <w:noProof/>
              <w:sz w:val="24"/>
              <w:szCs w:val="24"/>
            </w:rPr>
            <w:fldChar w:fldCharType="end"/>
          </w:r>
        </w:p>
      </w:sdtContent>
    </w:sdt>
    <w:p w14:paraId="35666FB0" w14:textId="09F472F6" w:rsidR="004C53A4" w:rsidRPr="004A5580" w:rsidDel="00A67BF6" w:rsidRDefault="004C53A4" w:rsidP="004C53A4">
      <w:pPr>
        <w:rPr>
          <w:del w:id="25" w:author="Saheed Shofu" w:date="2021-03-29T22:24:00Z"/>
          <w:rFonts w:ascii="Times New Roman" w:hAnsi="Times New Roman" w:cs="Times New Roman"/>
          <w:sz w:val="24"/>
          <w:szCs w:val="24"/>
        </w:rPr>
      </w:pPr>
      <w:del w:id="26" w:author="Saheed Shofu" w:date="2021-03-29T22:24:00Z">
        <w:r w:rsidRPr="004A5580" w:rsidDel="00A67BF6">
          <w:rPr>
            <w:rFonts w:ascii="Times New Roman" w:hAnsi="Times New Roman" w:cs="Times New Roman"/>
            <w:sz w:val="24"/>
            <w:szCs w:val="24"/>
          </w:rPr>
          <w:delText>Your data set was randomly resampled from a big data</w:delText>
        </w:r>
        <w:r w:rsidR="00841EA2" w:rsidRPr="004A5580" w:rsidDel="00A67BF6">
          <w:rPr>
            <w:rFonts w:ascii="Times New Roman" w:hAnsi="Times New Roman" w:cs="Times New Roman"/>
            <w:sz w:val="24"/>
            <w:szCs w:val="24"/>
          </w:rPr>
          <w:delText xml:space="preserve"> </w:delText>
        </w:r>
        <w:r w:rsidRPr="004A5580" w:rsidDel="00A67BF6">
          <w:rPr>
            <w:rFonts w:ascii="Times New Roman" w:hAnsi="Times New Roman" w:cs="Times New Roman"/>
            <w:sz w:val="24"/>
            <w:szCs w:val="24"/>
          </w:rPr>
          <w:delText>set that consist</w:delText>
        </w:r>
        <w:r w:rsidR="00841EA2" w:rsidRPr="004A5580" w:rsidDel="00A67BF6">
          <w:rPr>
            <w:rFonts w:ascii="Times New Roman" w:hAnsi="Times New Roman" w:cs="Times New Roman"/>
            <w:sz w:val="24"/>
            <w:szCs w:val="24"/>
          </w:rPr>
          <w:delText>s</w:delText>
        </w:r>
        <w:r w:rsidRPr="004A5580" w:rsidDel="00A67BF6">
          <w:rPr>
            <w:rFonts w:ascii="Times New Roman" w:hAnsi="Times New Roman" w:cs="Times New Roman"/>
            <w:sz w:val="24"/>
            <w:szCs w:val="24"/>
          </w:rPr>
          <w:delText xml:space="preserve"> of more records. So, please be aware that each group will have its own data set.  You will only focus on the relevant variables and answer each question. </w:delText>
        </w:r>
      </w:del>
    </w:p>
    <w:p w14:paraId="35D78309" w14:textId="77777777" w:rsidR="004C53A4" w:rsidRPr="004A5580" w:rsidRDefault="004C53A4" w:rsidP="004C53A4">
      <w:pPr>
        <w:rPr>
          <w:rFonts w:ascii="Calibri" w:hAnsi="Calibri" w:cs="Calibri"/>
        </w:rPr>
      </w:pPr>
    </w:p>
    <w:p w14:paraId="27CAD0C7" w14:textId="77777777" w:rsidR="004C53A4" w:rsidRPr="004A5580" w:rsidRDefault="004C53A4" w:rsidP="004C53A4">
      <w:pPr>
        <w:rPr>
          <w:rFonts w:ascii="Times New Roman" w:hAnsi="Times New Roman" w:cs="Times New Roman"/>
          <w:b/>
          <w:sz w:val="24"/>
          <w:szCs w:val="24"/>
        </w:rPr>
      </w:pPr>
      <w:r w:rsidRPr="004A5580">
        <w:rPr>
          <w:rFonts w:ascii="Times New Roman" w:hAnsi="Times New Roman" w:cs="Times New Roman"/>
          <w:b/>
          <w:sz w:val="24"/>
          <w:szCs w:val="24"/>
        </w:rPr>
        <w:t xml:space="preserve">Description of Data Variables: </w:t>
      </w:r>
    </w:p>
    <w:tbl>
      <w:tblPr>
        <w:tblW w:w="103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7655"/>
      </w:tblGrid>
      <w:tr w:rsidR="004A5580" w:rsidRPr="004A5580" w14:paraId="15A4F032" w14:textId="77777777" w:rsidTr="007D5A45">
        <w:tc>
          <w:tcPr>
            <w:tcW w:w="2722" w:type="dxa"/>
          </w:tcPr>
          <w:p w14:paraId="2AB83A56" w14:textId="77777777" w:rsidR="004C53A4" w:rsidRPr="004A5580" w:rsidRDefault="004C53A4" w:rsidP="007D5A45">
            <w:pPr>
              <w:pStyle w:val="ListParagraph"/>
              <w:spacing w:after="0" w:line="240" w:lineRule="auto"/>
              <w:ind w:left="0"/>
              <w:rPr>
                <w:rFonts w:ascii="Times New Roman" w:eastAsia="Times New Roman" w:hAnsi="Times New Roman" w:cs="Times New Roman"/>
                <w:b/>
                <w:sz w:val="24"/>
                <w:szCs w:val="24"/>
                <w:lang w:val="en" w:eastAsia="en-CA"/>
              </w:rPr>
            </w:pPr>
            <w:r w:rsidRPr="004A5580">
              <w:rPr>
                <w:rFonts w:ascii="Times New Roman" w:eastAsia="Times New Roman" w:hAnsi="Times New Roman" w:cs="Times New Roman"/>
                <w:b/>
                <w:sz w:val="24"/>
                <w:szCs w:val="24"/>
                <w:lang w:val="en" w:eastAsia="en-CA"/>
              </w:rPr>
              <w:t>Variable</w:t>
            </w:r>
          </w:p>
        </w:tc>
        <w:tc>
          <w:tcPr>
            <w:tcW w:w="7655" w:type="dxa"/>
          </w:tcPr>
          <w:p w14:paraId="78A2B920" w14:textId="77777777" w:rsidR="004C53A4" w:rsidRPr="004A5580" w:rsidRDefault="004C53A4" w:rsidP="007D5A45">
            <w:pPr>
              <w:pStyle w:val="ListParagraph"/>
              <w:spacing w:after="0" w:line="240" w:lineRule="auto"/>
              <w:ind w:left="0"/>
              <w:rPr>
                <w:rFonts w:ascii="Times New Roman" w:eastAsia="Times New Roman" w:hAnsi="Times New Roman" w:cs="Times New Roman"/>
                <w:b/>
                <w:sz w:val="24"/>
                <w:szCs w:val="24"/>
                <w:lang w:val="en" w:eastAsia="en-CA"/>
              </w:rPr>
            </w:pPr>
            <w:r w:rsidRPr="004A5580">
              <w:rPr>
                <w:rFonts w:ascii="Times New Roman" w:eastAsia="Times New Roman" w:hAnsi="Times New Roman" w:cs="Times New Roman"/>
                <w:b/>
                <w:sz w:val="24"/>
                <w:szCs w:val="24"/>
                <w:lang w:val="en" w:eastAsia="en-CA"/>
              </w:rPr>
              <w:t>Description</w:t>
            </w:r>
          </w:p>
        </w:tc>
      </w:tr>
      <w:tr w:rsidR="004A5580" w:rsidRPr="004A5580" w14:paraId="5BE0BC9E" w14:textId="77777777" w:rsidTr="007D5A45">
        <w:tc>
          <w:tcPr>
            <w:tcW w:w="2722" w:type="dxa"/>
          </w:tcPr>
          <w:p w14:paraId="739F7378" w14:textId="77777777" w:rsidR="004C53A4" w:rsidRPr="004A5580" w:rsidRDefault="004C53A4" w:rsidP="007D5A45">
            <w:pPr>
              <w:pStyle w:val="ListParagraph"/>
              <w:spacing w:after="0" w:line="240" w:lineRule="auto"/>
              <w:ind w:left="0"/>
              <w:rPr>
                <w:rFonts w:ascii="Times New Roman" w:eastAsia="Times New Roman" w:hAnsi="Times New Roman" w:cs="Times New Roman"/>
                <w:sz w:val="24"/>
                <w:szCs w:val="24"/>
                <w:lang w:val="en" w:eastAsia="en-CA"/>
              </w:rPr>
            </w:pPr>
            <w:r w:rsidRPr="004A5580">
              <w:rPr>
                <w:rFonts w:ascii="Times New Roman" w:eastAsia="Times New Roman" w:hAnsi="Times New Roman" w:cs="Times New Roman"/>
                <w:sz w:val="24"/>
                <w:szCs w:val="24"/>
                <w:lang w:val="en" w:eastAsia="en-CA"/>
              </w:rPr>
              <w:t>Year</w:t>
            </w:r>
          </w:p>
        </w:tc>
        <w:tc>
          <w:tcPr>
            <w:tcW w:w="7655" w:type="dxa"/>
          </w:tcPr>
          <w:p w14:paraId="471DC378" w14:textId="77777777" w:rsidR="004C53A4" w:rsidRPr="004A5580" w:rsidRDefault="004C53A4" w:rsidP="007D5A45">
            <w:pPr>
              <w:pStyle w:val="ListParagraph"/>
              <w:spacing w:after="0" w:line="240" w:lineRule="auto"/>
              <w:ind w:left="0"/>
              <w:rPr>
                <w:rFonts w:ascii="Times New Roman" w:eastAsia="Times New Roman" w:hAnsi="Times New Roman" w:cs="Times New Roman"/>
                <w:sz w:val="24"/>
                <w:szCs w:val="24"/>
                <w:lang w:val="en" w:eastAsia="en-CA"/>
              </w:rPr>
            </w:pPr>
          </w:p>
        </w:tc>
      </w:tr>
      <w:tr w:rsidR="004A5580" w:rsidRPr="004A5580" w14:paraId="4427FD91" w14:textId="77777777" w:rsidTr="007D5A45">
        <w:tc>
          <w:tcPr>
            <w:tcW w:w="2722" w:type="dxa"/>
          </w:tcPr>
          <w:p w14:paraId="57B0D410" w14:textId="77777777" w:rsidR="004C53A4" w:rsidRPr="004A5580" w:rsidRDefault="004C53A4" w:rsidP="007D5A45">
            <w:pPr>
              <w:pStyle w:val="ListParagraph"/>
              <w:spacing w:after="0" w:line="240" w:lineRule="auto"/>
              <w:ind w:left="0"/>
              <w:rPr>
                <w:rFonts w:ascii="Times New Roman" w:eastAsia="Times New Roman" w:hAnsi="Times New Roman" w:cs="Times New Roman"/>
                <w:sz w:val="24"/>
                <w:szCs w:val="24"/>
                <w:lang w:val="en" w:eastAsia="en-CA"/>
              </w:rPr>
            </w:pPr>
            <w:r w:rsidRPr="004A5580">
              <w:rPr>
                <w:rFonts w:ascii="Times New Roman" w:eastAsia="Times New Roman" w:hAnsi="Times New Roman" w:cs="Times New Roman"/>
                <w:sz w:val="24"/>
                <w:szCs w:val="24"/>
                <w:lang w:val="en" w:eastAsia="en-CA"/>
              </w:rPr>
              <w:t xml:space="preserve">Month </w:t>
            </w:r>
          </w:p>
        </w:tc>
        <w:tc>
          <w:tcPr>
            <w:tcW w:w="7655" w:type="dxa"/>
          </w:tcPr>
          <w:p w14:paraId="35C43B69" w14:textId="77777777" w:rsidR="004C53A4" w:rsidRPr="004A5580" w:rsidRDefault="004C53A4" w:rsidP="007D5A45">
            <w:pPr>
              <w:pStyle w:val="ListParagraph"/>
              <w:spacing w:after="0" w:line="240" w:lineRule="auto"/>
              <w:ind w:left="0"/>
              <w:rPr>
                <w:rFonts w:ascii="Times New Roman" w:eastAsia="Times New Roman" w:hAnsi="Times New Roman" w:cs="Times New Roman"/>
                <w:sz w:val="24"/>
                <w:szCs w:val="24"/>
                <w:lang w:val="en" w:eastAsia="en-CA"/>
              </w:rPr>
            </w:pPr>
            <w:r w:rsidRPr="004A5580">
              <w:rPr>
                <w:rFonts w:ascii="Times New Roman" w:eastAsia="Times New Roman" w:hAnsi="Times New Roman" w:cs="Times New Roman"/>
                <w:sz w:val="24"/>
                <w:szCs w:val="24"/>
                <w:lang w:val="en" w:eastAsia="en-CA"/>
              </w:rPr>
              <w:t>01-January up until 12-December</w:t>
            </w:r>
          </w:p>
        </w:tc>
      </w:tr>
      <w:tr w:rsidR="004A5580" w:rsidRPr="004A5580" w14:paraId="140B3073" w14:textId="77777777" w:rsidTr="007D5A45">
        <w:tc>
          <w:tcPr>
            <w:tcW w:w="2722" w:type="dxa"/>
          </w:tcPr>
          <w:p w14:paraId="4D377606" w14:textId="77777777" w:rsidR="004C53A4" w:rsidRPr="004A5580" w:rsidRDefault="004C53A4" w:rsidP="007D5A45">
            <w:pPr>
              <w:pStyle w:val="ListParagraph"/>
              <w:spacing w:after="0" w:line="240" w:lineRule="auto"/>
              <w:ind w:left="0"/>
              <w:rPr>
                <w:rFonts w:ascii="Times New Roman" w:eastAsia="Times New Roman" w:hAnsi="Times New Roman" w:cs="Times New Roman"/>
                <w:sz w:val="24"/>
                <w:szCs w:val="24"/>
                <w:lang w:val="en" w:eastAsia="en-CA"/>
              </w:rPr>
            </w:pPr>
            <w:r w:rsidRPr="004A5580">
              <w:rPr>
                <w:rFonts w:ascii="Times New Roman" w:eastAsia="Times New Roman" w:hAnsi="Times New Roman" w:cs="Times New Roman"/>
                <w:sz w:val="24"/>
                <w:szCs w:val="24"/>
                <w:lang w:val="en" w:eastAsia="en-CA"/>
              </w:rPr>
              <w:t xml:space="preserve">Day of week </w:t>
            </w:r>
          </w:p>
        </w:tc>
        <w:tc>
          <w:tcPr>
            <w:tcW w:w="7655" w:type="dxa"/>
          </w:tcPr>
          <w:p w14:paraId="63B78F8E" w14:textId="77777777" w:rsidR="004C53A4" w:rsidRPr="004A5580" w:rsidRDefault="004C53A4" w:rsidP="007D5A45">
            <w:pPr>
              <w:pStyle w:val="ListParagraph"/>
              <w:spacing w:after="0" w:line="240" w:lineRule="auto"/>
              <w:ind w:left="0"/>
              <w:rPr>
                <w:rFonts w:ascii="Times New Roman" w:eastAsia="Times New Roman" w:hAnsi="Times New Roman" w:cs="Times New Roman"/>
                <w:sz w:val="24"/>
                <w:szCs w:val="24"/>
                <w:lang w:val="en" w:eastAsia="en-CA"/>
              </w:rPr>
            </w:pPr>
            <w:r w:rsidRPr="004A5580">
              <w:rPr>
                <w:rFonts w:ascii="Times New Roman" w:eastAsia="Times New Roman" w:hAnsi="Times New Roman" w:cs="Times New Roman"/>
                <w:sz w:val="24"/>
                <w:szCs w:val="24"/>
                <w:lang w:val="en" w:eastAsia="en-CA"/>
              </w:rPr>
              <w:t>01-Monday up until 07-Sunday</w:t>
            </w:r>
          </w:p>
        </w:tc>
      </w:tr>
      <w:tr w:rsidR="004A5580" w:rsidRPr="004A5580" w14:paraId="25ADF591" w14:textId="77777777" w:rsidTr="007D5A45">
        <w:tc>
          <w:tcPr>
            <w:tcW w:w="2722" w:type="dxa"/>
          </w:tcPr>
          <w:p w14:paraId="0C4E7AE8" w14:textId="77777777" w:rsidR="004C53A4" w:rsidRPr="004A5580" w:rsidRDefault="004C53A4" w:rsidP="007D5A45">
            <w:pPr>
              <w:pStyle w:val="ListParagraph"/>
              <w:spacing w:after="0" w:line="240" w:lineRule="auto"/>
              <w:ind w:left="0"/>
              <w:rPr>
                <w:rFonts w:ascii="Times New Roman" w:eastAsia="Times New Roman" w:hAnsi="Times New Roman" w:cs="Times New Roman"/>
                <w:sz w:val="24"/>
                <w:szCs w:val="24"/>
                <w:lang w:val="en" w:eastAsia="en-CA"/>
              </w:rPr>
            </w:pPr>
            <w:r w:rsidRPr="004A5580">
              <w:rPr>
                <w:rFonts w:ascii="Times New Roman" w:eastAsia="Times New Roman" w:hAnsi="Times New Roman" w:cs="Times New Roman"/>
                <w:sz w:val="24"/>
                <w:szCs w:val="24"/>
                <w:lang w:val="en" w:eastAsia="en-CA"/>
              </w:rPr>
              <w:t>Collision hour</w:t>
            </w:r>
          </w:p>
        </w:tc>
        <w:tc>
          <w:tcPr>
            <w:tcW w:w="7655" w:type="dxa"/>
          </w:tcPr>
          <w:p w14:paraId="39CDC291" w14:textId="41793F2D" w:rsidR="004C53A4" w:rsidRPr="004A5580" w:rsidRDefault="00A20D15" w:rsidP="007D5A45">
            <w:pPr>
              <w:pStyle w:val="ListParagraph"/>
              <w:spacing w:after="0" w:line="240" w:lineRule="auto"/>
              <w:ind w:left="0"/>
              <w:rPr>
                <w:rFonts w:ascii="Times New Roman" w:eastAsia="Times New Roman" w:hAnsi="Times New Roman" w:cs="Times New Roman"/>
                <w:sz w:val="24"/>
                <w:szCs w:val="24"/>
                <w:lang w:val="en" w:eastAsia="en-CA"/>
              </w:rPr>
            </w:pPr>
            <w:r w:rsidRPr="004A5580">
              <w:rPr>
                <w:rFonts w:ascii="Times New Roman" w:eastAsia="Times New Roman" w:hAnsi="Times New Roman" w:cs="Times New Roman"/>
                <w:sz w:val="24"/>
                <w:szCs w:val="24"/>
                <w:lang w:val="en" w:eastAsia="en-CA"/>
              </w:rPr>
              <w:t>00:01</w:t>
            </w:r>
            <w:r w:rsidR="004C53A4" w:rsidRPr="004A5580">
              <w:rPr>
                <w:rFonts w:ascii="Times New Roman" w:eastAsia="Times New Roman" w:hAnsi="Times New Roman" w:cs="Times New Roman"/>
                <w:sz w:val="24"/>
                <w:szCs w:val="24"/>
                <w:lang w:val="en" w:eastAsia="en-CA"/>
              </w:rPr>
              <w:t xml:space="preserve"> to 23:59</w:t>
            </w:r>
          </w:p>
        </w:tc>
      </w:tr>
      <w:tr w:rsidR="004A5580" w:rsidRPr="004A5580" w14:paraId="6A7250A8" w14:textId="77777777" w:rsidTr="007D5A45">
        <w:tc>
          <w:tcPr>
            <w:tcW w:w="2722" w:type="dxa"/>
          </w:tcPr>
          <w:p w14:paraId="1DB27AB1"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Collision severity</w:t>
            </w:r>
          </w:p>
        </w:tc>
        <w:tc>
          <w:tcPr>
            <w:tcW w:w="7655" w:type="dxa"/>
          </w:tcPr>
          <w:p w14:paraId="6319A8EC"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1 – fatal or 2 – non-fatal</w:t>
            </w:r>
          </w:p>
        </w:tc>
      </w:tr>
      <w:tr w:rsidR="004A5580" w:rsidRPr="004A5580" w14:paraId="6633BFB3" w14:textId="77777777" w:rsidTr="007D5A45">
        <w:tc>
          <w:tcPr>
            <w:tcW w:w="2722" w:type="dxa"/>
          </w:tcPr>
          <w:p w14:paraId="3E8D1E97"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Number of vehicles involved in collision</w:t>
            </w:r>
          </w:p>
        </w:tc>
        <w:tc>
          <w:tcPr>
            <w:tcW w:w="7655" w:type="dxa"/>
          </w:tcPr>
          <w:p w14:paraId="46DB4D5D"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p>
        </w:tc>
      </w:tr>
      <w:tr w:rsidR="004A5580" w:rsidRPr="004A5580" w14:paraId="2E7CD0D2" w14:textId="77777777" w:rsidTr="007D5A45">
        <w:tc>
          <w:tcPr>
            <w:tcW w:w="2722" w:type="dxa"/>
          </w:tcPr>
          <w:p w14:paraId="6A4E2AD7"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Weather condition</w:t>
            </w:r>
          </w:p>
        </w:tc>
        <w:tc>
          <w:tcPr>
            <w:tcW w:w="7655" w:type="dxa"/>
          </w:tcPr>
          <w:p w14:paraId="53CE5AC3"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1 – clear and sunny, 2 – cloudy, 3 – raining, 4 – snowing, 5 – freezing rain, 6 – limited visibility, 7 – strong wind</w:t>
            </w:r>
          </w:p>
        </w:tc>
      </w:tr>
      <w:tr w:rsidR="004A5580" w:rsidRPr="004A5580" w14:paraId="11F9C3DA" w14:textId="77777777" w:rsidTr="007D5A45">
        <w:tc>
          <w:tcPr>
            <w:tcW w:w="2722" w:type="dxa"/>
          </w:tcPr>
          <w:p w14:paraId="0563C3F0"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Road surface</w:t>
            </w:r>
          </w:p>
        </w:tc>
        <w:tc>
          <w:tcPr>
            <w:tcW w:w="7655" w:type="dxa"/>
          </w:tcPr>
          <w:p w14:paraId="5F6071C7"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1 – dry, 2 – wet, 3 – snow, 4 – slush, 5 – icy, 6 – sand/gravel/dirt, 7 – muddy, 8 – oil, 9 – flood</w:t>
            </w:r>
          </w:p>
        </w:tc>
      </w:tr>
      <w:tr w:rsidR="004A5580" w:rsidRPr="004A5580" w14:paraId="4F573642" w14:textId="77777777" w:rsidTr="007D5A45">
        <w:tc>
          <w:tcPr>
            <w:tcW w:w="2722" w:type="dxa"/>
          </w:tcPr>
          <w:p w14:paraId="35DB2C88"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Road alignment</w:t>
            </w:r>
          </w:p>
        </w:tc>
        <w:tc>
          <w:tcPr>
            <w:tcW w:w="7655" w:type="dxa"/>
          </w:tcPr>
          <w:p w14:paraId="344828EF"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1 – straight and level, 2 – straight with gradient, 3 – curved and level, 4 – curved with gradient, 5 – top of hill, 6 – bottom of hill</w:t>
            </w:r>
          </w:p>
        </w:tc>
      </w:tr>
      <w:tr w:rsidR="004A5580" w:rsidRPr="004A5580" w14:paraId="5AE312A7" w14:textId="77777777" w:rsidTr="007D5A45">
        <w:tc>
          <w:tcPr>
            <w:tcW w:w="2722" w:type="dxa"/>
            <w:tcBorders>
              <w:top w:val="single" w:sz="4" w:space="0" w:color="auto"/>
              <w:left w:val="single" w:sz="4" w:space="0" w:color="auto"/>
              <w:bottom w:val="single" w:sz="4" w:space="0" w:color="auto"/>
              <w:right w:val="single" w:sz="4" w:space="0" w:color="auto"/>
            </w:tcBorders>
          </w:tcPr>
          <w:p w14:paraId="5FC96F38"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Vehicle ID</w:t>
            </w:r>
          </w:p>
        </w:tc>
        <w:tc>
          <w:tcPr>
            <w:tcW w:w="7655" w:type="dxa"/>
            <w:tcBorders>
              <w:top w:val="single" w:sz="4" w:space="0" w:color="auto"/>
              <w:left w:val="single" w:sz="4" w:space="0" w:color="auto"/>
              <w:bottom w:val="single" w:sz="4" w:space="0" w:color="auto"/>
              <w:right w:val="single" w:sz="4" w:space="0" w:color="auto"/>
            </w:tcBorders>
          </w:tcPr>
          <w:p w14:paraId="4DBCB11A"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p>
        </w:tc>
      </w:tr>
      <w:tr w:rsidR="004A5580" w:rsidRPr="004A5580" w14:paraId="22B72243" w14:textId="77777777" w:rsidTr="007D5A45">
        <w:tc>
          <w:tcPr>
            <w:tcW w:w="2722" w:type="dxa"/>
            <w:tcBorders>
              <w:top w:val="single" w:sz="4" w:space="0" w:color="auto"/>
              <w:left w:val="single" w:sz="4" w:space="0" w:color="auto"/>
              <w:bottom w:val="single" w:sz="4" w:space="0" w:color="auto"/>
              <w:right w:val="single" w:sz="4" w:space="0" w:color="auto"/>
            </w:tcBorders>
          </w:tcPr>
          <w:p w14:paraId="544F7333"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Vehicle type</w:t>
            </w:r>
          </w:p>
        </w:tc>
        <w:tc>
          <w:tcPr>
            <w:tcW w:w="7655" w:type="dxa"/>
            <w:tcBorders>
              <w:top w:val="single" w:sz="4" w:space="0" w:color="auto"/>
              <w:left w:val="single" w:sz="4" w:space="0" w:color="auto"/>
              <w:bottom w:val="single" w:sz="4" w:space="0" w:color="auto"/>
              <w:right w:val="single" w:sz="4" w:space="0" w:color="auto"/>
            </w:tcBorders>
          </w:tcPr>
          <w:p w14:paraId="07033FE7" w14:textId="350E21F5" w:rsidR="004C53A4" w:rsidRPr="004A5580" w:rsidRDefault="004C53A4" w:rsidP="007D5A45">
            <w:pPr>
              <w:autoSpaceDE w:val="0"/>
              <w:autoSpaceDN w:val="0"/>
              <w:adjustRightInd w:val="0"/>
              <w:rPr>
                <w:rFonts w:ascii="Times New Roman" w:hAnsi="Times New Roman" w:cs="Times New Roman"/>
                <w:b/>
                <w:sz w:val="24"/>
                <w:szCs w:val="24"/>
                <w:shd w:val="clear" w:color="auto" w:fill="FFFFFF"/>
              </w:rPr>
            </w:pPr>
            <w:r w:rsidRPr="004A5580">
              <w:rPr>
                <w:rFonts w:ascii="Times New Roman" w:hAnsi="Times New Roman" w:cs="Times New Roman"/>
                <w:b/>
                <w:sz w:val="24"/>
                <w:szCs w:val="24"/>
                <w:shd w:val="clear" w:color="auto" w:fill="FFFFFF"/>
              </w:rPr>
              <w:t>See Below</w:t>
            </w:r>
            <w:r w:rsidR="00975139" w:rsidRPr="004A5580">
              <w:rPr>
                <w:rFonts w:ascii="Times New Roman" w:hAnsi="Times New Roman" w:cs="Times New Roman"/>
                <w:b/>
                <w:sz w:val="24"/>
                <w:szCs w:val="24"/>
                <w:shd w:val="clear" w:color="auto" w:fill="FFFFFF"/>
              </w:rPr>
              <w:t>.</w:t>
            </w:r>
          </w:p>
        </w:tc>
      </w:tr>
      <w:tr w:rsidR="004A5580" w:rsidRPr="004A5580" w14:paraId="71CB5880" w14:textId="77777777" w:rsidTr="007D5A45">
        <w:tc>
          <w:tcPr>
            <w:tcW w:w="2722" w:type="dxa"/>
            <w:tcBorders>
              <w:top w:val="single" w:sz="4" w:space="0" w:color="auto"/>
              <w:left w:val="single" w:sz="4" w:space="0" w:color="auto"/>
              <w:bottom w:val="single" w:sz="4" w:space="0" w:color="auto"/>
              <w:right w:val="single" w:sz="4" w:space="0" w:color="auto"/>
            </w:tcBorders>
          </w:tcPr>
          <w:p w14:paraId="66AA37A8"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Vehicle model year</w:t>
            </w:r>
          </w:p>
        </w:tc>
        <w:tc>
          <w:tcPr>
            <w:tcW w:w="7655" w:type="dxa"/>
            <w:tcBorders>
              <w:top w:val="single" w:sz="4" w:space="0" w:color="auto"/>
              <w:left w:val="single" w:sz="4" w:space="0" w:color="auto"/>
              <w:bottom w:val="single" w:sz="4" w:space="0" w:color="auto"/>
              <w:right w:val="single" w:sz="4" w:space="0" w:color="auto"/>
            </w:tcBorders>
          </w:tcPr>
          <w:p w14:paraId="2B2627A3"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p>
        </w:tc>
      </w:tr>
      <w:tr w:rsidR="004A5580" w:rsidRPr="004A5580" w14:paraId="4527709A" w14:textId="77777777" w:rsidTr="007D5A45">
        <w:tc>
          <w:tcPr>
            <w:tcW w:w="2722" w:type="dxa"/>
            <w:tcBorders>
              <w:top w:val="single" w:sz="4" w:space="0" w:color="auto"/>
              <w:left w:val="single" w:sz="4" w:space="0" w:color="auto"/>
              <w:bottom w:val="single" w:sz="4" w:space="0" w:color="auto"/>
              <w:right w:val="single" w:sz="4" w:space="0" w:color="auto"/>
            </w:tcBorders>
          </w:tcPr>
          <w:p w14:paraId="210F20DC"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Person ID</w:t>
            </w:r>
          </w:p>
        </w:tc>
        <w:tc>
          <w:tcPr>
            <w:tcW w:w="7655" w:type="dxa"/>
            <w:tcBorders>
              <w:top w:val="single" w:sz="4" w:space="0" w:color="auto"/>
              <w:left w:val="single" w:sz="4" w:space="0" w:color="auto"/>
              <w:bottom w:val="single" w:sz="4" w:space="0" w:color="auto"/>
              <w:right w:val="single" w:sz="4" w:space="0" w:color="auto"/>
            </w:tcBorders>
          </w:tcPr>
          <w:p w14:paraId="5C6C6339"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p>
        </w:tc>
      </w:tr>
      <w:tr w:rsidR="004A5580" w:rsidRPr="004A5580" w14:paraId="129F6E51" w14:textId="77777777" w:rsidTr="007D5A45">
        <w:tc>
          <w:tcPr>
            <w:tcW w:w="2722" w:type="dxa"/>
            <w:tcBorders>
              <w:top w:val="single" w:sz="4" w:space="0" w:color="auto"/>
              <w:left w:val="single" w:sz="4" w:space="0" w:color="auto"/>
              <w:bottom w:val="single" w:sz="4" w:space="0" w:color="auto"/>
              <w:right w:val="single" w:sz="4" w:space="0" w:color="auto"/>
            </w:tcBorders>
          </w:tcPr>
          <w:p w14:paraId="15179732"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lastRenderedPageBreak/>
              <w:t>Person sex</w:t>
            </w:r>
          </w:p>
        </w:tc>
        <w:tc>
          <w:tcPr>
            <w:tcW w:w="7655" w:type="dxa"/>
            <w:tcBorders>
              <w:top w:val="single" w:sz="4" w:space="0" w:color="auto"/>
              <w:left w:val="single" w:sz="4" w:space="0" w:color="auto"/>
              <w:bottom w:val="single" w:sz="4" w:space="0" w:color="auto"/>
              <w:right w:val="single" w:sz="4" w:space="0" w:color="auto"/>
            </w:tcBorders>
          </w:tcPr>
          <w:p w14:paraId="45100512"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01 – Female, 02 – Male</w:t>
            </w:r>
          </w:p>
        </w:tc>
      </w:tr>
      <w:tr w:rsidR="004A5580" w:rsidRPr="004A5580" w14:paraId="208FA452" w14:textId="77777777" w:rsidTr="007D5A45">
        <w:tc>
          <w:tcPr>
            <w:tcW w:w="2722" w:type="dxa"/>
            <w:tcBorders>
              <w:top w:val="single" w:sz="4" w:space="0" w:color="auto"/>
              <w:left w:val="single" w:sz="4" w:space="0" w:color="auto"/>
              <w:bottom w:val="single" w:sz="4" w:space="0" w:color="auto"/>
              <w:right w:val="single" w:sz="4" w:space="0" w:color="auto"/>
            </w:tcBorders>
          </w:tcPr>
          <w:p w14:paraId="0957C6B0"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Person age</w:t>
            </w:r>
          </w:p>
        </w:tc>
        <w:tc>
          <w:tcPr>
            <w:tcW w:w="7655" w:type="dxa"/>
            <w:tcBorders>
              <w:top w:val="single" w:sz="4" w:space="0" w:color="auto"/>
              <w:left w:val="single" w:sz="4" w:space="0" w:color="auto"/>
              <w:bottom w:val="single" w:sz="4" w:space="0" w:color="auto"/>
              <w:right w:val="single" w:sz="4" w:space="0" w:color="auto"/>
            </w:tcBorders>
          </w:tcPr>
          <w:p w14:paraId="076DF654"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p>
        </w:tc>
      </w:tr>
      <w:tr w:rsidR="004A5580" w:rsidRPr="004A5580" w14:paraId="70F8999F" w14:textId="77777777" w:rsidTr="007D5A45">
        <w:tc>
          <w:tcPr>
            <w:tcW w:w="2722" w:type="dxa"/>
            <w:tcBorders>
              <w:top w:val="single" w:sz="4" w:space="0" w:color="auto"/>
              <w:left w:val="single" w:sz="4" w:space="0" w:color="auto"/>
              <w:bottom w:val="single" w:sz="4" w:space="0" w:color="auto"/>
              <w:right w:val="single" w:sz="4" w:space="0" w:color="auto"/>
            </w:tcBorders>
          </w:tcPr>
          <w:p w14:paraId="419FB348"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Person position</w:t>
            </w:r>
          </w:p>
        </w:tc>
        <w:tc>
          <w:tcPr>
            <w:tcW w:w="7655" w:type="dxa"/>
            <w:tcBorders>
              <w:top w:val="single" w:sz="4" w:space="0" w:color="auto"/>
              <w:left w:val="single" w:sz="4" w:space="0" w:color="auto"/>
              <w:bottom w:val="single" w:sz="4" w:space="0" w:color="auto"/>
              <w:right w:val="single" w:sz="4" w:space="0" w:color="auto"/>
            </w:tcBorders>
          </w:tcPr>
          <w:p w14:paraId="26ADB4AA" w14:textId="7A397497" w:rsidR="004C53A4" w:rsidRPr="004A5580" w:rsidRDefault="004C53A4" w:rsidP="007D5A45">
            <w:pPr>
              <w:autoSpaceDE w:val="0"/>
              <w:autoSpaceDN w:val="0"/>
              <w:adjustRightInd w:val="0"/>
              <w:rPr>
                <w:rFonts w:ascii="Times New Roman" w:hAnsi="Times New Roman" w:cs="Times New Roman"/>
                <w:b/>
                <w:sz w:val="24"/>
                <w:szCs w:val="24"/>
                <w:shd w:val="clear" w:color="auto" w:fill="FFFFFF"/>
              </w:rPr>
            </w:pPr>
            <w:r w:rsidRPr="004A5580">
              <w:rPr>
                <w:rFonts w:ascii="Times New Roman" w:hAnsi="Times New Roman" w:cs="Times New Roman"/>
                <w:b/>
                <w:sz w:val="24"/>
                <w:szCs w:val="24"/>
                <w:shd w:val="clear" w:color="auto" w:fill="FFFFFF"/>
              </w:rPr>
              <w:t>See Below</w:t>
            </w:r>
            <w:r w:rsidR="00975139" w:rsidRPr="004A5580">
              <w:rPr>
                <w:rFonts w:ascii="Times New Roman" w:hAnsi="Times New Roman" w:cs="Times New Roman"/>
                <w:b/>
                <w:sz w:val="24"/>
                <w:szCs w:val="24"/>
                <w:shd w:val="clear" w:color="auto" w:fill="FFFFFF"/>
              </w:rPr>
              <w:t>.</w:t>
            </w:r>
          </w:p>
        </w:tc>
      </w:tr>
      <w:tr w:rsidR="004A5580" w:rsidRPr="004A5580" w14:paraId="325BC839" w14:textId="77777777" w:rsidTr="007D5A45">
        <w:tc>
          <w:tcPr>
            <w:tcW w:w="2722" w:type="dxa"/>
            <w:tcBorders>
              <w:top w:val="single" w:sz="4" w:space="0" w:color="auto"/>
              <w:left w:val="single" w:sz="4" w:space="0" w:color="auto"/>
              <w:bottom w:val="single" w:sz="4" w:space="0" w:color="auto"/>
              <w:right w:val="single" w:sz="4" w:space="0" w:color="auto"/>
            </w:tcBorders>
          </w:tcPr>
          <w:p w14:paraId="0C2A6DFD"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Medical treatment required</w:t>
            </w:r>
          </w:p>
        </w:tc>
        <w:tc>
          <w:tcPr>
            <w:tcW w:w="7655" w:type="dxa"/>
            <w:tcBorders>
              <w:top w:val="single" w:sz="4" w:space="0" w:color="auto"/>
              <w:left w:val="single" w:sz="4" w:space="0" w:color="auto"/>
              <w:bottom w:val="single" w:sz="4" w:space="0" w:color="auto"/>
              <w:right w:val="single" w:sz="4" w:space="0" w:color="auto"/>
            </w:tcBorders>
          </w:tcPr>
          <w:p w14:paraId="52CA34E3"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1 – no injury, 2 – injury, 3 – fatality</w:t>
            </w:r>
          </w:p>
        </w:tc>
      </w:tr>
      <w:tr w:rsidR="004A5580" w:rsidRPr="004A5580" w14:paraId="549BB724" w14:textId="77777777" w:rsidTr="007D5A45">
        <w:tc>
          <w:tcPr>
            <w:tcW w:w="2722" w:type="dxa"/>
            <w:tcBorders>
              <w:top w:val="single" w:sz="4" w:space="0" w:color="auto"/>
              <w:left w:val="single" w:sz="4" w:space="0" w:color="auto"/>
              <w:bottom w:val="single" w:sz="4" w:space="0" w:color="auto"/>
              <w:right w:val="single" w:sz="4" w:space="0" w:color="auto"/>
            </w:tcBorders>
          </w:tcPr>
          <w:p w14:paraId="061D11CB"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Safety device used</w:t>
            </w:r>
          </w:p>
        </w:tc>
        <w:tc>
          <w:tcPr>
            <w:tcW w:w="7655" w:type="dxa"/>
            <w:tcBorders>
              <w:top w:val="single" w:sz="4" w:space="0" w:color="auto"/>
              <w:left w:val="single" w:sz="4" w:space="0" w:color="auto"/>
              <w:bottom w:val="single" w:sz="4" w:space="0" w:color="auto"/>
              <w:right w:val="single" w:sz="4" w:space="0" w:color="auto"/>
            </w:tcBorders>
          </w:tcPr>
          <w:p w14:paraId="24405F7B"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01 – none, 02 – safety device used, 09 – helmet worn, 10 – reflective clothing worn, 11 – helmet and reflective clothing, 12 – other safety device used, 13 – no safety device equipped</w:t>
            </w:r>
          </w:p>
        </w:tc>
      </w:tr>
      <w:tr w:rsidR="004A5580" w:rsidRPr="004A5580" w14:paraId="3A95AE24" w14:textId="77777777" w:rsidTr="007D5A45">
        <w:tc>
          <w:tcPr>
            <w:tcW w:w="2722" w:type="dxa"/>
            <w:tcBorders>
              <w:top w:val="single" w:sz="4" w:space="0" w:color="auto"/>
              <w:left w:val="single" w:sz="4" w:space="0" w:color="auto"/>
              <w:bottom w:val="single" w:sz="4" w:space="0" w:color="auto"/>
              <w:right w:val="single" w:sz="4" w:space="0" w:color="auto"/>
            </w:tcBorders>
          </w:tcPr>
          <w:p w14:paraId="74CDC886"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Road user class</w:t>
            </w:r>
          </w:p>
        </w:tc>
        <w:tc>
          <w:tcPr>
            <w:tcW w:w="7655" w:type="dxa"/>
            <w:tcBorders>
              <w:top w:val="single" w:sz="4" w:space="0" w:color="auto"/>
              <w:left w:val="single" w:sz="4" w:space="0" w:color="auto"/>
              <w:bottom w:val="single" w:sz="4" w:space="0" w:color="auto"/>
              <w:right w:val="single" w:sz="4" w:space="0" w:color="auto"/>
            </w:tcBorders>
          </w:tcPr>
          <w:p w14:paraId="1592C4D4" w14:textId="77777777" w:rsidR="004C53A4" w:rsidRPr="004A5580" w:rsidRDefault="004C53A4" w:rsidP="007D5A45">
            <w:pPr>
              <w:autoSpaceDE w:val="0"/>
              <w:autoSpaceDN w:val="0"/>
              <w:adjustRightInd w:val="0"/>
              <w:rPr>
                <w:rFonts w:ascii="Times New Roman" w:hAnsi="Times New Roman" w:cs="Times New Roman"/>
                <w:sz w:val="24"/>
                <w:szCs w:val="24"/>
                <w:shd w:val="clear" w:color="auto" w:fill="FFFFFF"/>
              </w:rPr>
            </w:pPr>
            <w:r w:rsidRPr="004A5580">
              <w:rPr>
                <w:rFonts w:ascii="Times New Roman" w:hAnsi="Times New Roman" w:cs="Times New Roman"/>
                <w:sz w:val="24"/>
                <w:szCs w:val="24"/>
                <w:shd w:val="clear" w:color="auto" w:fill="FFFFFF"/>
              </w:rPr>
              <w:t>1 – Motor Vehicle Driver, 2 – Motor Vehicle Passenger, 3 – Pedestrian, 4 – Bicyclist, 5 - Motorcyclist</w:t>
            </w:r>
          </w:p>
        </w:tc>
      </w:tr>
    </w:tbl>
    <w:p w14:paraId="1B466C9A" w14:textId="77777777" w:rsidR="004C53A4" w:rsidRPr="004A5580" w:rsidRDefault="004C53A4" w:rsidP="004C53A4">
      <w:pPr>
        <w:rPr>
          <w:rFonts w:ascii="Times New Roman" w:hAnsi="Times New Roman" w:cs="Times New Roman"/>
          <w:sz w:val="24"/>
          <w:szCs w:val="24"/>
        </w:rPr>
      </w:pPr>
    </w:p>
    <w:p w14:paraId="77C11B65" w14:textId="093AB4BA" w:rsidR="004C53A4" w:rsidRPr="004A5580" w:rsidRDefault="004C53A4" w:rsidP="004C53A4">
      <w:pPr>
        <w:rPr>
          <w:rFonts w:ascii="Times New Roman" w:hAnsi="Times New Roman" w:cs="Times New Roman"/>
          <w:b/>
          <w:sz w:val="24"/>
          <w:szCs w:val="24"/>
        </w:rPr>
      </w:pPr>
      <w:r w:rsidRPr="004A5580">
        <w:rPr>
          <w:rFonts w:ascii="Times New Roman" w:hAnsi="Times New Roman" w:cs="Times New Roman"/>
          <w:b/>
          <w:sz w:val="24"/>
          <w:szCs w:val="24"/>
        </w:rPr>
        <w:t>Vehicle Type</w:t>
      </w:r>
      <w:r w:rsidR="00975139" w:rsidRPr="004A5580">
        <w:rPr>
          <w:rFonts w:ascii="Times New Roman" w:hAnsi="Times New Roman" w:cs="Times New Roman"/>
          <w:b/>
          <w:sz w:val="24"/>
          <w:szCs w:val="24"/>
        </w:rPr>
        <w:t>.</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584"/>
        <w:gridCol w:w="2919"/>
        <w:gridCol w:w="4961"/>
      </w:tblGrid>
      <w:tr w:rsidR="004A5580" w:rsidRPr="004A5580" w14:paraId="790CAD55" w14:textId="77777777" w:rsidTr="007D5A45">
        <w:tc>
          <w:tcPr>
            <w:tcW w:w="1584" w:type="dxa"/>
            <w:tcBorders>
              <w:top w:val="single" w:sz="12" w:space="0" w:color="000000"/>
              <w:left w:val="single" w:sz="12" w:space="0" w:color="000000"/>
            </w:tcBorders>
          </w:tcPr>
          <w:p w14:paraId="4644EE86"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b/>
                <w:szCs w:val="24"/>
              </w:rPr>
              <w:t>Code</w:t>
            </w:r>
          </w:p>
        </w:tc>
        <w:tc>
          <w:tcPr>
            <w:tcW w:w="7880" w:type="dxa"/>
            <w:gridSpan w:val="2"/>
            <w:tcBorders>
              <w:top w:val="single" w:sz="12" w:space="0" w:color="000000"/>
              <w:right w:val="single" w:sz="12" w:space="0" w:color="000000"/>
            </w:tcBorders>
          </w:tcPr>
          <w:p w14:paraId="5D7F55D5"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b/>
                <w:szCs w:val="24"/>
              </w:rPr>
              <w:t>Description</w:t>
            </w:r>
          </w:p>
        </w:tc>
      </w:tr>
      <w:tr w:rsidR="004A5580" w:rsidRPr="004A5580" w14:paraId="6EC4DDE6" w14:textId="77777777" w:rsidTr="007D5A45">
        <w:tc>
          <w:tcPr>
            <w:tcW w:w="1584" w:type="dxa"/>
            <w:tcBorders>
              <w:left w:val="single" w:sz="12" w:space="0" w:color="000000"/>
            </w:tcBorders>
          </w:tcPr>
          <w:p w14:paraId="766297BA"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01</w:t>
            </w:r>
          </w:p>
        </w:tc>
        <w:tc>
          <w:tcPr>
            <w:tcW w:w="7880" w:type="dxa"/>
            <w:gridSpan w:val="2"/>
            <w:tcBorders>
              <w:right w:val="single" w:sz="12" w:space="0" w:color="000000"/>
            </w:tcBorders>
          </w:tcPr>
          <w:p w14:paraId="3F63B288" w14:textId="666E73EB"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 xml:space="preserve">Light Duty Vehicle (Passenger car, Passenger van, Light utility vehicles and light duty </w:t>
            </w:r>
            <w:r w:rsidR="00325AEC" w:rsidRPr="004A5580">
              <w:rPr>
                <w:rFonts w:ascii="Times New Roman" w:hAnsi="Times New Roman"/>
                <w:szCs w:val="24"/>
              </w:rPr>
              <w:t>pickup</w:t>
            </w:r>
            <w:r w:rsidRPr="004A5580">
              <w:rPr>
                <w:rFonts w:ascii="Times New Roman" w:hAnsi="Times New Roman"/>
                <w:szCs w:val="24"/>
              </w:rPr>
              <w:t xml:space="preserve"> trucks)</w:t>
            </w:r>
          </w:p>
        </w:tc>
      </w:tr>
      <w:tr w:rsidR="004A5580" w:rsidRPr="004A5580" w14:paraId="6D1D5DF8" w14:textId="77777777" w:rsidTr="007D5A45">
        <w:tc>
          <w:tcPr>
            <w:tcW w:w="1584" w:type="dxa"/>
            <w:tcBorders>
              <w:left w:val="single" w:sz="12" w:space="0" w:color="000000"/>
            </w:tcBorders>
          </w:tcPr>
          <w:p w14:paraId="1181C03C"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05</w:t>
            </w:r>
          </w:p>
        </w:tc>
        <w:tc>
          <w:tcPr>
            <w:tcW w:w="2919" w:type="dxa"/>
            <w:tcBorders>
              <w:right w:val="nil"/>
            </w:tcBorders>
          </w:tcPr>
          <w:p w14:paraId="39B8850E"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Panel/cargo van</w:t>
            </w:r>
            <w:r w:rsidRPr="004A5580">
              <w:rPr>
                <w:rFonts w:ascii="Times New Roman" w:hAnsi="Times New Roman"/>
                <w:szCs w:val="24"/>
              </w:rPr>
              <w:br/>
              <w:t>&lt;= 4536 KG GVWR</w:t>
            </w:r>
          </w:p>
        </w:tc>
        <w:tc>
          <w:tcPr>
            <w:tcW w:w="4961" w:type="dxa"/>
            <w:tcBorders>
              <w:left w:val="nil"/>
              <w:right w:val="single" w:sz="12" w:space="0" w:color="000000"/>
            </w:tcBorders>
          </w:tcPr>
          <w:p w14:paraId="76D539F5"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Panel or window type of van designed primarily for carrying goods.</w:t>
            </w:r>
          </w:p>
        </w:tc>
      </w:tr>
      <w:tr w:rsidR="004A5580" w:rsidRPr="004A5580" w14:paraId="2B35DAF4" w14:textId="77777777" w:rsidTr="007D5A45">
        <w:tc>
          <w:tcPr>
            <w:tcW w:w="1584" w:type="dxa"/>
            <w:tcBorders>
              <w:left w:val="single" w:sz="12" w:space="0" w:color="000000"/>
            </w:tcBorders>
          </w:tcPr>
          <w:p w14:paraId="1AAAD793"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06</w:t>
            </w:r>
          </w:p>
        </w:tc>
        <w:tc>
          <w:tcPr>
            <w:tcW w:w="2919" w:type="dxa"/>
            <w:tcBorders>
              <w:right w:val="nil"/>
            </w:tcBorders>
          </w:tcPr>
          <w:p w14:paraId="271CEC35"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Other trucks and vans</w:t>
            </w:r>
            <w:r w:rsidRPr="004A5580">
              <w:rPr>
                <w:rFonts w:ascii="Times New Roman" w:hAnsi="Times New Roman"/>
                <w:szCs w:val="24"/>
              </w:rPr>
              <w:br/>
              <w:t>&lt;= 4536 KG GVWR</w:t>
            </w:r>
          </w:p>
        </w:tc>
        <w:tc>
          <w:tcPr>
            <w:tcW w:w="4961" w:type="dxa"/>
            <w:tcBorders>
              <w:left w:val="nil"/>
              <w:right w:val="single" w:sz="12" w:space="0" w:color="000000"/>
            </w:tcBorders>
          </w:tcPr>
          <w:p w14:paraId="1B9E83E0" w14:textId="678FE929"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 xml:space="preserve">Unspecified, or any other types of LTVs that do not fit into the above </w:t>
            </w:r>
            <w:r w:rsidR="00325AEC" w:rsidRPr="004A5580">
              <w:rPr>
                <w:rFonts w:ascii="Times New Roman" w:hAnsi="Times New Roman"/>
                <w:szCs w:val="24"/>
              </w:rPr>
              <w:t>categories (</w:t>
            </w:r>
            <w:r w:rsidRPr="004A5580">
              <w:rPr>
                <w:rFonts w:ascii="Times New Roman" w:hAnsi="Times New Roman"/>
                <w:szCs w:val="24"/>
              </w:rPr>
              <w:t>e.g</w:t>
            </w:r>
            <w:r w:rsidR="00325AEC" w:rsidRPr="004A5580">
              <w:rPr>
                <w:rFonts w:ascii="Times New Roman" w:hAnsi="Times New Roman"/>
                <w:szCs w:val="24"/>
              </w:rPr>
              <w:t xml:space="preserve">., </w:t>
            </w:r>
            <w:r w:rsidRPr="004A5580">
              <w:rPr>
                <w:rFonts w:ascii="Times New Roman" w:hAnsi="Times New Roman"/>
                <w:szCs w:val="24"/>
              </w:rPr>
              <w:t>delivery or service vehicles, chip wagons, small tow trucks etc.)</w:t>
            </w:r>
          </w:p>
        </w:tc>
      </w:tr>
      <w:tr w:rsidR="004A5580" w:rsidRPr="004A5580" w14:paraId="1B776940" w14:textId="77777777" w:rsidTr="007D5A45">
        <w:tc>
          <w:tcPr>
            <w:tcW w:w="1584" w:type="dxa"/>
            <w:tcBorders>
              <w:left w:val="single" w:sz="12" w:space="0" w:color="000000"/>
            </w:tcBorders>
          </w:tcPr>
          <w:p w14:paraId="4C1D8D6B"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07</w:t>
            </w:r>
          </w:p>
        </w:tc>
        <w:tc>
          <w:tcPr>
            <w:tcW w:w="2919" w:type="dxa"/>
            <w:tcBorders>
              <w:right w:val="nil"/>
            </w:tcBorders>
          </w:tcPr>
          <w:p w14:paraId="24C7265A"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Unit trucks &gt; 4536 KG GVWR</w:t>
            </w:r>
          </w:p>
        </w:tc>
        <w:tc>
          <w:tcPr>
            <w:tcW w:w="4961" w:type="dxa"/>
            <w:tcBorders>
              <w:left w:val="nil"/>
              <w:right w:val="single" w:sz="12" w:space="0" w:color="000000"/>
            </w:tcBorders>
          </w:tcPr>
          <w:p w14:paraId="0717146E"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All heavy unit trucks, with or without a trailer</w:t>
            </w:r>
          </w:p>
        </w:tc>
      </w:tr>
      <w:tr w:rsidR="004A5580" w:rsidRPr="004A5580" w14:paraId="3CD932F4" w14:textId="77777777" w:rsidTr="007D5A45">
        <w:tc>
          <w:tcPr>
            <w:tcW w:w="1584" w:type="dxa"/>
            <w:tcBorders>
              <w:left w:val="single" w:sz="12" w:space="0" w:color="000000"/>
            </w:tcBorders>
          </w:tcPr>
          <w:p w14:paraId="4F0D72F2"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08</w:t>
            </w:r>
          </w:p>
        </w:tc>
        <w:tc>
          <w:tcPr>
            <w:tcW w:w="2919" w:type="dxa"/>
            <w:tcBorders>
              <w:right w:val="nil"/>
            </w:tcBorders>
          </w:tcPr>
          <w:p w14:paraId="51FF9EAE"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Road tractor</w:t>
            </w:r>
          </w:p>
        </w:tc>
        <w:tc>
          <w:tcPr>
            <w:tcW w:w="4961" w:type="dxa"/>
            <w:tcBorders>
              <w:left w:val="nil"/>
              <w:right w:val="single" w:sz="12" w:space="0" w:color="000000"/>
            </w:tcBorders>
          </w:tcPr>
          <w:p w14:paraId="56776136"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With or without a semi-trailer</w:t>
            </w:r>
          </w:p>
        </w:tc>
      </w:tr>
      <w:tr w:rsidR="004A5580" w:rsidRPr="004A5580" w14:paraId="3E29A93A" w14:textId="77777777" w:rsidTr="007D5A45">
        <w:tc>
          <w:tcPr>
            <w:tcW w:w="1584" w:type="dxa"/>
            <w:tcBorders>
              <w:left w:val="single" w:sz="12" w:space="0" w:color="000000"/>
            </w:tcBorders>
          </w:tcPr>
          <w:p w14:paraId="7384886A"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09</w:t>
            </w:r>
          </w:p>
        </w:tc>
        <w:tc>
          <w:tcPr>
            <w:tcW w:w="2919" w:type="dxa"/>
            <w:tcBorders>
              <w:right w:val="nil"/>
            </w:tcBorders>
          </w:tcPr>
          <w:p w14:paraId="3E72392D"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School bus</w:t>
            </w:r>
          </w:p>
        </w:tc>
        <w:tc>
          <w:tcPr>
            <w:tcW w:w="4961" w:type="dxa"/>
            <w:tcBorders>
              <w:left w:val="nil"/>
              <w:right w:val="single" w:sz="12" w:space="0" w:color="000000"/>
            </w:tcBorders>
          </w:tcPr>
          <w:p w14:paraId="3F085820"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Standard large type</w:t>
            </w:r>
          </w:p>
        </w:tc>
      </w:tr>
      <w:tr w:rsidR="004A5580" w:rsidRPr="004A5580" w14:paraId="41ACD2C8" w14:textId="77777777" w:rsidTr="007D5A45">
        <w:tc>
          <w:tcPr>
            <w:tcW w:w="1584" w:type="dxa"/>
            <w:tcBorders>
              <w:left w:val="single" w:sz="12" w:space="0" w:color="000000"/>
            </w:tcBorders>
          </w:tcPr>
          <w:p w14:paraId="5F4DFB99"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10</w:t>
            </w:r>
          </w:p>
        </w:tc>
        <w:tc>
          <w:tcPr>
            <w:tcW w:w="2919" w:type="dxa"/>
            <w:tcBorders>
              <w:right w:val="nil"/>
            </w:tcBorders>
          </w:tcPr>
          <w:p w14:paraId="4DB9FB24"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Smaller school bus</w:t>
            </w:r>
          </w:p>
        </w:tc>
        <w:tc>
          <w:tcPr>
            <w:tcW w:w="4961" w:type="dxa"/>
            <w:tcBorders>
              <w:left w:val="nil"/>
              <w:right w:val="single" w:sz="12" w:space="0" w:color="000000"/>
            </w:tcBorders>
          </w:tcPr>
          <w:p w14:paraId="72E476C2"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Smaller type, seats &lt; 25 passengers</w:t>
            </w:r>
          </w:p>
        </w:tc>
      </w:tr>
      <w:tr w:rsidR="004A5580" w:rsidRPr="004A5580" w14:paraId="3B6B2286" w14:textId="77777777" w:rsidTr="007D5A45">
        <w:tc>
          <w:tcPr>
            <w:tcW w:w="1584" w:type="dxa"/>
            <w:tcBorders>
              <w:left w:val="single" w:sz="12" w:space="0" w:color="000000"/>
              <w:bottom w:val="single" w:sz="6" w:space="0" w:color="000000"/>
            </w:tcBorders>
          </w:tcPr>
          <w:p w14:paraId="1E1F287C"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11</w:t>
            </w:r>
          </w:p>
        </w:tc>
        <w:tc>
          <w:tcPr>
            <w:tcW w:w="2919" w:type="dxa"/>
            <w:tcBorders>
              <w:bottom w:val="single" w:sz="6" w:space="0" w:color="000000"/>
              <w:right w:val="nil"/>
            </w:tcBorders>
          </w:tcPr>
          <w:p w14:paraId="2C60F11E"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Urban and Intercity Bus</w:t>
            </w:r>
          </w:p>
        </w:tc>
        <w:tc>
          <w:tcPr>
            <w:tcW w:w="4961" w:type="dxa"/>
            <w:tcBorders>
              <w:left w:val="nil"/>
              <w:bottom w:val="single" w:sz="6" w:space="0" w:color="000000"/>
              <w:right w:val="single" w:sz="12" w:space="0" w:color="000000"/>
            </w:tcBorders>
          </w:tcPr>
          <w:p w14:paraId="1E0EDE19"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p>
        </w:tc>
      </w:tr>
      <w:tr w:rsidR="004A5580" w:rsidRPr="004A5580" w14:paraId="6C94C898" w14:textId="77777777" w:rsidTr="007D5A45">
        <w:tc>
          <w:tcPr>
            <w:tcW w:w="1584" w:type="dxa"/>
            <w:tcBorders>
              <w:left w:val="single" w:sz="12" w:space="0" w:color="000000"/>
              <w:bottom w:val="single" w:sz="4" w:space="0" w:color="auto"/>
            </w:tcBorders>
          </w:tcPr>
          <w:p w14:paraId="1818466C"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14</w:t>
            </w:r>
          </w:p>
        </w:tc>
        <w:tc>
          <w:tcPr>
            <w:tcW w:w="2919" w:type="dxa"/>
            <w:tcBorders>
              <w:bottom w:val="single" w:sz="4" w:space="0" w:color="auto"/>
              <w:right w:val="nil"/>
            </w:tcBorders>
          </w:tcPr>
          <w:p w14:paraId="76526B9B"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Motorcycle and moped</w:t>
            </w:r>
          </w:p>
        </w:tc>
        <w:tc>
          <w:tcPr>
            <w:tcW w:w="4961" w:type="dxa"/>
            <w:tcBorders>
              <w:left w:val="nil"/>
              <w:bottom w:val="single" w:sz="4" w:space="0" w:color="auto"/>
              <w:right w:val="single" w:sz="12" w:space="0" w:color="000000"/>
            </w:tcBorders>
          </w:tcPr>
          <w:p w14:paraId="52F7195C"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Motorcycle and limited-speed motorcycle</w:t>
            </w:r>
          </w:p>
        </w:tc>
      </w:tr>
      <w:tr w:rsidR="004A5580" w:rsidRPr="004A5580" w14:paraId="32B918D7" w14:textId="77777777" w:rsidTr="007D5A45">
        <w:tc>
          <w:tcPr>
            <w:tcW w:w="1584" w:type="dxa"/>
            <w:tcBorders>
              <w:top w:val="single" w:sz="4" w:space="0" w:color="auto"/>
              <w:left w:val="single" w:sz="12" w:space="0" w:color="000000"/>
            </w:tcBorders>
          </w:tcPr>
          <w:p w14:paraId="22E057D2"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16</w:t>
            </w:r>
          </w:p>
        </w:tc>
        <w:tc>
          <w:tcPr>
            <w:tcW w:w="2919" w:type="dxa"/>
            <w:tcBorders>
              <w:top w:val="single" w:sz="4" w:space="0" w:color="auto"/>
              <w:right w:val="nil"/>
            </w:tcBorders>
          </w:tcPr>
          <w:p w14:paraId="1395DCA6"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Off road vehicles</w:t>
            </w:r>
          </w:p>
        </w:tc>
        <w:tc>
          <w:tcPr>
            <w:tcW w:w="4961" w:type="dxa"/>
            <w:tcBorders>
              <w:top w:val="single" w:sz="4" w:space="0" w:color="auto"/>
              <w:left w:val="nil"/>
              <w:right w:val="single" w:sz="12" w:space="0" w:color="000000"/>
            </w:tcBorders>
          </w:tcPr>
          <w:p w14:paraId="773E791C"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 xml:space="preserve">Off road motorcycles (e.g. dirt bikes) and </w:t>
            </w:r>
            <w:proofErr w:type="spellStart"/>
            <w:r w:rsidRPr="004A5580">
              <w:rPr>
                <w:rFonts w:ascii="Times New Roman" w:hAnsi="Times New Roman"/>
                <w:szCs w:val="24"/>
              </w:rPr>
              <w:t>all terrain</w:t>
            </w:r>
            <w:proofErr w:type="spellEnd"/>
            <w:r w:rsidRPr="004A5580">
              <w:rPr>
                <w:rFonts w:ascii="Times New Roman" w:hAnsi="Times New Roman"/>
                <w:szCs w:val="24"/>
              </w:rPr>
              <w:t xml:space="preserve"> vehicles</w:t>
            </w:r>
          </w:p>
        </w:tc>
      </w:tr>
      <w:tr w:rsidR="004A5580" w:rsidRPr="004A5580" w14:paraId="21BE45B0" w14:textId="77777777" w:rsidTr="007D5A45">
        <w:tc>
          <w:tcPr>
            <w:tcW w:w="1584" w:type="dxa"/>
            <w:tcBorders>
              <w:left w:val="single" w:sz="12" w:space="0" w:color="000000"/>
            </w:tcBorders>
          </w:tcPr>
          <w:p w14:paraId="01FAB8B7"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17</w:t>
            </w:r>
          </w:p>
        </w:tc>
        <w:tc>
          <w:tcPr>
            <w:tcW w:w="2919" w:type="dxa"/>
            <w:tcBorders>
              <w:right w:val="nil"/>
            </w:tcBorders>
          </w:tcPr>
          <w:p w14:paraId="0A8CF856"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Bicycle</w:t>
            </w:r>
          </w:p>
        </w:tc>
        <w:tc>
          <w:tcPr>
            <w:tcW w:w="4961" w:type="dxa"/>
            <w:tcBorders>
              <w:left w:val="nil"/>
              <w:right w:val="single" w:sz="12" w:space="0" w:color="000000"/>
            </w:tcBorders>
          </w:tcPr>
          <w:p w14:paraId="5D1FA308"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p>
        </w:tc>
      </w:tr>
      <w:tr w:rsidR="004A5580" w:rsidRPr="004A5580" w14:paraId="53909D3A" w14:textId="77777777" w:rsidTr="007D5A45">
        <w:tc>
          <w:tcPr>
            <w:tcW w:w="1584" w:type="dxa"/>
            <w:tcBorders>
              <w:left w:val="single" w:sz="12" w:space="0" w:color="000000"/>
            </w:tcBorders>
          </w:tcPr>
          <w:p w14:paraId="1B8428B0"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18</w:t>
            </w:r>
          </w:p>
        </w:tc>
        <w:tc>
          <w:tcPr>
            <w:tcW w:w="2919" w:type="dxa"/>
            <w:tcBorders>
              <w:right w:val="nil"/>
            </w:tcBorders>
          </w:tcPr>
          <w:p w14:paraId="3819A0CF"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Purpose-built motorhome</w:t>
            </w:r>
          </w:p>
        </w:tc>
        <w:tc>
          <w:tcPr>
            <w:tcW w:w="4961" w:type="dxa"/>
            <w:tcBorders>
              <w:left w:val="nil"/>
              <w:right w:val="single" w:sz="12" w:space="0" w:color="000000"/>
            </w:tcBorders>
          </w:tcPr>
          <w:p w14:paraId="4A3AF9DE"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Exclude pickup campers</w:t>
            </w:r>
          </w:p>
        </w:tc>
      </w:tr>
      <w:tr w:rsidR="004A5580" w:rsidRPr="004A5580" w14:paraId="48844097" w14:textId="77777777" w:rsidTr="007D5A45">
        <w:tc>
          <w:tcPr>
            <w:tcW w:w="1584" w:type="dxa"/>
            <w:tcBorders>
              <w:left w:val="single" w:sz="12" w:space="0" w:color="000000"/>
            </w:tcBorders>
          </w:tcPr>
          <w:p w14:paraId="6DECA344"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19</w:t>
            </w:r>
          </w:p>
        </w:tc>
        <w:tc>
          <w:tcPr>
            <w:tcW w:w="2919" w:type="dxa"/>
            <w:tcBorders>
              <w:right w:val="nil"/>
            </w:tcBorders>
          </w:tcPr>
          <w:p w14:paraId="2A4068CE"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Farm equipment</w:t>
            </w:r>
          </w:p>
        </w:tc>
        <w:tc>
          <w:tcPr>
            <w:tcW w:w="4961" w:type="dxa"/>
            <w:tcBorders>
              <w:left w:val="nil"/>
              <w:right w:val="single" w:sz="12" w:space="0" w:color="000000"/>
            </w:tcBorders>
          </w:tcPr>
          <w:p w14:paraId="04017F7B"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p>
        </w:tc>
      </w:tr>
      <w:tr w:rsidR="004A5580" w:rsidRPr="004A5580" w14:paraId="0970F2AA" w14:textId="77777777" w:rsidTr="007D5A45">
        <w:tc>
          <w:tcPr>
            <w:tcW w:w="1584" w:type="dxa"/>
            <w:tcBorders>
              <w:left w:val="single" w:sz="12" w:space="0" w:color="000000"/>
            </w:tcBorders>
          </w:tcPr>
          <w:p w14:paraId="14AEAF75"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20</w:t>
            </w:r>
          </w:p>
        </w:tc>
        <w:tc>
          <w:tcPr>
            <w:tcW w:w="2919" w:type="dxa"/>
            <w:tcBorders>
              <w:right w:val="nil"/>
            </w:tcBorders>
          </w:tcPr>
          <w:p w14:paraId="0C8DE3BD"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Construction equipment</w:t>
            </w:r>
          </w:p>
        </w:tc>
        <w:tc>
          <w:tcPr>
            <w:tcW w:w="4961" w:type="dxa"/>
            <w:tcBorders>
              <w:left w:val="nil"/>
              <w:right w:val="single" w:sz="12" w:space="0" w:color="000000"/>
            </w:tcBorders>
          </w:tcPr>
          <w:p w14:paraId="3A668108"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p>
        </w:tc>
      </w:tr>
      <w:tr w:rsidR="004A5580" w:rsidRPr="004A5580" w14:paraId="57B3199E" w14:textId="77777777" w:rsidTr="007D5A45">
        <w:tc>
          <w:tcPr>
            <w:tcW w:w="1584" w:type="dxa"/>
            <w:tcBorders>
              <w:left w:val="single" w:sz="12" w:space="0" w:color="000000"/>
            </w:tcBorders>
          </w:tcPr>
          <w:p w14:paraId="4D1A26AB"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21</w:t>
            </w:r>
          </w:p>
        </w:tc>
        <w:tc>
          <w:tcPr>
            <w:tcW w:w="2919" w:type="dxa"/>
            <w:tcBorders>
              <w:right w:val="nil"/>
            </w:tcBorders>
          </w:tcPr>
          <w:p w14:paraId="7F4A4FD3"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Fire engine</w:t>
            </w:r>
          </w:p>
        </w:tc>
        <w:tc>
          <w:tcPr>
            <w:tcW w:w="4961" w:type="dxa"/>
            <w:tcBorders>
              <w:left w:val="nil"/>
              <w:right w:val="single" w:sz="12" w:space="0" w:color="000000"/>
            </w:tcBorders>
          </w:tcPr>
          <w:p w14:paraId="60E54C75" w14:textId="77777777" w:rsidR="004C53A4" w:rsidRPr="004A5580" w:rsidRDefault="004C53A4" w:rsidP="007D5A45">
            <w:pPr>
              <w:pStyle w:val="DL"/>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p>
        </w:tc>
      </w:tr>
      <w:tr w:rsidR="004A5580" w:rsidRPr="004A5580" w14:paraId="617D96DB" w14:textId="77777777" w:rsidTr="007D5A45">
        <w:tc>
          <w:tcPr>
            <w:tcW w:w="1584" w:type="dxa"/>
            <w:tcBorders>
              <w:left w:val="single" w:sz="12" w:space="0" w:color="000000"/>
            </w:tcBorders>
          </w:tcPr>
          <w:p w14:paraId="0CEA9892"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22</w:t>
            </w:r>
          </w:p>
        </w:tc>
        <w:tc>
          <w:tcPr>
            <w:tcW w:w="2919" w:type="dxa"/>
            <w:tcBorders>
              <w:right w:val="nil"/>
            </w:tcBorders>
          </w:tcPr>
          <w:p w14:paraId="1EEBC82C"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Snowmobile</w:t>
            </w:r>
          </w:p>
        </w:tc>
        <w:tc>
          <w:tcPr>
            <w:tcW w:w="4961" w:type="dxa"/>
            <w:tcBorders>
              <w:left w:val="nil"/>
              <w:right w:val="single" w:sz="12" w:space="0" w:color="000000"/>
            </w:tcBorders>
          </w:tcPr>
          <w:p w14:paraId="566AFD20"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p>
        </w:tc>
      </w:tr>
      <w:tr w:rsidR="004C53A4" w:rsidRPr="004A5580" w14:paraId="54E5B82D" w14:textId="77777777" w:rsidTr="007D5A45">
        <w:tc>
          <w:tcPr>
            <w:tcW w:w="1584" w:type="dxa"/>
            <w:tcBorders>
              <w:left w:val="single" w:sz="12" w:space="0" w:color="000000"/>
            </w:tcBorders>
          </w:tcPr>
          <w:p w14:paraId="2A112E6B"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23</w:t>
            </w:r>
          </w:p>
        </w:tc>
        <w:tc>
          <w:tcPr>
            <w:tcW w:w="2919" w:type="dxa"/>
            <w:tcBorders>
              <w:right w:val="nil"/>
            </w:tcBorders>
          </w:tcPr>
          <w:p w14:paraId="702E970F"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r w:rsidRPr="004A5580">
              <w:rPr>
                <w:rFonts w:ascii="Times New Roman" w:hAnsi="Times New Roman"/>
                <w:szCs w:val="24"/>
              </w:rPr>
              <w:t>Street car</w:t>
            </w:r>
          </w:p>
        </w:tc>
        <w:tc>
          <w:tcPr>
            <w:tcW w:w="4961" w:type="dxa"/>
            <w:tcBorders>
              <w:left w:val="nil"/>
              <w:right w:val="single" w:sz="12" w:space="0" w:color="000000"/>
            </w:tcBorders>
          </w:tcPr>
          <w:p w14:paraId="466612A2" w14:textId="77777777" w:rsidR="004C53A4" w:rsidRPr="004A5580" w:rsidRDefault="004C53A4" w:rsidP="007D5A45">
            <w:pPr>
              <w:pStyle w:val="ForamtForDataDictionary"/>
              <w:pBdr>
                <w:top w:val="none" w:sz="0" w:space="0" w:color="auto"/>
                <w:left w:val="none" w:sz="0" w:space="0" w:color="auto"/>
                <w:bottom w:val="none" w:sz="0" w:space="0" w:color="auto"/>
                <w:right w:val="none" w:sz="0" w:space="0" w:color="auto"/>
                <w:between w:val="none" w:sz="0" w:space="0" w:color="auto"/>
              </w:pBdr>
              <w:tabs>
                <w:tab w:val="clear" w:pos="1296"/>
                <w:tab w:val="clear" w:pos="1584"/>
                <w:tab w:val="clear" w:pos="4608"/>
              </w:tabs>
              <w:spacing w:line="240" w:lineRule="auto"/>
              <w:ind w:left="0" w:firstLine="0"/>
              <w:rPr>
                <w:rFonts w:ascii="Times New Roman" w:hAnsi="Times New Roman"/>
                <w:szCs w:val="24"/>
              </w:rPr>
            </w:pPr>
          </w:p>
        </w:tc>
      </w:tr>
    </w:tbl>
    <w:p w14:paraId="0BD782B3" w14:textId="77777777" w:rsidR="004C53A4" w:rsidRPr="004A5580" w:rsidRDefault="004C53A4" w:rsidP="004C53A4">
      <w:pPr>
        <w:rPr>
          <w:rFonts w:ascii="Times New Roman" w:hAnsi="Times New Roman" w:cs="Times New Roman"/>
          <w:sz w:val="24"/>
          <w:szCs w:val="24"/>
        </w:rPr>
      </w:pPr>
    </w:p>
    <w:p w14:paraId="65BDB32A" w14:textId="2C33FE64" w:rsidR="004C53A4" w:rsidRPr="004A5580" w:rsidRDefault="004C53A4" w:rsidP="004C53A4">
      <w:pPr>
        <w:rPr>
          <w:rFonts w:ascii="Times New Roman" w:hAnsi="Times New Roman" w:cs="Times New Roman"/>
          <w:b/>
          <w:sz w:val="24"/>
          <w:szCs w:val="24"/>
        </w:rPr>
      </w:pPr>
      <w:r w:rsidRPr="004A5580">
        <w:rPr>
          <w:rFonts w:ascii="Times New Roman" w:hAnsi="Times New Roman" w:cs="Times New Roman"/>
          <w:b/>
          <w:sz w:val="24"/>
          <w:szCs w:val="24"/>
        </w:rPr>
        <w:t>Person Position</w:t>
      </w:r>
      <w:r w:rsidR="00975139" w:rsidRPr="004A5580">
        <w:rPr>
          <w:rFonts w:ascii="Times New Roman" w:hAnsi="Times New Roman" w:cs="Times New Roman"/>
          <w:b/>
          <w:sz w:val="24"/>
          <w:szCs w:val="24"/>
        </w:rPr>
        <w:t>.</w:t>
      </w:r>
    </w:p>
    <w:tbl>
      <w:tblPr>
        <w:tblW w:w="95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368"/>
        <w:gridCol w:w="4104"/>
        <w:gridCol w:w="4104"/>
      </w:tblGrid>
      <w:tr w:rsidR="004A5580" w:rsidRPr="004A5580" w14:paraId="7C8A0206" w14:textId="77777777" w:rsidTr="007D5A45">
        <w:tc>
          <w:tcPr>
            <w:tcW w:w="1368" w:type="dxa"/>
          </w:tcPr>
          <w:p w14:paraId="398F3D8E" w14:textId="77777777" w:rsidR="004C53A4" w:rsidRPr="004A5580" w:rsidRDefault="004C53A4" w:rsidP="007D5A45">
            <w:pPr>
              <w:rPr>
                <w:rFonts w:ascii="Times New Roman" w:hAnsi="Times New Roman" w:cs="Times New Roman"/>
                <w:b/>
                <w:sz w:val="24"/>
                <w:szCs w:val="24"/>
              </w:rPr>
            </w:pPr>
            <w:r w:rsidRPr="004A5580">
              <w:rPr>
                <w:rFonts w:ascii="Times New Roman" w:hAnsi="Times New Roman" w:cs="Times New Roman"/>
                <w:b/>
                <w:sz w:val="24"/>
                <w:szCs w:val="24"/>
              </w:rPr>
              <w:lastRenderedPageBreak/>
              <w:t>Code</w:t>
            </w:r>
          </w:p>
        </w:tc>
        <w:tc>
          <w:tcPr>
            <w:tcW w:w="8208" w:type="dxa"/>
            <w:gridSpan w:val="2"/>
          </w:tcPr>
          <w:p w14:paraId="47394E9F" w14:textId="77777777" w:rsidR="004C53A4" w:rsidRPr="004A5580" w:rsidRDefault="004C53A4" w:rsidP="007D5A45">
            <w:pPr>
              <w:rPr>
                <w:rFonts w:ascii="Times New Roman" w:hAnsi="Times New Roman" w:cs="Times New Roman"/>
                <w:b/>
                <w:sz w:val="24"/>
                <w:szCs w:val="24"/>
              </w:rPr>
            </w:pPr>
            <w:r w:rsidRPr="004A5580">
              <w:rPr>
                <w:rFonts w:ascii="Times New Roman" w:hAnsi="Times New Roman" w:cs="Times New Roman"/>
                <w:b/>
                <w:sz w:val="24"/>
                <w:szCs w:val="24"/>
              </w:rPr>
              <w:t>Description</w:t>
            </w:r>
          </w:p>
        </w:tc>
      </w:tr>
      <w:tr w:rsidR="004A5580" w:rsidRPr="004A5580" w14:paraId="025DE93A" w14:textId="77777777" w:rsidTr="007D5A45">
        <w:tc>
          <w:tcPr>
            <w:tcW w:w="1368" w:type="dxa"/>
          </w:tcPr>
          <w:p w14:paraId="557C9F55"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11</w:t>
            </w:r>
          </w:p>
        </w:tc>
        <w:tc>
          <w:tcPr>
            <w:tcW w:w="8208" w:type="dxa"/>
            <w:gridSpan w:val="2"/>
          </w:tcPr>
          <w:p w14:paraId="28F96329"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Driver</w:t>
            </w:r>
          </w:p>
        </w:tc>
      </w:tr>
      <w:tr w:rsidR="004A5580" w:rsidRPr="004A5580" w14:paraId="7D29AD69" w14:textId="77777777" w:rsidTr="007D5A45">
        <w:tc>
          <w:tcPr>
            <w:tcW w:w="1368" w:type="dxa"/>
          </w:tcPr>
          <w:p w14:paraId="67C8F490"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12</w:t>
            </w:r>
          </w:p>
        </w:tc>
        <w:tc>
          <w:tcPr>
            <w:tcW w:w="8208" w:type="dxa"/>
            <w:gridSpan w:val="2"/>
          </w:tcPr>
          <w:p w14:paraId="235B35BF"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Front row, center</w:t>
            </w:r>
          </w:p>
        </w:tc>
      </w:tr>
      <w:tr w:rsidR="004A5580" w:rsidRPr="004A5580" w14:paraId="63527BEE" w14:textId="77777777" w:rsidTr="007D5A45">
        <w:tc>
          <w:tcPr>
            <w:tcW w:w="1368" w:type="dxa"/>
          </w:tcPr>
          <w:p w14:paraId="42EE8ADB"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13</w:t>
            </w:r>
          </w:p>
        </w:tc>
        <w:tc>
          <w:tcPr>
            <w:tcW w:w="8208" w:type="dxa"/>
            <w:gridSpan w:val="2"/>
          </w:tcPr>
          <w:p w14:paraId="5451DB2F"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Front row, right outboard, including motorcycle passenger in sidecar</w:t>
            </w:r>
          </w:p>
        </w:tc>
      </w:tr>
      <w:tr w:rsidR="004A5580" w:rsidRPr="004A5580" w14:paraId="141BD4DF" w14:textId="77777777" w:rsidTr="007D5A45">
        <w:tc>
          <w:tcPr>
            <w:tcW w:w="1368" w:type="dxa"/>
          </w:tcPr>
          <w:p w14:paraId="6E693BD7"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21</w:t>
            </w:r>
          </w:p>
        </w:tc>
        <w:tc>
          <w:tcPr>
            <w:tcW w:w="8208" w:type="dxa"/>
            <w:gridSpan w:val="2"/>
          </w:tcPr>
          <w:p w14:paraId="562993E6"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Second row, left outboard, including motorcycle passenger</w:t>
            </w:r>
          </w:p>
        </w:tc>
      </w:tr>
      <w:tr w:rsidR="004A5580" w:rsidRPr="004A5580" w14:paraId="7F4CCA9F" w14:textId="77777777" w:rsidTr="007D5A45">
        <w:tc>
          <w:tcPr>
            <w:tcW w:w="1368" w:type="dxa"/>
          </w:tcPr>
          <w:p w14:paraId="0AC21B39"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22</w:t>
            </w:r>
          </w:p>
        </w:tc>
        <w:tc>
          <w:tcPr>
            <w:tcW w:w="8208" w:type="dxa"/>
            <w:gridSpan w:val="2"/>
          </w:tcPr>
          <w:p w14:paraId="539B13A0"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Second row, center</w:t>
            </w:r>
          </w:p>
        </w:tc>
      </w:tr>
      <w:tr w:rsidR="004A5580" w:rsidRPr="004A5580" w14:paraId="23A334AD" w14:textId="77777777" w:rsidTr="007D5A45">
        <w:tc>
          <w:tcPr>
            <w:tcW w:w="1368" w:type="dxa"/>
          </w:tcPr>
          <w:p w14:paraId="40062C60"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23</w:t>
            </w:r>
          </w:p>
        </w:tc>
        <w:tc>
          <w:tcPr>
            <w:tcW w:w="8208" w:type="dxa"/>
            <w:gridSpan w:val="2"/>
          </w:tcPr>
          <w:p w14:paraId="47E12708"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Second row, right outboard</w:t>
            </w:r>
          </w:p>
        </w:tc>
      </w:tr>
      <w:tr w:rsidR="004A5580" w:rsidRPr="004A5580" w14:paraId="6B1EB204" w14:textId="77777777" w:rsidTr="007D5A45">
        <w:tc>
          <w:tcPr>
            <w:tcW w:w="1368" w:type="dxa"/>
          </w:tcPr>
          <w:p w14:paraId="4728915C"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31</w:t>
            </w:r>
          </w:p>
        </w:tc>
        <w:tc>
          <w:tcPr>
            <w:tcW w:w="8208" w:type="dxa"/>
            <w:gridSpan w:val="2"/>
          </w:tcPr>
          <w:p w14:paraId="7A5D5F51"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Third row, left outboard</w:t>
            </w:r>
          </w:p>
        </w:tc>
      </w:tr>
      <w:tr w:rsidR="004A5580" w:rsidRPr="004A5580" w14:paraId="26402D54" w14:textId="77777777" w:rsidTr="007D5A45">
        <w:tc>
          <w:tcPr>
            <w:tcW w:w="1368" w:type="dxa"/>
          </w:tcPr>
          <w:p w14:paraId="13A02C95"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32</w:t>
            </w:r>
          </w:p>
        </w:tc>
        <w:tc>
          <w:tcPr>
            <w:tcW w:w="8208" w:type="dxa"/>
            <w:gridSpan w:val="2"/>
          </w:tcPr>
          <w:p w14:paraId="02DAFD9D"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Third row, center</w:t>
            </w:r>
          </w:p>
        </w:tc>
      </w:tr>
      <w:tr w:rsidR="004A5580" w:rsidRPr="004A5580" w14:paraId="4DA4C805" w14:textId="77777777" w:rsidTr="007D5A45">
        <w:tc>
          <w:tcPr>
            <w:tcW w:w="1368" w:type="dxa"/>
            <w:tcBorders>
              <w:bottom w:val="nil"/>
            </w:tcBorders>
          </w:tcPr>
          <w:p w14:paraId="0717B953"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33</w:t>
            </w:r>
          </w:p>
        </w:tc>
        <w:tc>
          <w:tcPr>
            <w:tcW w:w="8208" w:type="dxa"/>
            <w:gridSpan w:val="2"/>
            <w:tcBorders>
              <w:bottom w:val="nil"/>
            </w:tcBorders>
          </w:tcPr>
          <w:p w14:paraId="342D6C69"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Third row, right outboard</w:t>
            </w:r>
          </w:p>
        </w:tc>
      </w:tr>
      <w:tr w:rsidR="004A5580" w:rsidRPr="004A5580" w14:paraId="4A808A8E" w14:textId="77777777" w:rsidTr="007D5A45">
        <w:tc>
          <w:tcPr>
            <w:tcW w:w="1368" w:type="dxa"/>
            <w:tcBorders>
              <w:top w:val="single" w:sz="6" w:space="0" w:color="auto"/>
              <w:bottom w:val="single" w:sz="6" w:space="0" w:color="auto"/>
            </w:tcBorders>
          </w:tcPr>
          <w:p w14:paraId="459A336B"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etc.</w:t>
            </w:r>
          </w:p>
        </w:tc>
        <w:tc>
          <w:tcPr>
            <w:tcW w:w="8208" w:type="dxa"/>
            <w:gridSpan w:val="2"/>
            <w:tcBorders>
              <w:top w:val="single" w:sz="6" w:space="0" w:color="auto"/>
              <w:bottom w:val="single" w:sz="6" w:space="0" w:color="auto"/>
            </w:tcBorders>
          </w:tcPr>
          <w:p w14:paraId="47B37446" w14:textId="77777777" w:rsidR="004C53A4" w:rsidRPr="004A5580" w:rsidRDefault="004C53A4" w:rsidP="007D5A45">
            <w:pPr>
              <w:rPr>
                <w:rFonts w:ascii="Times New Roman" w:hAnsi="Times New Roman" w:cs="Times New Roman"/>
                <w:sz w:val="24"/>
                <w:szCs w:val="24"/>
              </w:rPr>
            </w:pPr>
          </w:p>
        </w:tc>
      </w:tr>
      <w:tr w:rsidR="004A5580" w:rsidRPr="004A5580" w14:paraId="21AC7550" w14:textId="77777777" w:rsidTr="007D5A45">
        <w:tc>
          <w:tcPr>
            <w:tcW w:w="1368" w:type="dxa"/>
            <w:tcBorders>
              <w:top w:val="single" w:sz="6" w:space="0" w:color="auto"/>
              <w:bottom w:val="single" w:sz="6" w:space="0" w:color="auto"/>
            </w:tcBorders>
          </w:tcPr>
          <w:p w14:paraId="40503D5B"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96</w:t>
            </w:r>
          </w:p>
        </w:tc>
        <w:tc>
          <w:tcPr>
            <w:tcW w:w="8208" w:type="dxa"/>
            <w:gridSpan w:val="2"/>
            <w:tcBorders>
              <w:top w:val="single" w:sz="6" w:space="0" w:color="auto"/>
              <w:bottom w:val="single" w:sz="6" w:space="0" w:color="auto"/>
            </w:tcBorders>
          </w:tcPr>
          <w:p w14:paraId="614EA8BE"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Position unknown, but the person was definitely an occupant</w:t>
            </w:r>
          </w:p>
        </w:tc>
      </w:tr>
      <w:tr w:rsidR="004A5580" w:rsidRPr="004A5580" w14:paraId="71E941A4" w14:textId="77777777" w:rsidTr="007D5A45">
        <w:tc>
          <w:tcPr>
            <w:tcW w:w="1368" w:type="dxa"/>
            <w:tcBorders>
              <w:top w:val="single" w:sz="6" w:space="0" w:color="auto"/>
              <w:bottom w:val="single" w:sz="4" w:space="0" w:color="auto"/>
              <w:right w:val="single" w:sz="6" w:space="0" w:color="auto"/>
            </w:tcBorders>
          </w:tcPr>
          <w:p w14:paraId="701D544D"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97</w:t>
            </w:r>
          </w:p>
        </w:tc>
        <w:tc>
          <w:tcPr>
            <w:tcW w:w="8208" w:type="dxa"/>
            <w:gridSpan w:val="2"/>
            <w:tcBorders>
              <w:top w:val="single" w:sz="6" w:space="0" w:color="auto"/>
              <w:left w:val="single" w:sz="6" w:space="0" w:color="auto"/>
              <w:bottom w:val="single" w:sz="4" w:space="0" w:color="auto"/>
            </w:tcBorders>
          </w:tcPr>
          <w:p w14:paraId="303810CC"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Sitting on someone’s lap</w:t>
            </w:r>
          </w:p>
        </w:tc>
      </w:tr>
      <w:tr w:rsidR="004A5580" w:rsidRPr="004A5580" w14:paraId="0B09C8EA" w14:textId="77777777" w:rsidTr="007D5A45">
        <w:tc>
          <w:tcPr>
            <w:tcW w:w="1368" w:type="dxa"/>
            <w:tcBorders>
              <w:top w:val="single" w:sz="4" w:space="0" w:color="auto"/>
              <w:left w:val="single" w:sz="12" w:space="0" w:color="auto"/>
              <w:bottom w:val="single" w:sz="6" w:space="0" w:color="auto"/>
              <w:right w:val="single" w:sz="6" w:space="0" w:color="auto"/>
            </w:tcBorders>
          </w:tcPr>
          <w:p w14:paraId="1C88211F"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98</w:t>
            </w:r>
          </w:p>
        </w:tc>
        <w:tc>
          <w:tcPr>
            <w:tcW w:w="4104" w:type="dxa"/>
            <w:tcBorders>
              <w:top w:val="single" w:sz="4" w:space="0" w:color="auto"/>
              <w:left w:val="single" w:sz="6" w:space="0" w:color="auto"/>
              <w:bottom w:val="single" w:sz="6" w:space="0" w:color="auto"/>
              <w:right w:val="single" w:sz="6" w:space="0" w:color="auto"/>
            </w:tcBorders>
          </w:tcPr>
          <w:p w14:paraId="2D6B7582"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Outside passenger compartment</w:t>
            </w:r>
          </w:p>
        </w:tc>
        <w:tc>
          <w:tcPr>
            <w:tcW w:w="4104" w:type="dxa"/>
            <w:tcBorders>
              <w:top w:val="single" w:sz="4" w:space="0" w:color="auto"/>
              <w:left w:val="single" w:sz="6" w:space="0" w:color="auto"/>
              <w:bottom w:val="single" w:sz="6" w:space="0" w:color="auto"/>
              <w:right w:val="single" w:sz="12" w:space="0" w:color="auto"/>
            </w:tcBorders>
          </w:tcPr>
          <w:p w14:paraId="0E87CE80"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e.g. riding in the back of a pick-up truck</w:t>
            </w:r>
          </w:p>
        </w:tc>
      </w:tr>
      <w:tr w:rsidR="004C53A4" w:rsidRPr="004A5580" w14:paraId="52873931" w14:textId="77777777" w:rsidTr="007D5A45">
        <w:tc>
          <w:tcPr>
            <w:tcW w:w="1368" w:type="dxa"/>
            <w:tcBorders>
              <w:top w:val="single" w:sz="6" w:space="0" w:color="auto"/>
              <w:left w:val="single" w:sz="12" w:space="0" w:color="auto"/>
              <w:bottom w:val="single" w:sz="6" w:space="0" w:color="auto"/>
              <w:right w:val="single" w:sz="6" w:space="0" w:color="auto"/>
            </w:tcBorders>
          </w:tcPr>
          <w:p w14:paraId="116D6645"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99</w:t>
            </w:r>
          </w:p>
        </w:tc>
        <w:tc>
          <w:tcPr>
            <w:tcW w:w="4104" w:type="dxa"/>
            <w:tcBorders>
              <w:top w:val="single" w:sz="6" w:space="0" w:color="auto"/>
              <w:left w:val="single" w:sz="6" w:space="0" w:color="auto"/>
              <w:bottom w:val="single" w:sz="6" w:space="0" w:color="auto"/>
              <w:right w:val="single" w:sz="6" w:space="0" w:color="auto"/>
            </w:tcBorders>
          </w:tcPr>
          <w:p w14:paraId="2CF90D74" w14:textId="77777777" w:rsidR="004C53A4" w:rsidRPr="004A5580" w:rsidRDefault="004C53A4" w:rsidP="007D5A45">
            <w:pPr>
              <w:rPr>
                <w:rFonts w:ascii="Times New Roman" w:hAnsi="Times New Roman" w:cs="Times New Roman"/>
                <w:sz w:val="24"/>
                <w:szCs w:val="24"/>
              </w:rPr>
            </w:pPr>
            <w:r w:rsidRPr="004A5580">
              <w:rPr>
                <w:rFonts w:ascii="Times New Roman" w:hAnsi="Times New Roman" w:cs="Times New Roman"/>
                <w:sz w:val="24"/>
                <w:szCs w:val="24"/>
              </w:rPr>
              <w:t>Pedestrian</w:t>
            </w:r>
          </w:p>
        </w:tc>
        <w:tc>
          <w:tcPr>
            <w:tcW w:w="4104" w:type="dxa"/>
            <w:tcBorders>
              <w:top w:val="single" w:sz="6" w:space="0" w:color="auto"/>
              <w:left w:val="single" w:sz="6" w:space="0" w:color="auto"/>
              <w:bottom w:val="single" w:sz="6" w:space="0" w:color="auto"/>
              <w:right w:val="single" w:sz="12" w:space="0" w:color="auto"/>
            </w:tcBorders>
          </w:tcPr>
          <w:p w14:paraId="6985F14E" w14:textId="77777777" w:rsidR="004C53A4" w:rsidRPr="004A5580" w:rsidRDefault="004C53A4" w:rsidP="007D5A45">
            <w:pPr>
              <w:rPr>
                <w:rFonts w:ascii="Times New Roman" w:hAnsi="Times New Roman" w:cs="Times New Roman"/>
                <w:sz w:val="24"/>
                <w:szCs w:val="24"/>
              </w:rPr>
            </w:pPr>
          </w:p>
        </w:tc>
      </w:tr>
    </w:tbl>
    <w:p w14:paraId="28A9F04F" w14:textId="77777777" w:rsidR="004C53A4" w:rsidRPr="004A5580" w:rsidRDefault="004C53A4" w:rsidP="004C53A4">
      <w:pPr>
        <w:rPr>
          <w:rFonts w:ascii="Calibri" w:hAnsi="Calibri" w:cs="Calibri"/>
        </w:rPr>
      </w:pPr>
    </w:p>
    <w:p w14:paraId="1A74C292" w14:textId="77777777" w:rsidR="003A6538" w:rsidRPr="004A5580" w:rsidRDefault="003A6538" w:rsidP="003A6538">
      <w:pPr>
        <w:pStyle w:val="BodyText"/>
        <w:rPr>
          <w:b/>
        </w:rPr>
      </w:pPr>
      <w:r w:rsidRPr="004A5580">
        <w:rPr>
          <w:b/>
        </w:rPr>
        <w:t xml:space="preserve">How the Project is graded </w:t>
      </w:r>
    </w:p>
    <w:p w14:paraId="0C59138A" w14:textId="77777777" w:rsidR="003A6538" w:rsidRPr="004A5580" w:rsidRDefault="003A6538" w:rsidP="003A6538">
      <w:pPr>
        <w:rPr>
          <w:rFonts w:ascii="Times New Roman" w:hAnsi="Times New Roman" w:cs="Times New Roman"/>
          <w:sz w:val="24"/>
          <w:szCs w:val="24"/>
        </w:rPr>
      </w:pPr>
      <w:r w:rsidRPr="004A5580">
        <w:rPr>
          <w:rFonts w:ascii="Times New Roman" w:hAnsi="Times New Roman" w:cs="Times New Roman"/>
          <w:sz w:val="24"/>
          <w:szCs w:val="24"/>
        </w:rPr>
        <w:t>Your submission will be graded based upon the following factors: substance, presentation, accuracy, grammar and clarity. A demonstration of effort is the driving force of this assignment. Assignments will be compared to discern levels of effort and excellence.</w:t>
      </w:r>
      <w:r w:rsidRPr="004A5580">
        <w:rPr>
          <w:rFonts w:ascii="Times New Roman" w:hAnsi="Times New Roman" w:cs="Times New Roman"/>
          <w:sz w:val="24"/>
          <w:szCs w:val="24"/>
        </w:rPr>
        <w:br/>
      </w:r>
    </w:p>
    <w:p w14:paraId="504F46F6" w14:textId="77777777" w:rsidR="003A6538" w:rsidRPr="004A5580" w:rsidRDefault="003A6538" w:rsidP="003A6538">
      <w:pPr>
        <w:rPr>
          <w:rFonts w:ascii="Times New Roman" w:hAnsi="Times New Roman" w:cs="Times New Roman"/>
          <w:sz w:val="24"/>
          <w:szCs w:val="24"/>
        </w:rPr>
      </w:pPr>
      <w:r w:rsidRPr="004A5580">
        <w:rPr>
          <w:rFonts w:ascii="Times New Roman" w:hAnsi="Times New Roman" w:cs="Times New Roman"/>
          <w:sz w:val="24"/>
          <w:szCs w:val="24"/>
        </w:rPr>
        <w:t>As a minimum, your report must include the following:</w:t>
      </w:r>
    </w:p>
    <w:p w14:paraId="0C621D31" w14:textId="1F2DA417" w:rsidR="003A6538" w:rsidRPr="004A5580" w:rsidDel="00994D8A" w:rsidRDefault="003A6538" w:rsidP="003A6538">
      <w:pPr>
        <w:numPr>
          <w:ilvl w:val="0"/>
          <w:numId w:val="2"/>
        </w:numPr>
        <w:spacing w:after="0" w:line="240" w:lineRule="auto"/>
        <w:rPr>
          <w:del w:id="27" w:author="Saheed Shofu" w:date="2021-03-27T16:09:00Z"/>
          <w:rFonts w:ascii="Times New Roman" w:hAnsi="Times New Roman" w:cs="Times New Roman"/>
          <w:sz w:val="24"/>
          <w:szCs w:val="24"/>
        </w:rPr>
      </w:pPr>
      <w:del w:id="28" w:author="Saheed Shofu" w:date="2021-03-27T16:09:00Z">
        <w:r w:rsidRPr="004A5580" w:rsidDel="00994D8A">
          <w:rPr>
            <w:rFonts w:ascii="Times New Roman" w:hAnsi="Times New Roman" w:cs="Times New Roman"/>
            <w:sz w:val="24"/>
            <w:szCs w:val="24"/>
          </w:rPr>
          <w:delText xml:space="preserve">Title page: [1] title [2] submission date [3] group number and the file name of the data set used [4] names of each group member </w:delText>
        </w:r>
        <w:r w:rsidR="00841EA2" w:rsidRPr="004A5580" w:rsidDel="00994D8A">
          <w:rPr>
            <w:rFonts w:ascii="Times New Roman" w:hAnsi="Times New Roman" w:cs="Times New Roman"/>
            <w:sz w:val="24"/>
            <w:szCs w:val="24"/>
          </w:rPr>
          <w:delText>with your Ryerson ID student number</w:delText>
        </w:r>
        <w:r w:rsidR="00DB353F" w:rsidRPr="004A5580" w:rsidDel="00994D8A">
          <w:rPr>
            <w:rFonts w:ascii="Times New Roman" w:hAnsi="Times New Roman" w:cs="Times New Roman"/>
            <w:sz w:val="24"/>
            <w:szCs w:val="24"/>
          </w:rPr>
          <w:delText xml:space="preserve"> and </w:delText>
        </w:r>
        <w:r w:rsidRPr="004A5580" w:rsidDel="00994D8A">
          <w:rPr>
            <w:rFonts w:ascii="Times New Roman" w:hAnsi="Times New Roman" w:cs="Times New Roman"/>
            <w:sz w:val="24"/>
            <w:szCs w:val="24"/>
          </w:rPr>
          <w:delText xml:space="preserve">[5] course code (i.e.: </w:delText>
        </w:r>
        <w:r w:rsidRPr="004A5580" w:rsidDel="00994D8A">
          <w:rPr>
            <w:rFonts w:ascii="Times New Roman" w:hAnsi="Times New Roman" w:cs="Times New Roman"/>
            <w:b/>
            <w:sz w:val="24"/>
            <w:szCs w:val="24"/>
          </w:rPr>
          <w:delText>QMS210</w:delText>
        </w:r>
        <w:r w:rsidRPr="004A5580" w:rsidDel="00994D8A">
          <w:rPr>
            <w:rFonts w:ascii="Times New Roman" w:hAnsi="Times New Roman" w:cs="Times New Roman"/>
            <w:sz w:val="24"/>
            <w:szCs w:val="24"/>
          </w:rPr>
          <w:delText>)</w:delText>
        </w:r>
        <w:r w:rsidR="00DB353F" w:rsidRPr="004A5580" w:rsidDel="00994D8A">
          <w:rPr>
            <w:rFonts w:ascii="Times New Roman" w:hAnsi="Times New Roman" w:cs="Times New Roman"/>
            <w:sz w:val="24"/>
            <w:szCs w:val="24"/>
          </w:rPr>
          <w:delText>.</w:delText>
        </w:r>
      </w:del>
    </w:p>
    <w:p w14:paraId="2B06A1C4" w14:textId="294F60CC" w:rsidR="003A6538" w:rsidRPr="004A5580" w:rsidDel="00994D8A" w:rsidRDefault="003A6538" w:rsidP="003A6538">
      <w:pPr>
        <w:numPr>
          <w:ilvl w:val="0"/>
          <w:numId w:val="2"/>
        </w:numPr>
        <w:spacing w:after="0" w:line="240" w:lineRule="auto"/>
        <w:rPr>
          <w:del w:id="29" w:author="Saheed Shofu" w:date="2021-03-27T16:10:00Z"/>
          <w:rFonts w:ascii="Times New Roman" w:hAnsi="Times New Roman" w:cs="Times New Roman"/>
          <w:sz w:val="24"/>
          <w:szCs w:val="24"/>
        </w:rPr>
      </w:pPr>
      <w:del w:id="30" w:author="Saheed Shofu" w:date="2021-03-27T16:10:00Z">
        <w:r w:rsidRPr="004A5580" w:rsidDel="00994D8A">
          <w:rPr>
            <w:rFonts w:ascii="Times New Roman" w:hAnsi="Times New Roman" w:cs="Times New Roman"/>
            <w:sz w:val="24"/>
            <w:szCs w:val="24"/>
          </w:rPr>
          <w:delText xml:space="preserve">Your project must be submitted online via D2L under </w:delText>
        </w:r>
        <w:r w:rsidR="004C53A4" w:rsidRPr="004A5580" w:rsidDel="00994D8A">
          <w:rPr>
            <w:rFonts w:ascii="Times New Roman" w:hAnsi="Times New Roman" w:cs="Times New Roman"/>
            <w:sz w:val="24"/>
            <w:szCs w:val="24"/>
          </w:rPr>
          <w:delText>Assessment</w:delText>
        </w:r>
        <w:r w:rsidR="00841EA2" w:rsidRPr="004A5580" w:rsidDel="00994D8A">
          <w:rPr>
            <w:rFonts w:ascii="Times New Roman" w:hAnsi="Times New Roman" w:cs="Times New Roman"/>
            <w:sz w:val="24"/>
            <w:szCs w:val="24"/>
          </w:rPr>
          <w:delText xml:space="preserve">s </w:delText>
        </w:r>
        <w:r w:rsidR="00841EA2" w:rsidRPr="004A5580" w:rsidDel="00994D8A">
          <w:rPr>
            <w:rFonts w:ascii="Times New Roman" w:hAnsi="Times New Roman" w:cs="Times New Roman"/>
            <w:sz w:val="24"/>
            <w:szCs w:val="24"/>
          </w:rPr>
          <w:sym w:font="Symbol" w:char="F0DE"/>
        </w:r>
        <w:r w:rsidR="004C53A4" w:rsidRPr="004A5580" w:rsidDel="00994D8A">
          <w:rPr>
            <w:rFonts w:ascii="Times New Roman" w:hAnsi="Times New Roman" w:cs="Times New Roman"/>
            <w:sz w:val="24"/>
            <w:szCs w:val="24"/>
          </w:rPr>
          <w:delText>Assignment</w:delText>
        </w:r>
        <w:r w:rsidRPr="004A5580" w:rsidDel="00994D8A">
          <w:rPr>
            <w:rFonts w:ascii="Times New Roman" w:hAnsi="Times New Roman" w:cs="Times New Roman"/>
            <w:sz w:val="24"/>
            <w:szCs w:val="24"/>
          </w:rPr>
          <w:delText xml:space="preserve">.  </w:delText>
        </w:r>
      </w:del>
    </w:p>
    <w:p w14:paraId="3878A230" w14:textId="197C8C54" w:rsidR="003A6538" w:rsidRPr="004A5580" w:rsidDel="00A67BF6" w:rsidRDefault="003A6538" w:rsidP="003A6538">
      <w:pPr>
        <w:numPr>
          <w:ilvl w:val="0"/>
          <w:numId w:val="2"/>
        </w:numPr>
        <w:spacing w:after="0" w:line="240" w:lineRule="auto"/>
        <w:rPr>
          <w:del w:id="31" w:author="Saheed Shofu" w:date="2021-03-29T22:24:00Z"/>
          <w:rFonts w:ascii="Times New Roman" w:hAnsi="Times New Roman" w:cs="Times New Roman"/>
          <w:sz w:val="24"/>
          <w:szCs w:val="24"/>
        </w:rPr>
      </w:pPr>
      <w:del w:id="32" w:author="Saheed Shofu" w:date="2021-03-29T22:24:00Z">
        <w:r w:rsidRPr="004A5580" w:rsidDel="00A67BF6">
          <w:rPr>
            <w:rFonts w:ascii="Times New Roman" w:hAnsi="Times New Roman" w:cs="Times New Roman"/>
            <w:sz w:val="24"/>
            <w:szCs w:val="24"/>
          </w:rPr>
          <w:delText>The answer to each question will begin on a new page</w:delText>
        </w:r>
        <w:r w:rsidR="00841EA2" w:rsidRPr="004A5580" w:rsidDel="00A67BF6">
          <w:rPr>
            <w:rFonts w:ascii="Times New Roman" w:hAnsi="Times New Roman" w:cs="Times New Roman"/>
            <w:sz w:val="24"/>
            <w:szCs w:val="24"/>
          </w:rPr>
          <w:delText xml:space="preserve"> under the statement of the question</w:delText>
        </w:r>
        <w:r w:rsidRPr="004A5580" w:rsidDel="00A67BF6">
          <w:rPr>
            <w:rFonts w:ascii="Times New Roman" w:hAnsi="Times New Roman" w:cs="Times New Roman"/>
            <w:sz w:val="24"/>
            <w:szCs w:val="24"/>
          </w:rPr>
          <w:delText xml:space="preserve">.  </w:delText>
        </w:r>
      </w:del>
    </w:p>
    <w:p w14:paraId="06F2D7F1" w14:textId="1ED42DA5" w:rsidR="003A6538" w:rsidRPr="004A5580" w:rsidRDefault="003A6538" w:rsidP="003A6538">
      <w:pPr>
        <w:numPr>
          <w:ilvl w:val="0"/>
          <w:numId w:val="2"/>
        </w:numPr>
        <w:spacing w:after="0" w:line="240" w:lineRule="auto"/>
        <w:rPr>
          <w:rFonts w:ascii="Times New Roman" w:hAnsi="Times New Roman" w:cs="Times New Roman"/>
          <w:b/>
          <w:sz w:val="24"/>
          <w:szCs w:val="24"/>
        </w:rPr>
      </w:pPr>
      <w:r w:rsidRPr="004A5580">
        <w:rPr>
          <w:rFonts w:ascii="Times New Roman" w:hAnsi="Times New Roman" w:cs="Times New Roman"/>
          <w:sz w:val="24"/>
          <w:szCs w:val="24"/>
        </w:rPr>
        <w:t xml:space="preserve">Cut and paste all relevant </w:t>
      </w:r>
      <w:del w:id="33" w:author="Saheed Shofu" w:date="2021-03-29T22:25:00Z">
        <w:r w:rsidRPr="004A5580" w:rsidDel="00A67BF6">
          <w:rPr>
            <w:rFonts w:ascii="Times New Roman" w:hAnsi="Times New Roman" w:cs="Times New Roman"/>
            <w:sz w:val="24"/>
            <w:szCs w:val="24"/>
          </w:rPr>
          <w:delText xml:space="preserve">SPSS </w:delText>
        </w:r>
      </w:del>
      <w:r w:rsidRPr="004A5580">
        <w:rPr>
          <w:rFonts w:ascii="Times New Roman" w:hAnsi="Times New Roman" w:cs="Times New Roman"/>
          <w:sz w:val="24"/>
          <w:szCs w:val="24"/>
        </w:rPr>
        <w:t>outputs in the write-up section at the bottom of your answer to each question.</w:t>
      </w:r>
      <w:del w:id="34" w:author="Saheed Shofu" w:date="2021-03-29T22:25:00Z">
        <w:r w:rsidRPr="004A5580" w:rsidDel="00A67BF6">
          <w:rPr>
            <w:rFonts w:ascii="Times New Roman" w:hAnsi="Times New Roman" w:cs="Times New Roman"/>
            <w:sz w:val="24"/>
            <w:szCs w:val="24"/>
          </w:rPr>
          <w:delText xml:space="preserve"> Do not send the reader to appendices to find them.</w:delText>
        </w:r>
      </w:del>
    </w:p>
    <w:p w14:paraId="2D52FD7C" w14:textId="77C95D13" w:rsidR="003A6538" w:rsidRPr="004A5580" w:rsidRDefault="003A6538" w:rsidP="003A6538">
      <w:pPr>
        <w:numPr>
          <w:ilvl w:val="0"/>
          <w:numId w:val="2"/>
        </w:numPr>
        <w:spacing w:after="0" w:line="240" w:lineRule="auto"/>
        <w:rPr>
          <w:rFonts w:ascii="Times New Roman" w:hAnsi="Times New Roman" w:cs="Times New Roman"/>
          <w:sz w:val="24"/>
          <w:szCs w:val="24"/>
        </w:rPr>
      </w:pPr>
      <w:r w:rsidRPr="004A5580">
        <w:rPr>
          <w:rFonts w:ascii="Times New Roman" w:hAnsi="Times New Roman" w:cs="Times New Roman"/>
          <w:sz w:val="24"/>
          <w:szCs w:val="24"/>
        </w:rPr>
        <w:t>A complete write up of your chosen hypothesis test must include</w:t>
      </w:r>
      <w:r w:rsidR="00F805F7" w:rsidRPr="004A5580">
        <w:rPr>
          <w:rFonts w:ascii="Times New Roman" w:hAnsi="Times New Roman" w:cs="Times New Roman"/>
          <w:sz w:val="24"/>
          <w:szCs w:val="24"/>
        </w:rPr>
        <w:t xml:space="preserve"> </w:t>
      </w:r>
      <w:r w:rsidRPr="004A5580">
        <w:rPr>
          <w:rFonts w:ascii="Times New Roman" w:hAnsi="Times New Roman" w:cs="Times New Roman"/>
          <w:sz w:val="24"/>
          <w:szCs w:val="24"/>
        </w:rPr>
        <w:t xml:space="preserve">your assumptions, analysis of results and your conclusions. </w:t>
      </w:r>
      <w:r w:rsidRPr="004A5580">
        <w:rPr>
          <w:rFonts w:ascii="Times New Roman" w:hAnsi="Times New Roman" w:cs="Times New Roman"/>
          <w:b/>
          <w:bCs/>
          <w:sz w:val="24"/>
          <w:szCs w:val="24"/>
        </w:rPr>
        <w:t>You must use both approaches (critical value and p-value approaches) to make your statistical decision.</w:t>
      </w:r>
    </w:p>
    <w:p w14:paraId="63D35C14" w14:textId="520A6051" w:rsidR="003A6538" w:rsidRPr="004A5580" w:rsidRDefault="003A6538" w:rsidP="003A6538">
      <w:pPr>
        <w:numPr>
          <w:ilvl w:val="0"/>
          <w:numId w:val="2"/>
        </w:numPr>
        <w:spacing w:after="0" w:line="240" w:lineRule="auto"/>
        <w:rPr>
          <w:rFonts w:ascii="Times New Roman" w:hAnsi="Times New Roman" w:cs="Times New Roman"/>
          <w:b/>
          <w:sz w:val="24"/>
          <w:szCs w:val="24"/>
        </w:rPr>
      </w:pPr>
      <w:r w:rsidRPr="004A5580">
        <w:rPr>
          <w:rFonts w:ascii="Times New Roman" w:hAnsi="Times New Roman" w:cs="Times New Roman"/>
          <w:bCs/>
          <w:sz w:val="24"/>
          <w:szCs w:val="24"/>
        </w:rPr>
        <w:t xml:space="preserve">Not using the </w:t>
      </w:r>
      <w:r w:rsidRPr="004A5580">
        <w:rPr>
          <w:rFonts w:ascii="Times New Roman" w:hAnsi="Times New Roman" w:cs="Times New Roman"/>
          <w:b/>
          <w:bCs/>
          <w:sz w:val="24"/>
          <w:szCs w:val="24"/>
        </w:rPr>
        <w:t xml:space="preserve">exact </w:t>
      </w:r>
      <w:r w:rsidRPr="004A5580">
        <w:rPr>
          <w:rFonts w:ascii="Times New Roman" w:hAnsi="Times New Roman" w:cs="Times New Roman"/>
          <w:sz w:val="24"/>
          <w:szCs w:val="24"/>
        </w:rPr>
        <w:t>data</w:t>
      </w:r>
      <w:r w:rsidR="00841EA2" w:rsidRPr="004A5580">
        <w:rPr>
          <w:rFonts w:ascii="Times New Roman" w:hAnsi="Times New Roman" w:cs="Times New Roman"/>
          <w:sz w:val="24"/>
          <w:szCs w:val="24"/>
        </w:rPr>
        <w:t xml:space="preserve"> </w:t>
      </w:r>
      <w:r w:rsidRPr="004A5580">
        <w:rPr>
          <w:rFonts w:ascii="Times New Roman" w:hAnsi="Times New Roman" w:cs="Times New Roman"/>
          <w:bCs/>
          <w:sz w:val="24"/>
          <w:szCs w:val="24"/>
        </w:rPr>
        <w:t xml:space="preserve">set assigned to your group will result in getting a zero mark for the project. </w:t>
      </w:r>
      <w:del w:id="35" w:author="Saheed Shofu" w:date="2021-03-29T22:25:00Z">
        <w:r w:rsidR="00841EA2" w:rsidRPr="004A5580" w:rsidDel="00A67BF6">
          <w:rPr>
            <w:rFonts w:ascii="Times New Roman" w:hAnsi="Times New Roman" w:cs="Times New Roman"/>
            <w:sz w:val="24"/>
            <w:szCs w:val="24"/>
          </w:rPr>
          <w:delText xml:space="preserve">Please be informed that each group has </w:delText>
        </w:r>
        <w:r w:rsidR="009B70D9" w:rsidRPr="004A5580" w:rsidDel="00A67BF6">
          <w:rPr>
            <w:rFonts w:ascii="Times New Roman" w:hAnsi="Times New Roman" w:cs="Times New Roman"/>
            <w:sz w:val="24"/>
            <w:szCs w:val="24"/>
          </w:rPr>
          <w:delText xml:space="preserve">a </w:delText>
        </w:r>
        <w:r w:rsidR="00841EA2" w:rsidRPr="004A5580" w:rsidDel="00A67BF6">
          <w:rPr>
            <w:rFonts w:ascii="Times New Roman" w:hAnsi="Times New Roman" w:cs="Times New Roman"/>
            <w:sz w:val="24"/>
            <w:szCs w:val="24"/>
          </w:rPr>
          <w:delText>different data set.</w:delText>
        </w:r>
        <w:r w:rsidR="00113AEF" w:rsidRPr="004A5580" w:rsidDel="00A67BF6">
          <w:rPr>
            <w:rFonts w:ascii="Times New Roman" w:hAnsi="Times New Roman" w:cs="Times New Roman"/>
            <w:sz w:val="24"/>
            <w:szCs w:val="24"/>
          </w:rPr>
          <w:delText xml:space="preserve"> If you use other group’s data set, both groups will get a zero mark and will be charged with academic misconduct”.</w:delText>
        </w:r>
      </w:del>
    </w:p>
    <w:p w14:paraId="3E8069E5" w14:textId="30083441" w:rsidR="00280F8C" w:rsidRPr="004A5580" w:rsidRDefault="00280F8C" w:rsidP="003A6538">
      <w:pPr>
        <w:numPr>
          <w:ilvl w:val="0"/>
          <w:numId w:val="2"/>
        </w:numPr>
        <w:spacing w:after="0" w:line="240" w:lineRule="auto"/>
        <w:rPr>
          <w:rFonts w:ascii="Times New Roman" w:hAnsi="Times New Roman" w:cs="Times New Roman"/>
          <w:b/>
          <w:sz w:val="24"/>
          <w:szCs w:val="24"/>
        </w:rPr>
      </w:pPr>
      <w:r w:rsidRPr="004A5580">
        <w:rPr>
          <w:rFonts w:ascii="Times New Roman" w:hAnsi="Times New Roman" w:cs="Times New Roman"/>
          <w:b/>
          <w:sz w:val="24"/>
          <w:szCs w:val="24"/>
        </w:rPr>
        <w:t>All data analyses must be done with SPSS and/or EXCEL. Only critical value</w:t>
      </w:r>
      <w:r w:rsidR="00113AEF" w:rsidRPr="004A5580">
        <w:rPr>
          <w:rFonts w:ascii="Times New Roman" w:hAnsi="Times New Roman" w:cs="Times New Roman"/>
          <w:b/>
          <w:sz w:val="24"/>
          <w:szCs w:val="24"/>
        </w:rPr>
        <w:t>s</w:t>
      </w:r>
      <w:r w:rsidRPr="004A5580">
        <w:rPr>
          <w:rFonts w:ascii="Times New Roman" w:hAnsi="Times New Roman" w:cs="Times New Roman"/>
          <w:b/>
          <w:sz w:val="24"/>
          <w:szCs w:val="24"/>
        </w:rPr>
        <w:t xml:space="preserve"> can be found using the recommended calculator</w:t>
      </w:r>
      <w:r w:rsidR="009B70D9" w:rsidRPr="004A5580">
        <w:rPr>
          <w:rFonts w:ascii="Times New Roman" w:hAnsi="Times New Roman" w:cs="Times New Roman"/>
          <w:b/>
          <w:sz w:val="24"/>
          <w:szCs w:val="24"/>
        </w:rPr>
        <w:t xml:space="preserve"> or EXCEL.</w:t>
      </w:r>
      <w:r w:rsidR="00975139" w:rsidRPr="004A5580">
        <w:rPr>
          <w:rFonts w:ascii="Times New Roman" w:hAnsi="Times New Roman" w:cs="Times New Roman"/>
          <w:b/>
          <w:sz w:val="24"/>
          <w:szCs w:val="24"/>
        </w:rPr>
        <w:t xml:space="preserve"> </w:t>
      </w:r>
    </w:p>
    <w:p w14:paraId="203217F3" w14:textId="23775DC2" w:rsidR="00975139" w:rsidRPr="004A5580" w:rsidRDefault="00975139" w:rsidP="003A6538">
      <w:pPr>
        <w:numPr>
          <w:ilvl w:val="0"/>
          <w:numId w:val="2"/>
        </w:numPr>
        <w:spacing w:after="0" w:line="240" w:lineRule="auto"/>
        <w:rPr>
          <w:rFonts w:ascii="Times New Roman" w:hAnsi="Times New Roman" w:cs="Times New Roman"/>
          <w:b/>
          <w:sz w:val="24"/>
          <w:szCs w:val="24"/>
        </w:rPr>
      </w:pPr>
      <w:r w:rsidRPr="004A5580">
        <w:rPr>
          <w:rFonts w:ascii="Times New Roman" w:hAnsi="Times New Roman" w:cs="Times New Roman"/>
          <w:b/>
          <w:sz w:val="24"/>
          <w:szCs w:val="24"/>
        </w:rPr>
        <w:t xml:space="preserve">Number </w:t>
      </w:r>
      <w:r w:rsidR="00113AEF" w:rsidRPr="004A5580">
        <w:rPr>
          <w:rFonts w:ascii="Times New Roman" w:hAnsi="Times New Roman" w:cs="Times New Roman"/>
          <w:b/>
          <w:sz w:val="24"/>
          <w:szCs w:val="24"/>
        </w:rPr>
        <w:t>the</w:t>
      </w:r>
      <w:r w:rsidRPr="004A5580">
        <w:rPr>
          <w:rFonts w:ascii="Times New Roman" w:hAnsi="Times New Roman" w:cs="Times New Roman"/>
          <w:b/>
          <w:sz w:val="24"/>
          <w:szCs w:val="24"/>
        </w:rPr>
        <w:t xml:space="preserve"> page</w:t>
      </w:r>
      <w:r w:rsidR="00113AEF" w:rsidRPr="004A5580">
        <w:rPr>
          <w:rFonts w:ascii="Times New Roman" w:hAnsi="Times New Roman" w:cs="Times New Roman"/>
          <w:b/>
          <w:sz w:val="24"/>
          <w:szCs w:val="24"/>
        </w:rPr>
        <w:t>s</w:t>
      </w:r>
      <w:r w:rsidRPr="004A5580">
        <w:rPr>
          <w:rFonts w:ascii="Times New Roman" w:hAnsi="Times New Roman" w:cs="Times New Roman"/>
          <w:b/>
          <w:sz w:val="24"/>
          <w:szCs w:val="24"/>
        </w:rPr>
        <w:t xml:space="preserve"> of your report.</w:t>
      </w:r>
    </w:p>
    <w:p w14:paraId="5F6B4EFB" w14:textId="77777777" w:rsidR="003A6538" w:rsidRPr="004A5580" w:rsidRDefault="003A6538" w:rsidP="003A6538">
      <w:pPr>
        <w:pStyle w:val="BodyText"/>
        <w:rPr>
          <w:b/>
        </w:rPr>
      </w:pPr>
    </w:p>
    <w:p w14:paraId="32C1D664" w14:textId="11AA41E1" w:rsidR="003A6538" w:rsidRPr="004A5580" w:rsidDel="00994D8A" w:rsidRDefault="003A6538" w:rsidP="003A6538">
      <w:pPr>
        <w:pStyle w:val="BodyText"/>
        <w:rPr>
          <w:del w:id="36" w:author="Saheed Shofu" w:date="2021-03-27T16:11:00Z"/>
          <w:b/>
        </w:rPr>
      </w:pPr>
      <w:del w:id="37" w:author="Saheed Shofu" w:date="2021-03-27T16:11:00Z">
        <w:r w:rsidRPr="004A5580" w:rsidDel="00994D8A">
          <w:rPr>
            <w:b/>
          </w:rPr>
          <w:lastRenderedPageBreak/>
          <w:delText>Group Size</w:delText>
        </w:r>
      </w:del>
    </w:p>
    <w:p w14:paraId="514A80AF" w14:textId="7E8698B0" w:rsidR="003A6538" w:rsidRPr="004A5580" w:rsidDel="00994D8A" w:rsidRDefault="003A6538" w:rsidP="003A6538">
      <w:pPr>
        <w:tabs>
          <w:tab w:val="left" w:pos="709"/>
        </w:tabs>
        <w:rPr>
          <w:del w:id="38" w:author="Saheed Shofu" w:date="2021-03-27T16:11:00Z"/>
          <w:rFonts w:ascii="Times New Roman" w:hAnsi="Times New Roman" w:cs="Times New Roman"/>
          <w:sz w:val="24"/>
          <w:szCs w:val="24"/>
        </w:rPr>
      </w:pPr>
      <w:del w:id="39" w:author="Saheed Shofu" w:date="2021-03-27T16:11:00Z">
        <w:r w:rsidRPr="004A5580" w:rsidDel="00994D8A">
          <w:rPr>
            <w:rFonts w:ascii="Times New Roman" w:hAnsi="Times New Roman" w:cs="Times New Roman"/>
            <w:sz w:val="24"/>
            <w:szCs w:val="24"/>
          </w:rPr>
          <w:delText xml:space="preserve">This project can be done in groups with </w:delText>
        </w:r>
        <w:r w:rsidR="00DB353F" w:rsidRPr="004A5580" w:rsidDel="00994D8A">
          <w:rPr>
            <w:rFonts w:ascii="Times New Roman" w:hAnsi="Times New Roman" w:cs="Times New Roman"/>
            <w:sz w:val="24"/>
            <w:szCs w:val="24"/>
          </w:rPr>
          <w:delText>3</w:delText>
        </w:r>
        <w:r w:rsidRPr="004A5580" w:rsidDel="00994D8A">
          <w:rPr>
            <w:rFonts w:ascii="Times New Roman" w:hAnsi="Times New Roman" w:cs="Times New Roman"/>
            <w:sz w:val="24"/>
            <w:szCs w:val="24"/>
          </w:rPr>
          <w:delText xml:space="preserve"> to 5 members only. </w:delText>
        </w:r>
        <w:r w:rsidRPr="004A5580" w:rsidDel="00994D8A">
          <w:rPr>
            <w:rFonts w:ascii="Times New Roman" w:hAnsi="Times New Roman" w:cs="Times New Roman"/>
            <w:b/>
            <w:bCs/>
            <w:sz w:val="24"/>
            <w:szCs w:val="24"/>
          </w:rPr>
          <w:delText>This mean</w:delText>
        </w:r>
        <w:r w:rsidR="00113AEF" w:rsidRPr="004A5580" w:rsidDel="00994D8A">
          <w:rPr>
            <w:rFonts w:ascii="Times New Roman" w:hAnsi="Times New Roman" w:cs="Times New Roman"/>
            <w:b/>
            <w:bCs/>
            <w:sz w:val="24"/>
            <w:szCs w:val="24"/>
          </w:rPr>
          <w:delText>s</w:delText>
        </w:r>
        <w:r w:rsidRPr="004A5580" w:rsidDel="00994D8A">
          <w:rPr>
            <w:rFonts w:ascii="Times New Roman" w:hAnsi="Times New Roman" w:cs="Times New Roman"/>
            <w:b/>
            <w:bCs/>
            <w:sz w:val="24"/>
            <w:szCs w:val="24"/>
          </w:rPr>
          <w:delText xml:space="preserve"> that the project report must be a result of team effort. </w:delText>
        </w:r>
        <w:r w:rsidRPr="004A5580" w:rsidDel="00994D8A">
          <w:rPr>
            <w:rFonts w:ascii="Times New Roman" w:hAnsi="Times New Roman" w:cs="Times New Roman"/>
            <w:sz w:val="24"/>
            <w:szCs w:val="24"/>
          </w:rPr>
          <w:delText xml:space="preserve">It is your responsibility to find your group members online via D2L under Communication → Group. </w:delText>
        </w:r>
        <w:r w:rsidR="00DB353F" w:rsidRPr="004A5580" w:rsidDel="00994D8A">
          <w:rPr>
            <w:rFonts w:ascii="Times New Roman" w:hAnsi="Times New Roman" w:cs="Times New Roman"/>
            <w:sz w:val="24"/>
            <w:szCs w:val="24"/>
          </w:rPr>
          <w:delText>Before March 7, you can self enroll to a group. After Ma</w:delText>
        </w:r>
        <w:r w:rsidR="009B70D9" w:rsidRPr="004A5580" w:rsidDel="00994D8A">
          <w:rPr>
            <w:rFonts w:ascii="Times New Roman" w:hAnsi="Times New Roman" w:cs="Times New Roman"/>
            <w:sz w:val="24"/>
            <w:szCs w:val="24"/>
          </w:rPr>
          <w:delText>r</w:delText>
        </w:r>
        <w:r w:rsidR="00DB353F" w:rsidRPr="004A5580" w:rsidDel="00994D8A">
          <w:rPr>
            <w:rFonts w:ascii="Times New Roman" w:hAnsi="Times New Roman" w:cs="Times New Roman"/>
            <w:sz w:val="24"/>
            <w:szCs w:val="24"/>
          </w:rPr>
          <w:delText>ch 7, y</w:delText>
        </w:r>
        <w:r w:rsidRPr="004A5580" w:rsidDel="00994D8A">
          <w:rPr>
            <w:rFonts w:ascii="Times New Roman" w:hAnsi="Times New Roman" w:cs="Times New Roman"/>
            <w:sz w:val="24"/>
            <w:szCs w:val="24"/>
          </w:rPr>
          <w:delText xml:space="preserve">our instructor (or D2L) </w:delText>
        </w:r>
        <w:r w:rsidR="00DB353F" w:rsidRPr="004A5580" w:rsidDel="00994D8A">
          <w:rPr>
            <w:rFonts w:ascii="Times New Roman" w:hAnsi="Times New Roman" w:cs="Times New Roman"/>
            <w:sz w:val="24"/>
            <w:szCs w:val="24"/>
          </w:rPr>
          <w:delText>will</w:delText>
        </w:r>
        <w:r w:rsidRPr="004A5580" w:rsidDel="00994D8A">
          <w:rPr>
            <w:rFonts w:ascii="Times New Roman" w:hAnsi="Times New Roman" w:cs="Times New Roman"/>
            <w:sz w:val="24"/>
            <w:szCs w:val="24"/>
          </w:rPr>
          <w:delText xml:space="preserve"> assign you a group number</w:delText>
        </w:r>
        <w:r w:rsidR="00DB353F" w:rsidRPr="004A5580" w:rsidDel="00994D8A">
          <w:rPr>
            <w:rFonts w:ascii="Times New Roman" w:hAnsi="Times New Roman" w:cs="Times New Roman"/>
            <w:sz w:val="24"/>
            <w:szCs w:val="24"/>
          </w:rPr>
          <w:delText xml:space="preserve"> randomly</w:delText>
        </w:r>
        <w:r w:rsidRPr="004A5580" w:rsidDel="00994D8A">
          <w:rPr>
            <w:rFonts w:ascii="Times New Roman" w:hAnsi="Times New Roman" w:cs="Times New Roman"/>
            <w:sz w:val="24"/>
            <w:szCs w:val="24"/>
          </w:rPr>
          <w:delText>.</w:delText>
        </w:r>
      </w:del>
    </w:p>
    <w:p w14:paraId="54B9F201" w14:textId="6E503AB6" w:rsidR="00975139" w:rsidRPr="004A5580" w:rsidRDefault="00113AEF">
      <w:pPr>
        <w:rPr>
          <w:rFonts w:ascii="Times New Roman" w:hAnsi="Times New Roman" w:cs="Times New Roman"/>
          <w:b/>
          <w:bCs/>
          <w:sz w:val="32"/>
          <w:szCs w:val="24"/>
        </w:rPr>
      </w:pPr>
      <w:r w:rsidRPr="004A5580">
        <w:rPr>
          <w:rFonts w:ascii="Times New Roman" w:hAnsi="Times New Roman" w:cs="Times New Roman"/>
          <w:b/>
          <w:bCs/>
          <w:sz w:val="32"/>
          <w:szCs w:val="24"/>
        </w:rPr>
        <w:t>Solutions for some potential p</w:t>
      </w:r>
      <w:r w:rsidR="00975139" w:rsidRPr="004A5580">
        <w:rPr>
          <w:rFonts w:ascii="Times New Roman" w:hAnsi="Times New Roman" w:cs="Times New Roman"/>
          <w:b/>
          <w:bCs/>
          <w:sz w:val="32"/>
          <w:szCs w:val="24"/>
        </w:rPr>
        <w:t>roblems with your group:</w:t>
      </w:r>
    </w:p>
    <w:p w14:paraId="4A6AD699" w14:textId="72E67A05" w:rsidR="00975139" w:rsidRPr="004A5580" w:rsidDel="00994D8A" w:rsidRDefault="00E02187" w:rsidP="00975139">
      <w:pPr>
        <w:pStyle w:val="ListParagraph"/>
        <w:numPr>
          <w:ilvl w:val="0"/>
          <w:numId w:val="14"/>
        </w:numPr>
        <w:rPr>
          <w:del w:id="40" w:author="Saheed Shofu" w:date="2021-03-27T16:12:00Z"/>
          <w:rFonts w:ascii="Times New Roman" w:hAnsi="Times New Roman" w:cs="Times New Roman"/>
          <w:bCs/>
          <w:sz w:val="24"/>
          <w:szCs w:val="24"/>
        </w:rPr>
      </w:pPr>
      <w:del w:id="41" w:author="Saheed Shofu" w:date="2021-03-27T16:12:00Z">
        <w:r w:rsidRPr="004A5580" w:rsidDel="00994D8A">
          <w:rPr>
            <w:rFonts w:ascii="Times New Roman" w:hAnsi="Times New Roman" w:cs="Times New Roman"/>
            <w:sz w:val="24"/>
            <w:szCs w:val="24"/>
          </w:rPr>
          <w:delText>If any member(s) does/do not participate in the group work, the others in the group have the right to remove them after warning them and also informing the professor. The removed member(s) must form another group of at least 3 and inform the professor to get new data</w:delText>
        </w:r>
        <w:r w:rsidR="00975139" w:rsidRPr="004A5580" w:rsidDel="00994D8A">
          <w:rPr>
            <w:rFonts w:ascii="Times New Roman" w:hAnsi="Times New Roman" w:cs="Times New Roman"/>
            <w:bCs/>
            <w:sz w:val="24"/>
            <w:szCs w:val="24"/>
          </w:rPr>
          <w:delText xml:space="preserve">. </w:delText>
        </w:r>
      </w:del>
    </w:p>
    <w:p w14:paraId="41D9C89B" w14:textId="4EACF60F" w:rsidR="00975139" w:rsidRPr="004A5580" w:rsidDel="00994D8A" w:rsidRDefault="00975139" w:rsidP="00975139">
      <w:pPr>
        <w:pStyle w:val="ListParagraph"/>
        <w:numPr>
          <w:ilvl w:val="0"/>
          <w:numId w:val="14"/>
        </w:numPr>
        <w:rPr>
          <w:del w:id="42" w:author="Saheed Shofu" w:date="2021-03-27T16:12:00Z"/>
          <w:rFonts w:ascii="Times New Roman" w:hAnsi="Times New Roman" w:cs="Times New Roman"/>
          <w:bCs/>
          <w:sz w:val="24"/>
          <w:szCs w:val="24"/>
        </w:rPr>
      </w:pPr>
      <w:del w:id="43" w:author="Saheed Shofu" w:date="2021-03-27T16:12:00Z">
        <w:r w:rsidRPr="004A5580" w:rsidDel="00994D8A">
          <w:rPr>
            <w:rFonts w:ascii="Times New Roman" w:hAnsi="Times New Roman" w:cs="Times New Roman"/>
            <w:bCs/>
            <w:sz w:val="24"/>
            <w:szCs w:val="24"/>
          </w:rPr>
          <w:delText xml:space="preserve">The dropout will have to </w:delText>
        </w:r>
        <w:r w:rsidR="00E12657" w:rsidRPr="004A5580" w:rsidDel="00994D8A">
          <w:rPr>
            <w:rFonts w:ascii="Times New Roman" w:hAnsi="Times New Roman" w:cs="Times New Roman"/>
            <w:bCs/>
            <w:sz w:val="24"/>
            <w:szCs w:val="24"/>
          </w:rPr>
          <w:delText>join or form</w:delText>
        </w:r>
        <w:r w:rsidRPr="004A5580" w:rsidDel="00994D8A">
          <w:rPr>
            <w:rFonts w:ascii="Times New Roman" w:hAnsi="Times New Roman" w:cs="Times New Roman"/>
            <w:bCs/>
            <w:sz w:val="24"/>
            <w:szCs w:val="24"/>
          </w:rPr>
          <w:delText xml:space="preserve"> another group. The student is not allowed to form a group of </w:delText>
        </w:r>
        <w:r w:rsidR="00E02187" w:rsidRPr="004A5580" w:rsidDel="00994D8A">
          <w:rPr>
            <w:rFonts w:ascii="Times New Roman" w:hAnsi="Times New Roman" w:cs="Times New Roman"/>
            <w:bCs/>
            <w:sz w:val="24"/>
            <w:szCs w:val="24"/>
          </w:rPr>
          <w:delText>less than 3.</w:delText>
        </w:r>
        <w:r w:rsidRPr="004A5580" w:rsidDel="00994D8A">
          <w:rPr>
            <w:rFonts w:ascii="Times New Roman" w:hAnsi="Times New Roman" w:cs="Times New Roman"/>
            <w:bCs/>
            <w:sz w:val="24"/>
            <w:szCs w:val="24"/>
          </w:rPr>
          <w:delText xml:space="preserve">  Failure to form a group my result a zero mark.</w:delText>
        </w:r>
      </w:del>
    </w:p>
    <w:p w14:paraId="287EDDD7" w14:textId="4216D2AB" w:rsidR="00975139" w:rsidRPr="004A5580" w:rsidDel="00994D8A" w:rsidRDefault="00E12657" w:rsidP="00975139">
      <w:pPr>
        <w:pStyle w:val="ListParagraph"/>
        <w:numPr>
          <w:ilvl w:val="0"/>
          <w:numId w:val="14"/>
        </w:numPr>
        <w:rPr>
          <w:del w:id="44" w:author="Saheed Shofu" w:date="2021-03-27T16:12:00Z"/>
          <w:rFonts w:ascii="Times New Roman" w:hAnsi="Times New Roman" w:cs="Times New Roman"/>
          <w:bCs/>
          <w:sz w:val="24"/>
          <w:szCs w:val="24"/>
        </w:rPr>
      </w:pPr>
      <w:del w:id="45" w:author="Saheed Shofu" w:date="2021-03-27T16:12:00Z">
        <w:r w:rsidRPr="004A5580" w:rsidDel="00994D8A">
          <w:rPr>
            <w:rFonts w:ascii="Times New Roman" w:hAnsi="Times New Roman" w:cs="Times New Roman"/>
            <w:bCs/>
            <w:sz w:val="24"/>
            <w:szCs w:val="24"/>
          </w:rPr>
          <w:delText xml:space="preserve">Any </w:delText>
        </w:r>
        <w:r w:rsidR="00E02187" w:rsidRPr="004A5580" w:rsidDel="00994D8A">
          <w:rPr>
            <w:rFonts w:ascii="Times New Roman" w:hAnsi="Times New Roman" w:cs="Times New Roman"/>
            <w:sz w:val="24"/>
          </w:rPr>
          <w:delText>newly-formed groups</w:delText>
        </w:r>
        <w:r w:rsidR="00E02187" w:rsidRPr="004A5580" w:rsidDel="00994D8A">
          <w:rPr>
            <w:rFonts w:ascii="Times New Roman" w:hAnsi="Times New Roman" w:cs="Times New Roman"/>
            <w:bCs/>
            <w:sz w:val="24"/>
            <w:szCs w:val="24"/>
          </w:rPr>
          <w:delText xml:space="preserve"> </w:delText>
        </w:r>
        <w:r w:rsidRPr="004A5580" w:rsidDel="00994D8A">
          <w:rPr>
            <w:rFonts w:ascii="Times New Roman" w:hAnsi="Times New Roman" w:cs="Times New Roman"/>
            <w:bCs/>
            <w:sz w:val="24"/>
            <w:szCs w:val="24"/>
          </w:rPr>
          <w:delText>must obtain a new data set from the professor. Failure to do so will result in</w:delText>
        </w:r>
        <w:r w:rsidR="00E02187" w:rsidRPr="004A5580" w:rsidDel="00994D8A">
          <w:rPr>
            <w:rFonts w:ascii="Times New Roman" w:hAnsi="Times New Roman" w:cs="Times New Roman"/>
            <w:bCs/>
            <w:sz w:val="24"/>
            <w:szCs w:val="24"/>
          </w:rPr>
          <w:delText xml:space="preserve"> a</w:delText>
        </w:r>
        <w:r w:rsidRPr="004A5580" w:rsidDel="00994D8A">
          <w:rPr>
            <w:rFonts w:ascii="Times New Roman" w:hAnsi="Times New Roman" w:cs="Times New Roman"/>
            <w:bCs/>
            <w:sz w:val="24"/>
            <w:szCs w:val="24"/>
          </w:rPr>
          <w:delText xml:space="preserve"> zero</w:delText>
        </w:r>
        <w:r w:rsidR="00E02187" w:rsidRPr="004A5580" w:rsidDel="00994D8A">
          <w:rPr>
            <w:rFonts w:ascii="Times New Roman" w:hAnsi="Times New Roman" w:cs="Times New Roman"/>
            <w:bCs/>
            <w:sz w:val="24"/>
            <w:szCs w:val="24"/>
          </w:rPr>
          <w:delText xml:space="preserve"> mark</w:delText>
        </w:r>
        <w:r w:rsidRPr="004A5580" w:rsidDel="00994D8A">
          <w:rPr>
            <w:rFonts w:ascii="Times New Roman" w:hAnsi="Times New Roman" w:cs="Times New Roman"/>
            <w:bCs/>
            <w:sz w:val="24"/>
            <w:szCs w:val="24"/>
          </w:rPr>
          <w:delText xml:space="preserve">. It is your responsibility to get a new data set. </w:delText>
        </w:r>
      </w:del>
    </w:p>
    <w:p w14:paraId="110973FF" w14:textId="09887129" w:rsidR="00E02187" w:rsidRDefault="00E12657" w:rsidP="00E02187">
      <w:pPr>
        <w:pStyle w:val="ListParagraph"/>
        <w:numPr>
          <w:ilvl w:val="0"/>
          <w:numId w:val="14"/>
        </w:numPr>
        <w:rPr>
          <w:ins w:id="46" w:author="Saheed Shofu" w:date="2021-03-29T22:27:00Z"/>
          <w:rFonts w:ascii="Times New Roman" w:hAnsi="Times New Roman" w:cs="Times New Roman"/>
          <w:bCs/>
          <w:sz w:val="24"/>
          <w:szCs w:val="24"/>
        </w:rPr>
      </w:pPr>
      <w:r w:rsidRPr="004A5580">
        <w:rPr>
          <w:rFonts w:ascii="Times New Roman" w:hAnsi="Times New Roman" w:cs="Times New Roman"/>
          <w:bCs/>
          <w:sz w:val="24"/>
          <w:szCs w:val="24"/>
        </w:rPr>
        <w:t xml:space="preserve">Any </w:t>
      </w:r>
      <w:r w:rsidR="00E02187" w:rsidRPr="004A5580">
        <w:rPr>
          <w:rFonts w:ascii="Times New Roman" w:hAnsi="Times New Roman" w:cs="Times New Roman"/>
          <w:sz w:val="24"/>
          <w:szCs w:val="24"/>
        </w:rPr>
        <w:t>detection of plagiarism in the report</w:t>
      </w:r>
      <w:r w:rsidR="00E02187" w:rsidRPr="004A5580">
        <w:rPr>
          <w:rFonts w:ascii="Times New Roman" w:hAnsi="Times New Roman" w:cs="Times New Roman"/>
          <w:bCs/>
          <w:sz w:val="24"/>
          <w:szCs w:val="24"/>
        </w:rPr>
        <w:t xml:space="preserve"> </w:t>
      </w:r>
      <w:r w:rsidRPr="004A5580">
        <w:rPr>
          <w:rFonts w:ascii="Times New Roman" w:hAnsi="Times New Roman" w:cs="Times New Roman"/>
          <w:bCs/>
          <w:sz w:val="24"/>
          <w:szCs w:val="24"/>
        </w:rPr>
        <w:t xml:space="preserve">will be charged with academic misconduct and </w:t>
      </w:r>
      <w:r w:rsidR="00E02187" w:rsidRPr="004A5580">
        <w:rPr>
          <w:rFonts w:ascii="Times New Roman" w:hAnsi="Times New Roman" w:cs="Times New Roman"/>
          <w:bCs/>
          <w:sz w:val="24"/>
          <w:szCs w:val="24"/>
        </w:rPr>
        <w:t xml:space="preserve">all </w:t>
      </w:r>
      <w:r w:rsidRPr="004A5580">
        <w:rPr>
          <w:rFonts w:ascii="Times New Roman" w:hAnsi="Times New Roman" w:cs="Times New Roman"/>
          <w:bCs/>
          <w:sz w:val="24"/>
          <w:szCs w:val="24"/>
        </w:rPr>
        <w:t xml:space="preserve">groups will receive </w:t>
      </w:r>
      <w:r w:rsidR="00E02187" w:rsidRPr="004A5580">
        <w:rPr>
          <w:rFonts w:ascii="Times New Roman" w:hAnsi="Times New Roman" w:cs="Times New Roman"/>
          <w:bCs/>
          <w:sz w:val="24"/>
          <w:szCs w:val="24"/>
        </w:rPr>
        <w:t xml:space="preserve">a </w:t>
      </w:r>
      <w:r w:rsidRPr="004A5580">
        <w:rPr>
          <w:rFonts w:ascii="Times New Roman" w:hAnsi="Times New Roman" w:cs="Times New Roman"/>
          <w:bCs/>
          <w:sz w:val="24"/>
          <w:szCs w:val="24"/>
        </w:rPr>
        <w:t>zero</w:t>
      </w:r>
      <w:r w:rsidR="00E02187" w:rsidRPr="004A5580">
        <w:rPr>
          <w:rFonts w:ascii="Times New Roman" w:hAnsi="Times New Roman" w:cs="Times New Roman"/>
          <w:bCs/>
          <w:sz w:val="24"/>
          <w:szCs w:val="24"/>
        </w:rPr>
        <w:t xml:space="preserve"> mark</w:t>
      </w:r>
      <w:r w:rsidRPr="004A5580">
        <w:rPr>
          <w:rFonts w:ascii="Times New Roman" w:hAnsi="Times New Roman" w:cs="Times New Roman"/>
          <w:bCs/>
          <w:sz w:val="24"/>
          <w:szCs w:val="24"/>
        </w:rPr>
        <w:t>. You must use the Turnitin when you submit your project on D2L</w:t>
      </w:r>
      <w:r w:rsidR="00E02187" w:rsidRPr="004A5580">
        <w:rPr>
          <w:rFonts w:ascii="Times New Roman" w:hAnsi="Times New Roman" w:cs="Times New Roman"/>
          <w:bCs/>
          <w:sz w:val="24"/>
          <w:szCs w:val="24"/>
        </w:rPr>
        <w:t>.</w:t>
      </w:r>
    </w:p>
    <w:p w14:paraId="5269EC6A" w14:textId="449F7307" w:rsidR="009400C5" w:rsidRDefault="009400C5" w:rsidP="009400C5">
      <w:pPr>
        <w:pStyle w:val="ListParagraph"/>
        <w:ind w:left="360"/>
        <w:rPr>
          <w:ins w:id="47" w:author="Saheed Shofu" w:date="2021-03-29T22:27:00Z"/>
          <w:rFonts w:ascii="Times New Roman" w:hAnsi="Times New Roman" w:cs="Times New Roman"/>
          <w:bCs/>
          <w:sz w:val="24"/>
          <w:szCs w:val="24"/>
        </w:rPr>
      </w:pPr>
    </w:p>
    <w:p w14:paraId="64C36184" w14:textId="77777777" w:rsidR="009400C5" w:rsidRPr="004A5580" w:rsidRDefault="009400C5" w:rsidP="009400C5">
      <w:pPr>
        <w:pStyle w:val="CommentText"/>
        <w:rPr>
          <w:ins w:id="48" w:author="Saheed Shofu" w:date="2021-03-29T22:27:00Z"/>
          <w:rFonts w:ascii="Times New Roman" w:hAnsi="Times New Roman" w:cs="Times New Roman"/>
          <w:sz w:val="24"/>
        </w:rPr>
      </w:pPr>
      <w:ins w:id="49" w:author="Saheed Shofu" w:date="2021-03-29T22:27:00Z">
        <w:r w:rsidRPr="004A5580">
          <w:rPr>
            <w:rFonts w:ascii="Times New Roman" w:hAnsi="Times New Roman" w:cs="Times New Roman"/>
            <w:bCs/>
            <w:sz w:val="24"/>
            <w:szCs w:val="24"/>
          </w:rPr>
          <w:t xml:space="preserve">Each GROUP HAS ITS OWN unique Data Set. </w:t>
        </w:r>
        <w:r w:rsidRPr="004A5580">
          <w:rPr>
            <w:rFonts w:ascii="Times New Roman" w:hAnsi="Times New Roman" w:cs="Times New Roman"/>
            <w:sz w:val="24"/>
          </w:rPr>
          <w:t>The data set assigned to your group</w:t>
        </w:r>
      </w:ins>
    </w:p>
    <w:p w14:paraId="3680DEF1" w14:textId="77777777" w:rsidR="009400C5" w:rsidRPr="004A5580" w:rsidRDefault="009400C5" w:rsidP="009400C5">
      <w:pPr>
        <w:rPr>
          <w:ins w:id="50" w:author="Saheed Shofu" w:date="2021-03-29T22:27:00Z"/>
          <w:rFonts w:ascii="Times New Roman" w:hAnsi="Times New Roman" w:cs="Times New Roman"/>
          <w:b/>
          <w:bCs/>
          <w:sz w:val="24"/>
          <w:szCs w:val="24"/>
        </w:rPr>
      </w:pPr>
      <w:ins w:id="51" w:author="Saheed Shofu" w:date="2021-03-29T22:27:00Z">
        <w:r w:rsidRPr="004A5580">
          <w:rPr>
            <w:rFonts w:ascii="Times New Roman" w:hAnsi="Times New Roman" w:cs="Times New Roman"/>
            <w:bCs/>
            <w:sz w:val="24"/>
            <w:szCs w:val="24"/>
          </w:rPr>
          <w:t xml:space="preserve">consists of 600 records of the motor vehicle collisions. </w:t>
        </w:r>
      </w:ins>
    </w:p>
    <w:p w14:paraId="08F5A32A" w14:textId="77777777" w:rsidR="009400C5" w:rsidRPr="004A5580" w:rsidRDefault="009400C5" w:rsidP="009400C5">
      <w:pPr>
        <w:rPr>
          <w:ins w:id="52" w:author="Saheed Shofu" w:date="2021-03-29T22:27:00Z"/>
          <w:rFonts w:eastAsia="Times New Roman"/>
          <w:lang w:eastAsia="en-CA"/>
        </w:rPr>
      </w:pPr>
    </w:p>
    <w:p w14:paraId="52812D0B" w14:textId="77777777" w:rsidR="009400C5" w:rsidRPr="004A5580" w:rsidRDefault="009400C5" w:rsidP="009400C5">
      <w:pPr>
        <w:pStyle w:val="ListParagraph"/>
        <w:shd w:val="clear" w:color="auto" w:fill="FFFFFF"/>
        <w:spacing w:after="0" w:line="240" w:lineRule="auto"/>
        <w:ind w:left="284"/>
        <w:rPr>
          <w:ins w:id="53" w:author="Saheed Shofu" w:date="2021-03-29T22:27:00Z"/>
          <w:rFonts w:ascii="Times New Roman" w:eastAsia="Times New Roman" w:hAnsi="Times New Roman" w:cs="Times New Roman"/>
          <w:sz w:val="24"/>
          <w:szCs w:val="24"/>
          <w:lang w:eastAsia="en-CA"/>
        </w:rPr>
      </w:pPr>
    </w:p>
    <w:p w14:paraId="40A9CDF9" w14:textId="77777777" w:rsidR="009400C5" w:rsidRPr="004A5580" w:rsidRDefault="009400C5" w:rsidP="009400C5">
      <w:pPr>
        <w:shd w:val="clear" w:color="auto" w:fill="FFFFFF"/>
        <w:spacing w:after="0" w:line="240" w:lineRule="auto"/>
        <w:rPr>
          <w:ins w:id="54" w:author="Saheed Shofu" w:date="2021-03-29T22:27:00Z"/>
          <w:rFonts w:ascii="Times New Roman" w:eastAsia="Times New Roman" w:hAnsi="Times New Roman" w:cs="Times New Roman"/>
          <w:b/>
          <w:sz w:val="24"/>
          <w:szCs w:val="24"/>
          <w:lang w:eastAsia="en-CA"/>
        </w:rPr>
      </w:pPr>
    </w:p>
    <w:p w14:paraId="4D4F8E2A" w14:textId="77777777" w:rsidR="009400C5" w:rsidRPr="004A5580" w:rsidRDefault="009400C5" w:rsidP="009400C5">
      <w:pPr>
        <w:shd w:val="clear" w:color="auto" w:fill="FFFFFF"/>
        <w:spacing w:after="0" w:line="240" w:lineRule="auto"/>
        <w:rPr>
          <w:ins w:id="55" w:author="Saheed Shofu" w:date="2021-03-29T22:27:00Z"/>
          <w:rFonts w:ascii="Times New Roman" w:hAnsi="Times New Roman" w:cs="Times New Roman"/>
          <w:b/>
          <w:bCs/>
          <w:sz w:val="24"/>
          <w:szCs w:val="24"/>
        </w:rPr>
      </w:pPr>
      <w:ins w:id="56" w:author="Saheed Shofu" w:date="2021-03-29T22:27:00Z">
        <w:r w:rsidRPr="004A5580">
          <w:rPr>
            <w:rFonts w:ascii="Times New Roman" w:eastAsia="Times New Roman" w:hAnsi="Times New Roman" w:cs="Times New Roman"/>
            <w:b/>
            <w:sz w:val="24"/>
            <w:szCs w:val="24"/>
            <w:lang w:eastAsia="en-CA"/>
          </w:rPr>
          <w:t xml:space="preserve">Question 3 </w:t>
        </w:r>
        <w:r w:rsidRPr="004A5580">
          <w:rPr>
            <w:rFonts w:ascii="Times New Roman" w:hAnsi="Times New Roman" w:cs="Times New Roman"/>
            <w:b/>
            <w:bCs/>
            <w:sz w:val="24"/>
            <w:szCs w:val="24"/>
          </w:rPr>
          <w:t>(10 marks)</w:t>
        </w:r>
      </w:ins>
    </w:p>
    <w:p w14:paraId="000DD0C1" w14:textId="77777777" w:rsidR="009400C5" w:rsidRPr="004A5580" w:rsidRDefault="009400C5" w:rsidP="009400C5">
      <w:pPr>
        <w:shd w:val="clear" w:color="auto" w:fill="FFFFFF"/>
        <w:spacing w:after="0" w:line="240" w:lineRule="auto"/>
        <w:rPr>
          <w:ins w:id="57" w:author="Saheed Shofu" w:date="2021-03-29T22:27:00Z"/>
          <w:rFonts w:ascii="Times New Roman" w:eastAsia="Times New Roman" w:hAnsi="Times New Roman" w:cs="Times New Roman"/>
          <w:b/>
          <w:sz w:val="24"/>
          <w:szCs w:val="24"/>
          <w:lang w:eastAsia="en-CA"/>
        </w:rPr>
      </w:pPr>
    </w:p>
    <w:p w14:paraId="2D0E3A61" w14:textId="77777777" w:rsidR="009400C5" w:rsidRPr="004A5580" w:rsidRDefault="009400C5" w:rsidP="009400C5">
      <w:pPr>
        <w:pStyle w:val="ListParagraph"/>
        <w:numPr>
          <w:ilvl w:val="0"/>
          <w:numId w:val="8"/>
        </w:numPr>
        <w:shd w:val="clear" w:color="auto" w:fill="FFFFFF"/>
        <w:ind w:left="284" w:hanging="295"/>
        <w:rPr>
          <w:ins w:id="58" w:author="Saheed Shofu" w:date="2021-03-29T22:27:00Z"/>
          <w:rFonts w:ascii="Times New Roman" w:eastAsia="Times New Roman" w:hAnsi="Times New Roman" w:cs="Times New Roman"/>
          <w:sz w:val="24"/>
          <w:szCs w:val="24"/>
          <w:lang w:eastAsia="en-CA"/>
        </w:rPr>
      </w:pPr>
      <w:ins w:id="59" w:author="Saheed Shofu" w:date="2021-03-29T22:27:00Z">
        <w:r w:rsidRPr="004A5580">
          <w:rPr>
            <w:rFonts w:ascii="Times New Roman" w:eastAsia="Times New Roman" w:hAnsi="Times New Roman" w:cs="Times New Roman"/>
            <w:sz w:val="24"/>
            <w:szCs w:val="24"/>
            <w:lang w:eastAsia="en-CA"/>
          </w:rPr>
          <w:t>Use the variable "</w:t>
        </w:r>
        <w:r w:rsidRPr="004A5580">
          <w:rPr>
            <w:rFonts w:ascii="Times New Roman" w:eastAsia="Times New Roman" w:hAnsi="Times New Roman" w:cs="Times New Roman"/>
            <w:b/>
            <w:sz w:val="24"/>
            <w:szCs w:val="24"/>
            <w:lang w:eastAsia="en-CA"/>
          </w:rPr>
          <w:t>Person age</w:t>
        </w:r>
        <w:r w:rsidRPr="004A5580">
          <w:rPr>
            <w:rFonts w:ascii="Times New Roman" w:eastAsia="Times New Roman" w:hAnsi="Times New Roman" w:cs="Times New Roman"/>
            <w:sz w:val="24"/>
            <w:szCs w:val="24"/>
            <w:lang w:eastAsia="en-CA"/>
          </w:rPr>
          <w:t>" to construct the confidence intervals for the estimate of population mean “</w:t>
        </w:r>
        <w:r w:rsidRPr="004A5580">
          <w:rPr>
            <w:rFonts w:ascii="Times New Roman" w:eastAsia="Times New Roman" w:hAnsi="Times New Roman" w:cs="Times New Roman"/>
            <w:b/>
            <w:sz w:val="24"/>
            <w:szCs w:val="24"/>
            <w:lang w:eastAsia="en-CA"/>
          </w:rPr>
          <w:t>Person age</w:t>
        </w:r>
        <w:r w:rsidRPr="004A5580">
          <w:rPr>
            <w:rFonts w:ascii="Times New Roman" w:eastAsia="Times New Roman" w:hAnsi="Times New Roman" w:cs="Times New Roman"/>
            <w:sz w:val="24"/>
            <w:szCs w:val="24"/>
            <w:lang w:eastAsia="en-CA"/>
          </w:rPr>
          <w:t>” involved in a collision on a “</w:t>
        </w:r>
        <w:r w:rsidRPr="004A5580">
          <w:rPr>
            <w:rFonts w:ascii="Times New Roman" w:eastAsia="Times New Roman" w:hAnsi="Times New Roman" w:cs="Times New Roman"/>
            <w:b/>
            <w:bCs/>
            <w:sz w:val="24"/>
            <w:szCs w:val="24"/>
            <w:lang w:eastAsia="en-CA"/>
          </w:rPr>
          <w:t>c</w:t>
        </w:r>
        <w:r w:rsidRPr="004A5580">
          <w:rPr>
            <w:rFonts w:ascii="Times New Roman" w:eastAsia="Times New Roman" w:hAnsi="Times New Roman" w:cs="Times New Roman"/>
            <w:b/>
            <w:sz w:val="24"/>
            <w:szCs w:val="24"/>
            <w:lang w:eastAsia="en-CA"/>
          </w:rPr>
          <w:t>loudy day”</w:t>
        </w:r>
        <w:r w:rsidRPr="004A5580">
          <w:rPr>
            <w:rFonts w:ascii="Times New Roman" w:eastAsia="Times New Roman" w:hAnsi="Times New Roman" w:cs="Times New Roman"/>
            <w:sz w:val="24"/>
            <w:szCs w:val="24"/>
            <w:lang w:eastAsia="en-CA"/>
          </w:rPr>
          <w:t xml:space="preserve"> (Code=2), at both 92% and 96% levels. Interpret your confidence intervals.</w:t>
        </w:r>
      </w:ins>
    </w:p>
    <w:p w14:paraId="15E272E9" w14:textId="77777777" w:rsidR="009400C5" w:rsidRPr="004A5580" w:rsidRDefault="009400C5" w:rsidP="009400C5">
      <w:pPr>
        <w:pStyle w:val="ListParagraph"/>
        <w:numPr>
          <w:ilvl w:val="0"/>
          <w:numId w:val="8"/>
        </w:numPr>
        <w:shd w:val="clear" w:color="auto" w:fill="FFFFFF"/>
        <w:spacing w:after="0" w:line="240" w:lineRule="auto"/>
        <w:ind w:left="284" w:hanging="295"/>
        <w:rPr>
          <w:ins w:id="60" w:author="Saheed Shofu" w:date="2021-03-29T22:27:00Z"/>
          <w:rFonts w:ascii="Times New Roman" w:eastAsia="Times New Roman" w:hAnsi="Times New Roman" w:cs="Times New Roman"/>
          <w:sz w:val="24"/>
          <w:szCs w:val="24"/>
          <w:lang w:eastAsia="en-CA"/>
        </w:rPr>
      </w:pPr>
      <w:ins w:id="61" w:author="Saheed Shofu" w:date="2021-03-29T22:27:00Z">
        <w:r w:rsidRPr="004A5580">
          <w:rPr>
            <w:rFonts w:ascii="Times New Roman" w:eastAsia="Times New Roman" w:hAnsi="Times New Roman" w:cs="Times New Roman"/>
            <w:sz w:val="24"/>
            <w:szCs w:val="24"/>
            <w:lang w:eastAsia="en-CA"/>
          </w:rPr>
          <w:t xml:space="preserve">Did you make any assumptions when constructing your confidence intervals? If yes, which assumptions; if not, why? </w:t>
        </w:r>
      </w:ins>
    </w:p>
    <w:p w14:paraId="2B5F0354" w14:textId="77777777" w:rsidR="009400C5" w:rsidRPr="004A5580" w:rsidRDefault="009400C5" w:rsidP="009400C5">
      <w:pPr>
        <w:pStyle w:val="ListParagraph"/>
        <w:numPr>
          <w:ilvl w:val="0"/>
          <w:numId w:val="8"/>
        </w:numPr>
        <w:shd w:val="clear" w:color="auto" w:fill="FFFFFF"/>
        <w:spacing w:after="0" w:line="240" w:lineRule="auto"/>
        <w:ind w:left="284" w:hanging="295"/>
        <w:rPr>
          <w:ins w:id="62" w:author="Saheed Shofu" w:date="2021-03-29T22:27:00Z"/>
          <w:rFonts w:ascii="Times New Roman" w:eastAsia="Times New Roman" w:hAnsi="Times New Roman" w:cs="Times New Roman"/>
          <w:sz w:val="24"/>
          <w:szCs w:val="24"/>
          <w:lang w:eastAsia="en-CA"/>
        </w:rPr>
      </w:pPr>
      <w:ins w:id="63" w:author="Saheed Shofu" w:date="2021-03-29T22:27:00Z">
        <w:r w:rsidRPr="004A5580">
          <w:rPr>
            <w:rFonts w:ascii="Times New Roman" w:eastAsia="Times New Roman" w:hAnsi="Times New Roman" w:cs="Times New Roman"/>
            <w:sz w:val="24"/>
            <w:szCs w:val="24"/>
            <w:lang w:eastAsia="en-CA"/>
          </w:rPr>
          <w:t>Based on your finding, is it warranted for insurance companies to charge drivers higher premiums based on their collision records? Explain.</w:t>
        </w:r>
      </w:ins>
    </w:p>
    <w:p w14:paraId="770F6735" w14:textId="77777777" w:rsidR="009400C5" w:rsidRPr="004A5580" w:rsidRDefault="009400C5" w:rsidP="009400C5">
      <w:pPr>
        <w:spacing w:after="0" w:line="240" w:lineRule="auto"/>
        <w:ind w:left="284" w:hanging="295"/>
        <w:rPr>
          <w:ins w:id="64" w:author="Saheed Shofu" w:date="2021-03-29T22:27:00Z"/>
          <w:rFonts w:ascii="Times New Roman" w:eastAsia="Times New Roman" w:hAnsi="Times New Roman" w:cs="Times New Roman"/>
          <w:sz w:val="24"/>
          <w:szCs w:val="24"/>
          <w:lang w:eastAsia="en-CA"/>
        </w:rPr>
      </w:pPr>
    </w:p>
    <w:p w14:paraId="24F75737" w14:textId="77777777" w:rsidR="009400C5" w:rsidRPr="004A5580" w:rsidRDefault="009400C5" w:rsidP="009400C5">
      <w:pPr>
        <w:pStyle w:val="ListParagraph"/>
        <w:rPr>
          <w:ins w:id="65" w:author="Saheed Shofu" w:date="2021-03-29T22:27:00Z"/>
          <w:rFonts w:ascii="Times New Roman" w:hAnsi="Times New Roman" w:cs="Times New Roman"/>
          <w:b/>
          <w:sz w:val="28"/>
          <w:szCs w:val="24"/>
        </w:rPr>
      </w:pPr>
      <w:ins w:id="66" w:author="Saheed Shofu" w:date="2021-03-29T22:27:00Z">
        <w:r w:rsidRPr="004A5580">
          <w:rPr>
            <w:rFonts w:ascii="Times New Roman" w:hAnsi="Times New Roman" w:cs="Times New Roman"/>
            <w:b/>
            <w:sz w:val="28"/>
            <w:szCs w:val="24"/>
          </w:rPr>
          <w:t>SPSS PROJECT HINTS: avoid these pitfalls</w:t>
        </w:r>
      </w:ins>
    </w:p>
    <w:p w14:paraId="3FD98F4E" w14:textId="77777777" w:rsidR="009400C5" w:rsidRPr="004A5580" w:rsidRDefault="009400C5" w:rsidP="009400C5">
      <w:pPr>
        <w:pStyle w:val="ListParagraph"/>
        <w:rPr>
          <w:ins w:id="67" w:author="Saheed Shofu" w:date="2021-03-29T22:27:00Z"/>
          <w:rFonts w:ascii="Times New Roman" w:hAnsi="Times New Roman" w:cs="Times New Roman"/>
          <w:sz w:val="24"/>
          <w:szCs w:val="24"/>
        </w:rPr>
      </w:pPr>
    </w:p>
    <w:p w14:paraId="185B7144" w14:textId="77777777" w:rsidR="009400C5" w:rsidRPr="004A5580" w:rsidRDefault="009400C5" w:rsidP="009400C5">
      <w:pPr>
        <w:pStyle w:val="ListParagraph"/>
        <w:numPr>
          <w:ilvl w:val="0"/>
          <w:numId w:val="6"/>
        </w:numPr>
        <w:rPr>
          <w:ins w:id="68" w:author="Saheed Shofu" w:date="2021-03-29T22:27:00Z"/>
          <w:rFonts w:ascii="Times New Roman" w:hAnsi="Times New Roman" w:cs="Times New Roman"/>
          <w:sz w:val="24"/>
          <w:szCs w:val="24"/>
        </w:rPr>
      </w:pPr>
      <w:ins w:id="69" w:author="Saheed Shofu" w:date="2021-03-29T22:27:00Z">
        <w:r w:rsidRPr="004A5580">
          <w:rPr>
            <w:rFonts w:ascii="Times New Roman" w:hAnsi="Times New Roman" w:cs="Times New Roman"/>
            <w:sz w:val="24"/>
            <w:szCs w:val="24"/>
          </w:rPr>
          <w:t>You misread the question.</w:t>
        </w:r>
      </w:ins>
    </w:p>
    <w:p w14:paraId="0714ED96" w14:textId="77777777" w:rsidR="009400C5" w:rsidRPr="004A5580" w:rsidRDefault="009400C5" w:rsidP="009400C5">
      <w:pPr>
        <w:pStyle w:val="ListParagraph"/>
        <w:numPr>
          <w:ilvl w:val="0"/>
          <w:numId w:val="6"/>
        </w:numPr>
        <w:rPr>
          <w:ins w:id="70" w:author="Saheed Shofu" w:date="2021-03-29T22:27:00Z"/>
          <w:rFonts w:ascii="Times New Roman" w:hAnsi="Times New Roman" w:cs="Times New Roman"/>
          <w:sz w:val="24"/>
          <w:szCs w:val="24"/>
        </w:rPr>
      </w:pPr>
      <w:ins w:id="71" w:author="Saheed Shofu" w:date="2021-03-29T22:27:00Z">
        <w:r w:rsidRPr="004A5580">
          <w:rPr>
            <w:rFonts w:ascii="Times New Roman" w:hAnsi="Times New Roman" w:cs="Times New Roman"/>
            <w:sz w:val="24"/>
            <w:szCs w:val="24"/>
          </w:rPr>
          <w:t xml:space="preserve">You used the wrong test (e.g., </w:t>
        </w:r>
        <w:r w:rsidRPr="004A5580">
          <w:rPr>
            <w:rFonts w:ascii="Times New Roman" w:hAnsi="Times New Roman" w:cs="Times New Roman"/>
            <w:bCs/>
            <w:sz w:val="24"/>
            <w:szCs w:val="24"/>
          </w:rPr>
          <w:t>Using a Z test instead of a t test).</w:t>
        </w:r>
      </w:ins>
    </w:p>
    <w:p w14:paraId="48EB4997" w14:textId="77777777" w:rsidR="009400C5" w:rsidRPr="004A5580" w:rsidRDefault="009400C5" w:rsidP="009400C5">
      <w:pPr>
        <w:pStyle w:val="ListParagraph"/>
        <w:numPr>
          <w:ilvl w:val="0"/>
          <w:numId w:val="6"/>
        </w:numPr>
        <w:rPr>
          <w:ins w:id="72" w:author="Saheed Shofu" w:date="2021-03-29T22:27:00Z"/>
          <w:rFonts w:ascii="Times New Roman" w:hAnsi="Times New Roman" w:cs="Times New Roman"/>
          <w:sz w:val="24"/>
          <w:szCs w:val="24"/>
        </w:rPr>
      </w:pPr>
      <w:ins w:id="73" w:author="Saheed Shofu" w:date="2021-03-29T22:27:00Z">
        <w:r w:rsidRPr="004A5580">
          <w:rPr>
            <w:rFonts w:ascii="Times New Roman" w:hAnsi="Times New Roman" w:cs="Times New Roman"/>
            <w:sz w:val="24"/>
            <w:szCs w:val="24"/>
          </w:rPr>
          <w:t xml:space="preserve">Your hypothesis was in the wrong direction (or </w:t>
        </w:r>
        <w:r w:rsidRPr="004A5580">
          <w:rPr>
            <w:rFonts w:ascii="Times New Roman" w:hAnsi="Times New Roman" w:cs="Times New Roman"/>
            <w:bCs/>
            <w:sz w:val="24"/>
            <w:szCs w:val="24"/>
          </w:rPr>
          <w:t>H</w:t>
        </w:r>
        <w:r w:rsidRPr="004A5580">
          <w:rPr>
            <w:rFonts w:ascii="Times New Roman" w:hAnsi="Times New Roman" w:cs="Times New Roman"/>
            <w:bCs/>
            <w:sz w:val="24"/>
            <w:szCs w:val="24"/>
            <w:vertAlign w:val="subscript"/>
          </w:rPr>
          <w:t>1</w:t>
        </w:r>
        <w:r w:rsidRPr="004A5580">
          <w:rPr>
            <w:rFonts w:ascii="Times New Roman" w:hAnsi="Times New Roman" w:cs="Times New Roman"/>
            <w:sz w:val="24"/>
            <w:szCs w:val="24"/>
          </w:rPr>
          <w:t> </w:t>
        </w:r>
        <w:r w:rsidRPr="004A5580">
          <w:rPr>
            <w:rFonts w:ascii="Times New Roman" w:hAnsi="Times New Roman" w:cs="Times New Roman"/>
            <w:bCs/>
            <w:sz w:val="24"/>
            <w:szCs w:val="24"/>
          </w:rPr>
          <w:t>has &gt; or &lt; instead of ≠).</w:t>
        </w:r>
      </w:ins>
    </w:p>
    <w:p w14:paraId="0573053E" w14:textId="77777777" w:rsidR="009400C5" w:rsidRPr="004A5580" w:rsidRDefault="009400C5" w:rsidP="009400C5">
      <w:pPr>
        <w:pStyle w:val="ListParagraph"/>
        <w:numPr>
          <w:ilvl w:val="0"/>
          <w:numId w:val="6"/>
        </w:numPr>
        <w:rPr>
          <w:ins w:id="74" w:author="Saheed Shofu" w:date="2021-03-29T22:27:00Z"/>
          <w:rFonts w:ascii="Times New Roman" w:hAnsi="Times New Roman" w:cs="Times New Roman"/>
          <w:sz w:val="24"/>
          <w:szCs w:val="24"/>
        </w:rPr>
      </w:pPr>
      <w:ins w:id="75" w:author="Saheed Shofu" w:date="2021-03-29T22:27:00Z">
        <w:r w:rsidRPr="004A5580">
          <w:rPr>
            <w:rFonts w:ascii="Times New Roman" w:hAnsi="Times New Roman" w:cs="Times New Roman"/>
            <w:sz w:val="24"/>
            <w:szCs w:val="24"/>
          </w:rPr>
          <w:t>The null hypothesis or the alternative hypothesis (or both) was wrong.</w:t>
        </w:r>
      </w:ins>
    </w:p>
    <w:p w14:paraId="289CD7C4" w14:textId="77777777" w:rsidR="009400C5" w:rsidRPr="004A5580" w:rsidRDefault="009400C5" w:rsidP="009400C5">
      <w:pPr>
        <w:pStyle w:val="ListParagraph"/>
        <w:numPr>
          <w:ilvl w:val="0"/>
          <w:numId w:val="6"/>
        </w:numPr>
        <w:rPr>
          <w:ins w:id="76" w:author="Saheed Shofu" w:date="2021-03-29T22:27:00Z"/>
          <w:rFonts w:ascii="Times New Roman" w:hAnsi="Times New Roman" w:cs="Times New Roman"/>
          <w:sz w:val="24"/>
          <w:szCs w:val="24"/>
        </w:rPr>
      </w:pPr>
      <w:ins w:id="77" w:author="Saheed Shofu" w:date="2021-03-29T22:27:00Z">
        <w:r w:rsidRPr="004A5580">
          <w:rPr>
            <w:rFonts w:ascii="Times New Roman" w:hAnsi="Times New Roman" w:cs="Times New Roman"/>
            <w:sz w:val="24"/>
            <w:szCs w:val="24"/>
          </w:rPr>
          <w:t>You came to a wrong conclusion.</w:t>
        </w:r>
      </w:ins>
    </w:p>
    <w:p w14:paraId="240E558B" w14:textId="77777777" w:rsidR="009400C5" w:rsidRPr="004A5580" w:rsidRDefault="009400C5" w:rsidP="009400C5">
      <w:pPr>
        <w:pStyle w:val="ListParagraph"/>
        <w:numPr>
          <w:ilvl w:val="0"/>
          <w:numId w:val="6"/>
        </w:numPr>
        <w:rPr>
          <w:ins w:id="78" w:author="Saheed Shofu" w:date="2021-03-29T22:27:00Z"/>
          <w:rFonts w:ascii="Times New Roman" w:hAnsi="Times New Roman" w:cs="Times New Roman"/>
          <w:sz w:val="24"/>
          <w:szCs w:val="24"/>
        </w:rPr>
      </w:pPr>
      <w:ins w:id="79" w:author="Saheed Shofu" w:date="2021-03-29T22:27:00Z">
        <w:r w:rsidRPr="004A5580">
          <w:rPr>
            <w:rFonts w:ascii="Times New Roman" w:hAnsi="Times New Roman" w:cs="Times New Roman"/>
            <w:sz w:val="24"/>
            <w:szCs w:val="24"/>
          </w:rPr>
          <w:t xml:space="preserve">You used the wrong data (or </w:t>
        </w:r>
        <w:r w:rsidRPr="004A5580">
          <w:rPr>
            <w:rFonts w:ascii="Times New Roman" w:hAnsi="Times New Roman" w:cs="Times New Roman"/>
            <w:bCs/>
            <w:sz w:val="24"/>
            <w:szCs w:val="24"/>
          </w:rPr>
          <w:t>Incorrect inputs)</w:t>
        </w:r>
        <w:r>
          <w:rPr>
            <w:rFonts w:ascii="Times New Roman" w:hAnsi="Times New Roman" w:cs="Times New Roman"/>
            <w:bCs/>
            <w:sz w:val="24"/>
            <w:szCs w:val="24"/>
          </w:rPr>
          <w:t>.</w:t>
        </w:r>
      </w:ins>
    </w:p>
    <w:p w14:paraId="54F47915" w14:textId="77777777" w:rsidR="009400C5" w:rsidRPr="004A5580" w:rsidRDefault="009400C5" w:rsidP="009400C5">
      <w:pPr>
        <w:pStyle w:val="ListParagraph"/>
        <w:numPr>
          <w:ilvl w:val="0"/>
          <w:numId w:val="6"/>
        </w:numPr>
        <w:rPr>
          <w:ins w:id="80" w:author="Saheed Shofu" w:date="2021-03-29T22:27:00Z"/>
          <w:rFonts w:ascii="Times New Roman" w:hAnsi="Times New Roman" w:cs="Times New Roman"/>
          <w:sz w:val="24"/>
          <w:szCs w:val="24"/>
        </w:rPr>
      </w:pPr>
      <w:ins w:id="81" w:author="Saheed Shofu" w:date="2021-03-29T22:27:00Z">
        <w:r w:rsidRPr="004A5580">
          <w:rPr>
            <w:rFonts w:ascii="Times New Roman" w:hAnsi="Times New Roman" w:cs="Times New Roman"/>
            <w:sz w:val="24"/>
          </w:rPr>
          <w:t>A hypothesis with a</w:t>
        </w:r>
        <w:r w:rsidRPr="004A5580">
          <w:rPr>
            <w:rFonts w:ascii="Times New Roman" w:hAnsi="Times New Roman" w:cs="Times New Roman"/>
            <w:bCs/>
            <w:sz w:val="28"/>
            <w:szCs w:val="24"/>
          </w:rPr>
          <w:t xml:space="preserve"> </w:t>
        </w:r>
        <w:r w:rsidRPr="004A5580">
          <w:rPr>
            <w:rFonts w:ascii="Times New Roman" w:hAnsi="Times New Roman" w:cs="Times New Roman"/>
            <w:bCs/>
            <w:sz w:val="24"/>
            <w:szCs w:val="24"/>
          </w:rPr>
          <w:t>μ or p or has the wrong one.</w:t>
        </w:r>
      </w:ins>
    </w:p>
    <w:p w14:paraId="41D5EE53" w14:textId="77777777" w:rsidR="009400C5" w:rsidRPr="004A5580" w:rsidRDefault="009400C5" w:rsidP="009400C5">
      <w:pPr>
        <w:pStyle w:val="ListParagraph"/>
        <w:numPr>
          <w:ilvl w:val="0"/>
          <w:numId w:val="6"/>
        </w:numPr>
        <w:rPr>
          <w:ins w:id="82" w:author="Saheed Shofu" w:date="2021-03-29T22:27:00Z"/>
          <w:rFonts w:ascii="Times New Roman" w:hAnsi="Times New Roman" w:cs="Times New Roman"/>
          <w:sz w:val="24"/>
          <w:szCs w:val="24"/>
        </w:rPr>
      </w:pPr>
      <w:ins w:id="83" w:author="Saheed Shofu" w:date="2021-03-29T22:27:00Z">
        <w:r w:rsidRPr="004A5580">
          <w:rPr>
            <w:rFonts w:ascii="Times New Roman" w:hAnsi="Times New Roman" w:cs="Times New Roman"/>
            <w:bCs/>
            <w:sz w:val="24"/>
            <w:szCs w:val="24"/>
          </w:rPr>
          <w:t>H</w:t>
        </w:r>
        <w:r w:rsidRPr="004A5580">
          <w:rPr>
            <w:rFonts w:ascii="Times New Roman" w:hAnsi="Times New Roman" w:cs="Times New Roman"/>
            <w:bCs/>
            <w:sz w:val="24"/>
            <w:szCs w:val="24"/>
            <w:vertAlign w:val="subscript"/>
          </w:rPr>
          <w:t xml:space="preserve">a  </w:t>
        </w:r>
        <w:r w:rsidRPr="004A5580">
          <w:rPr>
            <w:rFonts w:ascii="Times New Roman" w:hAnsi="Times New Roman" w:cs="Times New Roman"/>
            <w:bCs/>
            <w:sz w:val="24"/>
            <w:szCs w:val="24"/>
          </w:rPr>
          <w:t>contains one of {= ,≤ or ≥} OR  Ho contains one of {&gt;</w:t>
        </w:r>
        <w:r>
          <w:rPr>
            <w:rFonts w:ascii="Times New Roman" w:hAnsi="Times New Roman" w:cs="Times New Roman"/>
            <w:bCs/>
            <w:sz w:val="24"/>
            <w:szCs w:val="24"/>
          </w:rPr>
          <w:t xml:space="preserve"> </w:t>
        </w:r>
        <w:r w:rsidRPr="004A5580">
          <w:rPr>
            <w:rFonts w:ascii="Times New Roman" w:hAnsi="Times New Roman" w:cs="Times New Roman"/>
            <w:bCs/>
            <w:sz w:val="24"/>
            <w:szCs w:val="24"/>
          </w:rPr>
          <w:t>,</w:t>
        </w:r>
        <w:r>
          <w:rPr>
            <w:rFonts w:ascii="Times New Roman" w:hAnsi="Times New Roman" w:cs="Times New Roman"/>
            <w:bCs/>
            <w:sz w:val="24"/>
            <w:szCs w:val="24"/>
          </w:rPr>
          <w:t xml:space="preserve"> </w:t>
        </w:r>
        <w:r w:rsidRPr="004A5580">
          <w:rPr>
            <w:rFonts w:ascii="Times New Roman" w:hAnsi="Times New Roman" w:cs="Times New Roman"/>
            <w:bCs/>
            <w:sz w:val="24"/>
            <w:szCs w:val="24"/>
          </w:rPr>
          <w:t>&lt;</w:t>
        </w:r>
        <w:r>
          <w:rPr>
            <w:rFonts w:ascii="Times New Roman" w:hAnsi="Times New Roman" w:cs="Times New Roman"/>
            <w:bCs/>
            <w:sz w:val="24"/>
            <w:szCs w:val="24"/>
          </w:rPr>
          <w:t xml:space="preserve"> </w:t>
        </w:r>
        <w:r w:rsidRPr="004A5580">
          <w:rPr>
            <w:rFonts w:ascii="Times New Roman" w:hAnsi="Times New Roman" w:cs="Times New Roman"/>
            <w:bCs/>
            <w:sz w:val="24"/>
            <w:szCs w:val="24"/>
          </w:rPr>
          <w:t>,</w:t>
        </w:r>
        <w:r>
          <w:rPr>
            <w:rFonts w:ascii="Times New Roman" w:hAnsi="Times New Roman" w:cs="Times New Roman"/>
            <w:bCs/>
            <w:sz w:val="24"/>
            <w:szCs w:val="24"/>
          </w:rPr>
          <w:t xml:space="preserve"> </w:t>
        </w:r>
        <w:r w:rsidRPr="004A5580">
          <w:rPr>
            <w:rFonts w:ascii="Times New Roman" w:hAnsi="Times New Roman" w:cs="Times New Roman"/>
            <w:bCs/>
            <w:sz w:val="24"/>
            <w:szCs w:val="24"/>
          </w:rPr>
          <w:t>or</w:t>
        </w:r>
        <w:r>
          <w:rPr>
            <w:rFonts w:ascii="Times New Roman" w:hAnsi="Times New Roman" w:cs="Times New Roman"/>
            <w:bCs/>
            <w:sz w:val="24"/>
            <w:szCs w:val="24"/>
          </w:rPr>
          <w:t xml:space="preserve"> </w:t>
        </w:r>
        <w:r w:rsidRPr="004A5580">
          <w:rPr>
            <w:rFonts w:ascii="Times New Roman" w:hAnsi="Times New Roman" w:cs="Times New Roman"/>
            <w:bCs/>
            <w:sz w:val="24"/>
            <w:szCs w:val="24"/>
          </w:rPr>
          <w:t xml:space="preserve"> ≠}.</w:t>
        </w:r>
      </w:ins>
    </w:p>
    <w:p w14:paraId="4724BBDF" w14:textId="77777777" w:rsidR="009400C5" w:rsidRPr="004A5580" w:rsidRDefault="009400C5" w:rsidP="009400C5">
      <w:pPr>
        <w:pStyle w:val="ListParagraph"/>
        <w:numPr>
          <w:ilvl w:val="0"/>
          <w:numId w:val="6"/>
        </w:numPr>
        <w:rPr>
          <w:ins w:id="84" w:author="Saheed Shofu" w:date="2021-03-29T22:27:00Z"/>
          <w:rFonts w:ascii="Times New Roman" w:hAnsi="Times New Roman" w:cs="Times New Roman"/>
          <w:sz w:val="24"/>
          <w:szCs w:val="24"/>
        </w:rPr>
      </w:pPr>
      <w:ins w:id="85" w:author="Saheed Shofu" w:date="2021-03-29T22:27:00Z">
        <w:r w:rsidRPr="004A5580">
          <w:rPr>
            <w:rFonts w:ascii="Times New Roman" w:hAnsi="Times New Roman" w:cs="Times New Roman"/>
            <w:bCs/>
            <w:sz w:val="24"/>
            <w:szCs w:val="24"/>
          </w:rPr>
          <w:t>You used sample statistics in your hypotheses.</w:t>
        </w:r>
      </w:ins>
    </w:p>
    <w:p w14:paraId="67482C0E" w14:textId="77777777" w:rsidR="009400C5" w:rsidRPr="004A5580" w:rsidRDefault="009400C5" w:rsidP="009400C5">
      <w:pPr>
        <w:pStyle w:val="ListParagraph"/>
        <w:numPr>
          <w:ilvl w:val="0"/>
          <w:numId w:val="6"/>
        </w:numPr>
        <w:rPr>
          <w:ins w:id="86" w:author="Saheed Shofu" w:date="2021-03-29T22:27:00Z"/>
          <w:rFonts w:ascii="Times New Roman" w:hAnsi="Times New Roman" w:cs="Times New Roman"/>
          <w:sz w:val="24"/>
          <w:szCs w:val="24"/>
        </w:rPr>
      </w:pPr>
      <w:ins w:id="87" w:author="Saheed Shofu" w:date="2021-03-29T22:27:00Z">
        <w:r w:rsidRPr="004A5580">
          <w:rPr>
            <w:rFonts w:ascii="Times New Roman" w:hAnsi="Times New Roman" w:cs="Times New Roman"/>
            <w:bCs/>
            <w:sz w:val="24"/>
            <w:szCs w:val="24"/>
          </w:rPr>
          <w:t>Failed to check the requirements to use a test</w:t>
        </w:r>
      </w:ins>
    </w:p>
    <w:p w14:paraId="56CF1151" w14:textId="77777777" w:rsidR="009400C5" w:rsidRPr="004A5580" w:rsidRDefault="009400C5" w:rsidP="009400C5">
      <w:pPr>
        <w:pStyle w:val="ListParagraph"/>
        <w:numPr>
          <w:ilvl w:val="0"/>
          <w:numId w:val="6"/>
        </w:numPr>
        <w:rPr>
          <w:ins w:id="88" w:author="Saheed Shofu" w:date="2021-03-29T22:27:00Z"/>
          <w:rFonts w:ascii="Times New Roman" w:hAnsi="Times New Roman" w:cs="Times New Roman"/>
          <w:sz w:val="24"/>
          <w:szCs w:val="24"/>
        </w:rPr>
      </w:pPr>
      <w:ins w:id="89" w:author="Saheed Shofu" w:date="2021-03-29T22:27:00Z">
        <w:r w:rsidRPr="004A5580">
          <w:rPr>
            <w:rFonts w:ascii="Times New Roman" w:hAnsi="Times New Roman" w:cs="Times New Roman"/>
            <w:bCs/>
            <w:sz w:val="24"/>
            <w:szCs w:val="24"/>
          </w:rPr>
          <w:t>Misread p-values or comparison of p to α is wrong.</w:t>
        </w:r>
      </w:ins>
    </w:p>
    <w:p w14:paraId="60D83068" w14:textId="77777777" w:rsidR="009400C5" w:rsidRPr="004A5580" w:rsidRDefault="009400C5" w:rsidP="009400C5">
      <w:pPr>
        <w:pStyle w:val="ListParagraph"/>
        <w:numPr>
          <w:ilvl w:val="0"/>
          <w:numId w:val="6"/>
        </w:numPr>
        <w:rPr>
          <w:ins w:id="90" w:author="Saheed Shofu" w:date="2021-03-29T22:27:00Z"/>
          <w:rFonts w:ascii="Times New Roman" w:hAnsi="Times New Roman" w:cs="Times New Roman"/>
          <w:sz w:val="24"/>
          <w:szCs w:val="24"/>
        </w:rPr>
      </w:pPr>
      <w:ins w:id="91" w:author="Saheed Shofu" w:date="2021-03-29T22:27:00Z">
        <w:r w:rsidRPr="004A5580">
          <w:rPr>
            <w:rFonts w:ascii="Times New Roman" w:hAnsi="Times New Roman" w:cs="Times New Roman"/>
            <w:bCs/>
            <w:sz w:val="24"/>
            <w:szCs w:val="24"/>
          </w:rPr>
          <w:t>Reaching a wrong conclusion, i.e., rejecting H0, when p &gt; α.</w:t>
        </w:r>
      </w:ins>
    </w:p>
    <w:p w14:paraId="60C5F9C5" w14:textId="77777777" w:rsidR="009400C5" w:rsidRPr="004A5580" w:rsidRDefault="009400C5" w:rsidP="009400C5">
      <w:pPr>
        <w:pStyle w:val="ListParagraph"/>
        <w:numPr>
          <w:ilvl w:val="0"/>
          <w:numId w:val="6"/>
        </w:numPr>
        <w:rPr>
          <w:ins w:id="92" w:author="Saheed Shofu" w:date="2021-03-29T22:27:00Z"/>
          <w:rFonts w:ascii="Times New Roman" w:hAnsi="Times New Roman" w:cs="Times New Roman"/>
          <w:sz w:val="24"/>
          <w:szCs w:val="24"/>
        </w:rPr>
      </w:pPr>
      <w:ins w:id="93" w:author="Saheed Shofu" w:date="2021-03-29T22:27:00Z">
        <w:r w:rsidRPr="004A5580">
          <w:rPr>
            <w:rFonts w:ascii="Times New Roman" w:hAnsi="Times New Roman" w:cs="Times New Roman"/>
            <w:sz w:val="24"/>
            <w:szCs w:val="24"/>
          </w:rPr>
          <w:t>There is no statistical decision (or a wrong one).</w:t>
        </w:r>
      </w:ins>
    </w:p>
    <w:p w14:paraId="260BDB4D" w14:textId="77777777" w:rsidR="009400C5" w:rsidRPr="004A5580" w:rsidRDefault="009400C5" w:rsidP="009400C5">
      <w:pPr>
        <w:pStyle w:val="ListParagraph"/>
        <w:numPr>
          <w:ilvl w:val="0"/>
          <w:numId w:val="6"/>
        </w:numPr>
        <w:rPr>
          <w:ins w:id="94" w:author="Saheed Shofu" w:date="2021-03-29T22:27:00Z"/>
          <w:rFonts w:ascii="Times New Roman" w:hAnsi="Times New Roman" w:cs="Times New Roman"/>
          <w:sz w:val="24"/>
          <w:szCs w:val="24"/>
        </w:rPr>
      </w:pPr>
      <w:ins w:id="95" w:author="Saheed Shofu" w:date="2021-03-29T22:27:00Z">
        <w:r w:rsidRPr="004A5580">
          <w:rPr>
            <w:rFonts w:ascii="Times New Roman" w:hAnsi="Times New Roman" w:cs="Times New Roman"/>
            <w:sz w:val="24"/>
            <w:szCs w:val="24"/>
          </w:rPr>
          <w:t>There is no managerial conclusion (or a bad one).</w:t>
        </w:r>
      </w:ins>
    </w:p>
    <w:p w14:paraId="2FE8DF8E" w14:textId="77777777" w:rsidR="009400C5" w:rsidRPr="004A5580" w:rsidRDefault="009400C5" w:rsidP="009400C5">
      <w:pPr>
        <w:pStyle w:val="ListParagraph"/>
        <w:numPr>
          <w:ilvl w:val="0"/>
          <w:numId w:val="6"/>
        </w:numPr>
        <w:rPr>
          <w:ins w:id="96" w:author="Saheed Shofu" w:date="2021-03-29T22:27:00Z"/>
          <w:rFonts w:ascii="Times New Roman" w:hAnsi="Times New Roman" w:cs="Times New Roman"/>
          <w:sz w:val="24"/>
          <w:szCs w:val="24"/>
        </w:rPr>
      </w:pPr>
      <w:ins w:id="97" w:author="Saheed Shofu" w:date="2021-03-29T22:27:00Z">
        <w:r w:rsidRPr="004A5580">
          <w:rPr>
            <w:rFonts w:ascii="Times New Roman" w:hAnsi="Times New Roman" w:cs="Times New Roman"/>
            <w:sz w:val="24"/>
            <w:szCs w:val="24"/>
          </w:rPr>
          <w:t>The test is a one-sided test (not 2-sided).</w:t>
        </w:r>
      </w:ins>
    </w:p>
    <w:p w14:paraId="13D52879" w14:textId="77777777" w:rsidR="009400C5" w:rsidRPr="004A5580" w:rsidRDefault="009400C5" w:rsidP="009400C5">
      <w:pPr>
        <w:pStyle w:val="ListParagraph"/>
        <w:numPr>
          <w:ilvl w:val="0"/>
          <w:numId w:val="6"/>
        </w:numPr>
        <w:rPr>
          <w:ins w:id="98" w:author="Saheed Shofu" w:date="2021-03-29T22:27:00Z"/>
          <w:rFonts w:ascii="Times New Roman" w:hAnsi="Times New Roman" w:cs="Times New Roman"/>
          <w:sz w:val="24"/>
          <w:szCs w:val="24"/>
        </w:rPr>
      </w:pPr>
      <w:ins w:id="99" w:author="Saheed Shofu" w:date="2021-03-29T22:27:00Z">
        <w:r w:rsidRPr="004A5580">
          <w:rPr>
            <w:rFonts w:ascii="Times New Roman" w:hAnsi="Times New Roman" w:cs="Times New Roman"/>
            <w:sz w:val="24"/>
            <w:szCs w:val="24"/>
          </w:rPr>
          <w:t>Not taking ½ of the Sig value from SPSS for a 1-sided test.</w:t>
        </w:r>
      </w:ins>
    </w:p>
    <w:p w14:paraId="737E7448" w14:textId="77777777" w:rsidR="009400C5" w:rsidRPr="004A5580" w:rsidRDefault="009400C5" w:rsidP="009400C5">
      <w:pPr>
        <w:pStyle w:val="ListParagraph"/>
        <w:numPr>
          <w:ilvl w:val="0"/>
          <w:numId w:val="6"/>
        </w:numPr>
        <w:rPr>
          <w:ins w:id="100" w:author="Saheed Shofu" w:date="2021-03-29T22:27:00Z"/>
          <w:rFonts w:ascii="Times New Roman" w:hAnsi="Times New Roman" w:cs="Times New Roman"/>
          <w:sz w:val="24"/>
          <w:szCs w:val="24"/>
        </w:rPr>
      </w:pPr>
      <w:ins w:id="101" w:author="Saheed Shofu" w:date="2021-03-29T22:27:00Z">
        <w:r w:rsidRPr="004A5580">
          <w:rPr>
            <w:rFonts w:ascii="Times New Roman" w:hAnsi="Times New Roman" w:cs="Times New Roman"/>
            <w:sz w:val="24"/>
            <w:szCs w:val="24"/>
          </w:rPr>
          <w:t>You failed to state the problem and/or define the variables.</w:t>
        </w:r>
      </w:ins>
    </w:p>
    <w:p w14:paraId="553FF58D" w14:textId="77777777" w:rsidR="009400C5" w:rsidRPr="004A5580" w:rsidRDefault="009400C5" w:rsidP="009400C5">
      <w:pPr>
        <w:pStyle w:val="ListParagraph"/>
        <w:numPr>
          <w:ilvl w:val="0"/>
          <w:numId w:val="6"/>
        </w:numPr>
        <w:rPr>
          <w:ins w:id="102" w:author="Saheed Shofu" w:date="2021-03-29T22:27:00Z"/>
          <w:rFonts w:ascii="Times New Roman" w:hAnsi="Times New Roman" w:cs="Times New Roman"/>
          <w:sz w:val="24"/>
          <w:szCs w:val="24"/>
        </w:rPr>
      </w:pPr>
      <w:ins w:id="103" w:author="Saheed Shofu" w:date="2021-03-29T22:27:00Z">
        <w:r w:rsidRPr="004A5580">
          <w:rPr>
            <w:rFonts w:ascii="Times New Roman" w:hAnsi="Times New Roman" w:cs="Times New Roman"/>
            <w:sz w:val="24"/>
            <w:szCs w:val="24"/>
          </w:rPr>
          <w:t>A printout of your DATA SET IS MISSING! It had to be included!</w:t>
        </w:r>
      </w:ins>
    </w:p>
    <w:p w14:paraId="11BC04C2" w14:textId="77777777" w:rsidR="009400C5" w:rsidRPr="004A5580" w:rsidRDefault="009400C5" w:rsidP="009400C5">
      <w:pPr>
        <w:pStyle w:val="ListParagraph"/>
        <w:numPr>
          <w:ilvl w:val="0"/>
          <w:numId w:val="6"/>
        </w:numPr>
        <w:rPr>
          <w:ins w:id="104" w:author="Saheed Shofu" w:date="2021-03-29T22:27:00Z"/>
          <w:rFonts w:ascii="Times New Roman" w:hAnsi="Times New Roman" w:cs="Times New Roman"/>
          <w:sz w:val="24"/>
          <w:szCs w:val="24"/>
        </w:rPr>
      </w:pPr>
      <w:ins w:id="105" w:author="Saheed Shofu" w:date="2021-03-29T22:27:00Z">
        <w:r w:rsidRPr="004A5580">
          <w:rPr>
            <w:rFonts w:ascii="Times New Roman" w:hAnsi="Times New Roman" w:cs="Times New Roman"/>
            <w:sz w:val="24"/>
            <w:szCs w:val="24"/>
          </w:rPr>
          <w:lastRenderedPageBreak/>
          <w:t>Missing LEVENE TEST of homogeneity.</w:t>
        </w:r>
      </w:ins>
    </w:p>
    <w:p w14:paraId="750F347B" w14:textId="77777777" w:rsidR="009400C5" w:rsidRPr="004A5580" w:rsidRDefault="009400C5" w:rsidP="009400C5">
      <w:pPr>
        <w:pStyle w:val="ListParagraph"/>
        <w:numPr>
          <w:ilvl w:val="0"/>
          <w:numId w:val="6"/>
        </w:numPr>
        <w:rPr>
          <w:ins w:id="106" w:author="Saheed Shofu" w:date="2021-03-29T22:27:00Z"/>
          <w:rFonts w:ascii="Times New Roman" w:hAnsi="Times New Roman" w:cs="Times New Roman"/>
          <w:sz w:val="24"/>
          <w:szCs w:val="24"/>
        </w:rPr>
      </w:pPr>
      <w:ins w:id="107" w:author="Saheed Shofu" w:date="2021-03-29T22:27:00Z">
        <w:r w:rsidRPr="004A5580">
          <w:rPr>
            <w:rFonts w:ascii="Times New Roman" w:hAnsi="Times New Roman" w:cs="Times New Roman"/>
            <w:sz w:val="24"/>
            <w:szCs w:val="24"/>
          </w:rPr>
          <w:t xml:space="preserve">Forget to discuss or check for normality. </w:t>
        </w:r>
      </w:ins>
    </w:p>
    <w:p w14:paraId="340CA930" w14:textId="77777777" w:rsidR="009400C5" w:rsidRPr="004A5580" w:rsidRDefault="009400C5" w:rsidP="009400C5">
      <w:pPr>
        <w:pStyle w:val="ListParagraph"/>
        <w:ind w:left="360"/>
        <w:rPr>
          <w:rFonts w:ascii="Times New Roman" w:hAnsi="Times New Roman" w:cs="Times New Roman"/>
          <w:bCs/>
          <w:sz w:val="24"/>
          <w:szCs w:val="24"/>
        </w:rPr>
        <w:pPrChange w:id="108" w:author="Saheed Shofu" w:date="2021-03-29T22:27:00Z">
          <w:pPr>
            <w:pStyle w:val="ListParagraph"/>
            <w:numPr>
              <w:numId w:val="14"/>
            </w:numPr>
            <w:ind w:left="360" w:hanging="360"/>
          </w:pPr>
        </w:pPrChange>
      </w:pPr>
    </w:p>
    <w:p w14:paraId="0612D3CF" w14:textId="70B9DD25" w:rsidR="00E12657" w:rsidRPr="004A5580" w:rsidDel="00994D8A" w:rsidRDefault="00E02187" w:rsidP="00E02187">
      <w:pPr>
        <w:pStyle w:val="ListParagraph"/>
        <w:numPr>
          <w:ilvl w:val="0"/>
          <w:numId w:val="14"/>
        </w:numPr>
        <w:rPr>
          <w:del w:id="109" w:author="Saheed Shofu" w:date="2021-03-27T16:12:00Z"/>
          <w:rFonts w:ascii="Times New Roman" w:hAnsi="Times New Roman" w:cs="Times New Roman"/>
          <w:bCs/>
          <w:sz w:val="24"/>
          <w:szCs w:val="24"/>
        </w:rPr>
      </w:pPr>
      <w:del w:id="110" w:author="Saheed Shofu" w:date="2021-03-27T16:12:00Z">
        <w:r w:rsidRPr="004A5580" w:rsidDel="00994D8A">
          <w:rPr>
            <w:rFonts w:ascii="Times New Roman" w:hAnsi="Times New Roman" w:cs="Times New Roman"/>
            <w:sz w:val="24"/>
            <w:szCs w:val="24"/>
          </w:rPr>
          <w:delText>If your name is not in the final report, you must email all the members in your group and to the professor with proof of participation.</w:delText>
        </w:r>
      </w:del>
    </w:p>
    <w:p w14:paraId="4C867765" w14:textId="4B72640E" w:rsidR="00156F0A" w:rsidRPr="004A5580" w:rsidDel="00994D8A" w:rsidRDefault="00156F0A" w:rsidP="00850CCD">
      <w:pPr>
        <w:pStyle w:val="ListParagraph"/>
        <w:numPr>
          <w:ilvl w:val="0"/>
          <w:numId w:val="14"/>
        </w:numPr>
        <w:rPr>
          <w:del w:id="111" w:author="Saheed Shofu" w:date="2021-03-27T16:12:00Z"/>
          <w:rFonts w:ascii="Times New Roman" w:hAnsi="Times New Roman" w:cs="Times New Roman"/>
          <w:bCs/>
          <w:sz w:val="24"/>
          <w:szCs w:val="24"/>
        </w:rPr>
      </w:pPr>
      <w:del w:id="112" w:author="Saheed Shofu" w:date="2021-03-27T16:12:00Z">
        <w:r w:rsidRPr="004A5580" w:rsidDel="00994D8A">
          <w:rPr>
            <w:rFonts w:ascii="Times New Roman" w:hAnsi="Times New Roman" w:cs="Times New Roman"/>
            <w:bCs/>
            <w:sz w:val="24"/>
            <w:szCs w:val="24"/>
          </w:rPr>
          <w:delText>The latest date to form groups is 2 weeks before the submission date. After this date, your professor will not be able to form new groups.</w:delText>
        </w:r>
      </w:del>
    </w:p>
    <w:p w14:paraId="32E17FBB" w14:textId="77EEA235" w:rsidR="006B26E5" w:rsidRPr="004A5580" w:rsidDel="00994D8A" w:rsidRDefault="006B26E5" w:rsidP="006B26E5">
      <w:pPr>
        <w:rPr>
          <w:del w:id="113" w:author="Saheed Shofu" w:date="2021-03-27T16:12:00Z"/>
          <w:rFonts w:ascii="Times New Roman" w:hAnsi="Times New Roman" w:cs="Times New Roman"/>
          <w:bCs/>
          <w:sz w:val="24"/>
          <w:szCs w:val="24"/>
        </w:rPr>
      </w:pPr>
      <w:del w:id="114" w:author="Saheed Shofu" w:date="2021-03-27T16:12:00Z">
        <w:r w:rsidRPr="004A5580" w:rsidDel="00994D8A">
          <w:rPr>
            <w:rFonts w:ascii="Times New Roman" w:hAnsi="Times New Roman" w:cs="Times New Roman"/>
            <w:bCs/>
            <w:sz w:val="24"/>
            <w:szCs w:val="24"/>
          </w:rPr>
          <w:delText>7.</w:delText>
        </w:r>
        <w:r w:rsidR="00065AB5" w:rsidRPr="004A5580" w:rsidDel="00994D8A">
          <w:rPr>
            <w:rFonts w:ascii="Times New Roman" w:hAnsi="Times New Roman" w:cs="Times New Roman"/>
            <w:bCs/>
            <w:sz w:val="24"/>
            <w:szCs w:val="24"/>
          </w:rPr>
          <w:delText xml:space="preserve"> Refer to the group work ethics guidelines posted on D2L and course outline.</w:delText>
        </w:r>
      </w:del>
    </w:p>
    <w:p w14:paraId="3F9AEDD2" w14:textId="35A2653F" w:rsidR="009400C5" w:rsidRPr="004A5580" w:rsidRDefault="00FD62DC" w:rsidP="00156F0A">
      <w:pPr>
        <w:rPr>
          <w:rFonts w:ascii="Times New Roman" w:hAnsi="Times New Roman" w:cs="Times New Roman"/>
          <w:b/>
          <w:bCs/>
          <w:sz w:val="32"/>
          <w:szCs w:val="24"/>
        </w:rPr>
      </w:pPr>
      <w:r w:rsidRPr="004A5580">
        <w:rPr>
          <w:rFonts w:ascii="Times New Roman" w:hAnsi="Times New Roman" w:cs="Times New Roman"/>
          <w:b/>
          <w:bCs/>
          <w:sz w:val="32"/>
          <w:szCs w:val="24"/>
        </w:rPr>
        <w:br w:type="page"/>
      </w:r>
      <w:del w:id="115" w:author="Saheed Shofu" w:date="2021-03-27T16:12:00Z">
        <w:r w:rsidR="00156F0A" w:rsidRPr="004A5580" w:rsidDel="00994D8A">
          <w:rPr>
            <w:rFonts w:ascii="Times New Roman" w:hAnsi="Times New Roman" w:cs="Times New Roman"/>
            <w:b/>
            <w:bCs/>
            <w:sz w:val="32"/>
            <w:szCs w:val="24"/>
          </w:rPr>
          <w:delText xml:space="preserve">6. </w:delText>
        </w:r>
      </w:del>
    </w:p>
    <w:p w14:paraId="1C581611" w14:textId="20332C1B" w:rsidR="007B56DD" w:rsidRPr="004A5580" w:rsidDel="00994D8A" w:rsidRDefault="003A6538" w:rsidP="007B56DD">
      <w:pPr>
        <w:rPr>
          <w:del w:id="116" w:author="Saheed Shofu" w:date="2021-03-27T16:13:00Z"/>
          <w:rFonts w:ascii="Times New Roman" w:hAnsi="Times New Roman" w:cs="Times New Roman"/>
          <w:b/>
          <w:bCs/>
          <w:sz w:val="32"/>
          <w:szCs w:val="24"/>
        </w:rPr>
      </w:pPr>
      <w:del w:id="117" w:author="Saheed Shofu" w:date="2021-03-27T16:13:00Z">
        <w:r w:rsidRPr="004A5580" w:rsidDel="00994D8A">
          <w:rPr>
            <w:rFonts w:ascii="Times New Roman" w:hAnsi="Times New Roman" w:cs="Times New Roman"/>
            <w:b/>
            <w:bCs/>
            <w:sz w:val="32"/>
            <w:szCs w:val="24"/>
          </w:rPr>
          <w:lastRenderedPageBreak/>
          <w:delText xml:space="preserve">THERE ARE </w:delText>
        </w:r>
        <w:r w:rsidR="007B56DD" w:rsidRPr="004A5580" w:rsidDel="00994D8A">
          <w:rPr>
            <w:rFonts w:ascii="Times New Roman" w:hAnsi="Times New Roman" w:cs="Times New Roman"/>
            <w:b/>
            <w:bCs/>
            <w:sz w:val="32"/>
            <w:szCs w:val="24"/>
          </w:rPr>
          <w:delText>6</w:delText>
        </w:r>
        <w:r w:rsidRPr="004A5580" w:rsidDel="00994D8A">
          <w:rPr>
            <w:rFonts w:ascii="Times New Roman" w:hAnsi="Times New Roman" w:cs="Times New Roman"/>
            <w:b/>
            <w:bCs/>
            <w:sz w:val="32"/>
            <w:szCs w:val="24"/>
          </w:rPr>
          <w:delText xml:space="preserve"> QUESTIONS in this project. The following table shows the naming convention for the data set </w:delText>
        </w:r>
        <w:r w:rsidR="00841EA2" w:rsidRPr="004A5580" w:rsidDel="00994D8A">
          <w:rPr>
            <w:rFonts w:ascii="Times New Roman" w:hAnsi="Times New Roman" w:cs="Times New Roman"/>
            <w:b/>
            <w:bCs/>
            <w:sz w:val="32"/>
            <w:szCs w:val="24"/>
          </w:rPr>
          <w:delText>of</w:delText>
        </w:r>
        <w:r w:rsidRPr="004A5580" w:rsidDel="00994D8A">
          <w:rPr>
            <w:rFonts w:ascii="Times New Roman" w:hAnsi="Times New Roman" w:cs="Times New Roman"/>
            <w:b/>
            <w:bCs/>
            <w:sz w:val="32"/>
            <w:szCs w:val="24"/>
          </w:rPr>
          <w:delText xml:space="preserve"> each group.</w:delText>
        </w:r>
        <w:r w:rsidR="004C53A4" w:rsidRPr="004A5580" w:rsidDel="00994D8A">
          <w:rPr>
            <w:rFonts w:ascii="Times New Roman" w:hAnsi="Times New Roman" w:cs="Times New Roman"/>
            <w:b/>
            <w:bCs/>
            <w:sz w:val="32"/>
            <w:szCs w:val="24"/>
          </w:rPr>
          <w:delText xml:space="preserve"> </w:delText>
        </w:r>
        <w:r w:rsidR="007B56DD" w:rsidRPr="004A5580" w:rsidDel="00994D8A">
          <w:rPr>
            <w:rFonts w:ascii="Times New Roman" w:hAnsi="Times New Roman" w:cs="Times New Roman"/>
            <w:b/>
            <w:bCs/>
            <w:sz w:val="32"/>
            <w:szCs w:val="24"/>
          </w:rPr>
          <w:delText xml:space="preserve">Please state the name </w:delText>
        </w:r>
        <w:r w:rsidR="00841EA2" w:rsidRPr="004A5580" w:rsidDel="00994D8A">
          <w:rPr>
            <w:rFonts w:ascii="Times New Roman" w:hAnsi="Times New Roman" w:cs="Times New Roman"/>
            <w:b/>
            <w:bCs/>
            <w:sz w:val="32"/>
            <w:szCs w:val="24"/>
          </w:rPr>
          <w:delText xml:space="preserve">of the data set </w:delText>
        </w:r>
        <w:r w:rsidR="007B56DD" w:rsidRPr="004A5580" w:rsidDel="00994D8A">
          <w:rPr>
            <w:rFonts w:ascii="Times New Roman" w:hAnsi="Times New Roman" w:cs="Times New Roman"/>
            <w:b/>
            <w:bCs/>
            <w:sz w:val="32"/>
            <w:szCs w:val="24"/>
          </w:rPr>
          <w:delText xml:space="preserve">on </w:delText>
        </w:r>
        <w:r w:rsidR="00065AB5" w:rsidRPr="004A5580" w:rsidDel="00994D8A">
          <w:rPr>
            <w:rFonts w:ascii="Times New Roman" w:hAnsi="Times New Roman" w:cs="Times New Roman"/>
            <w:b/>
            <w:bCs/>
            <w:sz w:val="32"/>
            <w:szCs w:val="24"/>
          </w:rPr>
          <w:delText xml:space="preserve">the cover page of </w:delText>
        </w:r>
        <w:r w:rsidR="007B56DD" w:rsidRPr="004A5580" w:rsidDel="00994D8A">
          <w:rPr>
            <w:rFonts w:ascii="Times New Roman" w:hAnsi="Times New Roman" w:cs="Times New Roman"/>
            <w:b/>
            <w:bCs/>
            <w:sz w:val="32"/>
            <w:szCs w:val="24"/>
          </w:rPr>
          <w:delText>your project.</w:delText>
        </w:r>
      </w:del>
    </w:p>
    <w:p w14:paraId="7A5343B8" w14:textId="662FBDFB" w:rsidR="003A6538" w:rsidRPr="004A5580" w:rsidDel="00994D8A" w:rsidRDefault="003A6538" w:rsidP="003A6538">
      <w:pPr>
        <w:rPr>
          <w:del w:id="118" w:author="Saheed Shofu" w:date="2021-03-27T16:13:00Z"/>
          <w:rFonts w:ascii="Times New Roman" w:hAnsi="Times New Roman" w:cs="Times New Roman"/>
          <w:b/>
          <w:bCs/>
          <w:sz w:val="32"/>
          <w:szCs w:val="24"/>
        </w:rPr>
      </w:pPr>
    </w:p>
    <w:tbl>
      <w:tblPr>
        <w:tblStyle w:val="TableGrid"/>
        <w:tblpPr w:leftFromText="180" w:rightFromText="180" w:vertAnchor="text" w:horzAnchor="margin" w:tblpXSpec="center" w:tblpY="250"/>
        <w:tblW w:w="0" w:type="auto"/>
        <w:tblLook w:val="04A0" w:firstRow="1" w:lastRow="0" w:firstColumn="1" w:lastColumn="0" w:noHBand="0" w:noVBand="1"/>
      </w:tblPr>
      <w:tblGrid>
        <w:gridCol w:w="1809"/>
        <w:gridCol w:w="3544"/>
      </w:tblGrid>
      <w:tr w:rsidR="004A5580" w:rsidRPr="004A5580" w:rsidDel="00994D8A" w14:paraId="7C94C136" w14:textId="5F533353" w:rsidTr="00AB0CB8">
        <w:trPr>
          <w:del w:id="119" w:author="Saheed Shofu" w:date="2021-03-27T16:13:00Z"/>
        </w:trPr>
        <w:tc>
          <w:tcPr>
            <w:tcW w:w="5353" w:type="dxa"/>
            <w:gridSpan w:val="2"/>
          </w:tcPr>
          <w:p w14:paraId="6759D6DD" w14:textId="78F16240" w:rsidR="003A6538" w:rsidRPr="004A5580" w:rsidDel="00994D8A" w:rsidRDefault="003A6538" w:rsidP="00AB0CB8">
            <w:pPr>
              <w:jc w:val="center"/>
              <w:rPr>
                <w:del w:id="120" w:author="Saheed Shofu" w:date="2021-03-27T16:13:00Z"/>
                <w:rFonts w:ascii="Times New Roman" w:hAnsi="Times New Roman" w:cs="Times New Roman"/>
                <w:b/>
                <w:bCs/>
                <w:sz w:val="24"/>
                <w:szCs w:val="24"/>
              </w:rPr>
            </w:pPr>
            <w:del w:id="121" w:author="Saheed Shofu" w:date="2021-03-27T16:13:00Z">
              <w:r w:rsidRPr="004A5580" w:rsidDel="00994D8A">
                <w:rPr>
                  <w:rFonts w:ascii="Times New Roman" w:hAnsi="Times New Roman" w:cs="Times New Roman"/>
                  <w:b/>
                  <w:bCs/>
                  <w:sz w:val="24"/>
                  <w:szCs w:val="24"/>
                </w:rPr>
                <w:delText>DATA ASSIGNMENT</w:delText>
              </w:r>
            </w:del>
          </w:p>
        </w:tc>
      </w:tr>
      <w:tr w:rsidR="004A5580" w:rsidRPr="004A5580" w:rsidDel="00994D8A" w14:paraId="77E1E80C" w14:textId="317D2F53" w:rsidTr="00AB0CB8">
        <w:trPr>
          <w:del w:id="122" w:author="Saheed Shofu" w:date="2021-03-27T16:13:00Z"/>
        </w:trPr>
        <w:tc>
          <w:tcPr>
            <w:tcW w:w="1809" w:type="dxa"/>
          </w:tcPr>
          <w:p w14:paraId="71C52827" w14:textId="08155C39" w:rsidR="003A6538" w:rsidRPr="004A5580" w:rsidDel="00994D8A" w:rsidRDefault="003A6538" w:rsidP="00AB0CB8">
            <w:pPr>
              <w:jc w:val="center"/>
              <w:rPr>
                <w:del w:id="123" w:author="Saheed Shofu" w:date="2021-03-27T16:13:00Z"/>
                <w:rFonts w:ascii="Times New Roman" w:hAnsi="Times New Roman" w:cs="Times New Roman"/>
                <w:b/>
                <w:bCs/>
                <w:sz w:val="24"/>
                <w:szCs w:val="24"/>
              </w:rPr>
            </w:pPr>
            <w:del w:id="124" w:author="Saheed Shofu" w:date="2021-03-27T16:13:00Z">
              <w:r w:rsidRPr="004A5580" w:rsidDel="00994D8A">
                <w:rPr>
                  <w:rFonts w:ascii="Times New Roman" w:hAnsi="Times New Roman" w:cs="Times New Roman"/>
                  <w:b/>
                  <w:bCs/>
                  <w:sz w:val="24"/>
                  <w:szCs w:val="24"/>
                </w:rPr>
                <w:delText>Group #</w:delText>
              </w:r>
            </w:del>
          </w:p>
        </w:tc>
        <w:tc>
          <w:tcPr>
            <w:tcW w:w="3544" w:type="dxa"/>
          </w:tcPr>
          <w:p w14:paraId="33A263F8" w14:textId="7A8DEAFF" w:rsidR="003A6538" w:rsidRPr="004A5580" w:rsidDel="00994D8A" w:rsidRDefault="00841EA2" w:rsidP="00AB0CB8">
            <w:pPr>
              <w:jc w:val="center"/>
              <w:rPr>
                <w:del w:id="125" w:author="Saheed Shofu" w:date="2021-03-27T16:13:00Z"/>
                <w:rFonts w:ascii="Times New Roman" w:hAnsi="Times New Roman" w:cs="Times New Roman"/>
                <w:b/>
                <w:bCs/>
                <w:sz w:val="24"/>
                <w:szCs w:val="24"/>
              </w:rPr>
            </w:pPr>
            <w:del w:id="126" w:author="Saheed Shofu" w:date="2021-03-27T16:13:00Z">
              <w:r w:rsidRPr="004A5580" w:rsidDel="00994D8A">
                <w:rPr>
                  <w:rFonts w:ascii="Times New Roman" w:hAnsi="Times New Roman" w:cs="Times New Roman"/>
                  <w:b/>
                  <w:bCs/>
                  <w:sz w:val="24"/>
                  <w:szCs w:val="24"/>
                </w:rPr>
                <w:delText>Name of the d</w:delText>
              </w:r>
              <w:r w:rsidR="003A6538" w:rsidRPr="004A5580" w:rsidDel="00994D8A">
                <w:rPr>
                  <w:rFonts w:ascii="Times New Roman" w:hAnsi="Times New Roman" w:cs="Times New Roman"/>
                  <w:b/>
                  <w:bCs/>
                  <w:sz w:val="24"/>
                  <w:szCs w:val="24"/>
                </w:rPr>
                <w:delText>ata</w:delText>
              </w:r>
              <w:r w:rsidRPr="004A5580" w:rsidDel="00994D8A">
                <w:rPr>
                  <w:rFonts w:ascii="Times New Roman" w:hAnsi="Times New Roman" w:cs="Times New Roman"/>
                  <w:b/>
                  <w:bCs/>
                  <w:sz w:val="24"/>
                  <w:szCs w:val="24"/>
                </w:rPr>
                <w:delText xml:space="preserve"> </w:delText>
              </w:r>
              <w:r w:rsidR="003A6538" w:rsidRPr="004A5580" w:rsidDel="00994D8A">
                <w:rPr>
                  <w:rFonts w:ascii="Times New Roman" w:hAnsi="Times New Roman" w:cs="Times New Roman"/>
                  <w:b/>
                  <w:bCs/>
                  <w:sz w:val="24"/>
                  <w:szCs w:val="24"/>
                </w:rPr>
                <w:delText>set</w:delText>
              </w:r>
            </w:del>
          </w:p>
        </w:tc>
      </w:tr>
      <w:tr w:rsidR="004A5580" w:rsidRPr="004A5580" w:rsidDel="00994D8A" w14:paraId="0185A6EB" w14:textId="2B7966F6" w:rsidTr="00AB0CB8">
        <w:trPr>
          <w:del w:id="127" w:author="Saheed Shofu" w:date="2021-03-27T16:13:00Z"/>
        </w:trPr>
        <w:tc>
          <w:tcPr>
            <w:tcW w:w="1809" w:type="dxa"/>
          </w:tcPr>
          <w:p w14:paraId="30901516" w14:textId="0A976092" w:rsidR="003A6538" w:rsidRPr="004A5580" w:rsidDel="00994D8A" w:rsidRDefault="003A6538" w:rsidP="00AB0CB8">
            <w:pPr>
              <w:jc w:val="center"/>
              <w:rPr>
                <w:del w:id="128" w:author="Saheed Shofu" w:date="2021-03-27T16:13:00Z"/>
                <w:rFonts w:ascii="Times New Roman" w:hAnsi="Times New Roman" w:cs="Times New Roman"/>
                <w:b/>
                <w:bCs/>
                <w:sz w:val="24"/>
                <w:szCs w:val="24"/>
              </w:rPr>
            </w:pPr>
            <w:del w:id="129" w:author="Saheed Shofu" w:date="2021-03-27T16:13:00Z">
              <w:r w:rsidRPr="004A5580" w:rsidDel="00994D8A">
                <w:rPr>
                  <w:rFonts w:ascii="Times New Roman" w:hAnsi="Times New Roman" w:cs="Times New Roman"/>
                  <w:b/>
                  <w:bCs/>
                  <w:sz w:val="24"/>
                  <w:szCs w:val="24"/>
                </w:rPr>
                <w:delText>1</w:delText>
              </w:r>
            </w:del>
          </w:p>
        </w:tc>
        <w:tc>
          <w:tcPr>
            <w:tcW w:w="3544" w:type="dxa"/>
          </w:tcPr>
          <w:p w14:paraId="2285C93B" w14:textId="0BA3F1A1" w:rsidR="003A6538" w:rsidRPr="004A5580" w:rsidDel="00994D8A" w:rsidRDefault="003A6538" w:rsidP="00AB0CB8">
            <w:pPr>
              <w:jc w:val="center"/>
              <w:rPr>
                <w:del w:id="130" w:author="Saheed Shofu" w:date="2021-03-27T16:13:00Z"/>
                <w:rFonts w:ascii="Times New Roman" w:hAnsi="Times New Roman" w:cs="Times New Roman"/>
                <w:b/>
                <w:bCs/>
                <w:sz w:val="24"/>
                <w:szCs w:val="24"/>
              </w:rPr>
            </w:pPr>
            <w:del w:id="131" w:author="Saheed Shofu" w:date="2021-03-27T16:13:00Z">
              <w:r w:rsidRPr="004A5580" w:rsidDel="00994D8A">
                <w:rPr>
                  <w:rFonts w:ascii="Times New Roman" w:hAnsi="Times New Roman" w:cs="Times New Roman"/>
                  <w:b/>
                  <w:bCs/>
                  <w:sz w:val="24"/>
                  <w:szCs w:val="24"/>
                </w:rPr>
                <w:delText>QMS2</w:delText>
              </w:r>
              <w:r w:rsidR="004F12D9" w:rsidRPr="004A5580" w:rsidDel="00994D8A">
                <w:rPr>
                  <w:rFonts w:ascii="Times New Roman" w:hAnsi="Times New Roman" w:cs="Times New Roman"/>
                  <w:b/>
                  <w:bCs/>
                  <w:sz w:val="24"/>
                  <w:szCs w:val="24"/>
                </w:rPr>
                <w:delText>10</w:delText>
              </w:r>
              <w:r w:rsidRPr="004A5580" w:rsidDel="00994D8A">
                <w:rPr>
                  <w:rFonts w:ascii="Times New Roman" w:hAnsi="Times New Roman" w:cs="Times New Roman"/>
                  <w:b/>
                  <w:bCs/>
                  <w:sz w:val="24"/>
                  <w:szCs w:val="24"/>
                </w:rPr>
                <w:delText>Group_1</w:delText>
              </w:r>
            </w:del>
          </w:p>
        </w:tc>
      </w:tr>
      <w:tr w:rsidR="004A5580" w:rsidRPr="004A5580" w:rsidDel="00994D8A" w14:paraId="33C64CF1" w14:textId="65D83C08" w:rsidTr="00AB0CB8">
        <w:trPr>
          <w:del w:id="132" w:author="Saheed Shofu" w:date="2021-03-27T16:13:00Z"/>
        </w:trPr>
        <w:tc>
          <w:tcPr>
            <w:tcW w:w="1809" w:type="dxa"/>
          </w:tcPr>
          <w:p w14:paraId="7F61279C" w14:textId="36022110" w:rsidR="003A6538" w:rsidRPr="004A5580" w:rsidDel="00994D8A" w:rsidRDefault="003A6538" w:rsidP="00AB0CB8">
            <w:pPr>
              <w:jc w:val="center"/>
              <w:rPr>
                <w:del w:id="133" w:author="Saheed Shofu" w:date="2021-03-27T16:13:00Z"/>
                <w:rFonts w:ascii="Times New Roman" w:hAnsi="Times New Roman" w:cs="Times New Roman"/>
                <w:b/>
                <w:bCs/>
                <w:sz w:val="24"/>
                <w:szCs w:val="24"/>
              </w:rPr>
            </w:pPr>
            <w:del w:id="134" w:author="Saheed Shofu" w:date="2021-03-27T16:13:00Z">
              <w:r w:rsidRPr="004A5580" w:rsidDel="00994D8A">
                <w:rPr>
                  <w:rFonts w:ascii="Times New Roman" w:hAnsi="Times New Roman" w:cs="Times New Roman"/>
                  <w:b/>
                  <w:bCs/>
                  <w:sz w:val="24"/>
                  <w:szCs w:val="24"/>
                </w:rPr>
                <w:delText>2</w:delText>
              </w:r>
            </w:del>
          </w:p>
        </w:tc>
        <w:tc>
          <w:tcPr>
            <w:tcW w:w="3544" w:type="dxa"/>
          </w:tcPr>
          <w:p w14:paraId="4D398C40" w14:textId="37918CED" w:rsidR="003A6538" w:rsidRPr="004A5580" w:rsidDel="00994D8A" w:rsidRDefault="003A6538" w:rsidP="00AB0CB8">
            <w:pPr>
              <w:jc w:val="center"/>
              <w:rPr>
                <w:del w:id="135" w:author="Saheed Shofu" w:date="2021-03-27T16:13:00Z"/>
                <w:rFonts w:ascii="Times New Roman" w:hAnsi="Times New Roman" w:cs="Times New Roman"/>
                <w:b/>
                <w:bCs/>
                <w:sz w:val="24"/>
                <w:szCs w:val="24"/>
              </w:rPr>
            </w:pPr>
            <w:del w:id="136" w:author="Saheed Shofu" w:date="2021-03-27T16:13:00Z">
              <w:r w:rsidRPr="004A5580" w:rsidDel="00994D8A">
                <w:rPr>
                  <w:rFonts w:ascii="Times New Roman" w:hAnsi="Times New Roman" w:cs="Times New Roman"/>
                  <w:b/>
                  <w:bCs/>
                  <w:sz w:val="24"/>
                  <w:szCs w:val="24"/>
                </w:rPr>
                <w:delText>QMS2</w:delText>
              </w:r>
              <w:r w:rsidR="004F12D9" w:rsidRPr="004A5580" w:rsidDel="00994D8A">
                <w:rPr>
                  <w:rFonts w:ascii="Times New Roman" w:hAnsi="Times New Roman" w:cs="Times New Roman"/>
                  <w:b/>
                  <w:bCs/>
                  <w:sz w:val="24"/>
                  <w:szCs w:val="24"/>
                </w:rPr>
                <w:delText>10</w:delText>
              </w:r>
              <w:r w:rsidRPr="004A5580" w:rsidDel="00994D8A">
                <w:rPr>
                  <w:rFonts w:ascii="Times New Roman" w:hAnsi="Times New Roman" w:cs="Times New Roman"/>
                  <w:b/>
                  <w:bCs/>
                  <w:sz w:val="24"/>
                  <w:szCs w:val="24"/>
                </w:rPr>
                <w:delText>Group_2</w:delText>
              </w:r>
            </w:del>
          </w:p>
        </w:tc>
      </w:tr>
      <w:tr w:rsidR="004A5580" w:rsidRPr="004A5580" w:rsidDel="00994D8A" w14:paraId="5CA314A4" w14:textId="0C44E7F2" w:rsidTr="00AB0CB8">
        <w:trPr>
          <w:del w:id="137" w:author="Saheed Shofu" w:date="2021-03-27T16:13:00Z"/>
        </w:trPr>
        <w:tc>
          <w:tcPr>
            <w:tcW w:w="1809" w:type="dxa"/>
          </w:tcPr>
          <w:p w14:paraId="59827D49" w14:textId="6923CF3F" w:rsidR="003A6538" w:rsidRPr="004A5580" w:rsidDel="00994D8A" w:rsidRDefault="003A6538" w:rsidP="00AB0CB8">
            <w:pPr>
              <w:jc w:val="center"/>
              <w:rPr>
                <w:del w:id="138" w:author="Saheed Shofu" w:date="2021-03-27T16:13:00Z"/>
                <w:rFonts w:ascii="Times New Roman" w:hAnsi="Times New Roman" w:cs="Times New Roman"/>
                <w:b/>
                <w:bCs/>
                <w:sz w:val="24"/>
                <w:szCs w:val="24"/>
              </w:rPr>
            </w:pPr>
            <w:del w:id="139" w:author="Saheed Shofu" w:date="2021-03-27T16:13:00Z">
              <w:r w:rsidRPr="004A5580" w:rsidDel="00994D8A">
                <w:rPr>
                  <w:rFonts w:ascii="Times New Roman" w:hAnsi="Times New Roman" w:cs="Times New Roman"/>
                  <w:b/>
                  <w:bCs/>
                  <w:sz w:val="24"/>
                  <w:szCs w:val="24"/>
                </w:rPr>
                <w:delText>3</w:delText>
              </w:r>
            </w:del>
          </w:p>
        </w:tc>
        <w:tc>
          <w:tcPr>
            <w:tcW w:w="3544" w:type="dxa"/>
          </w:tcPr>
          <w:p w14:paraId="7E0D3B26" w14:textId="1CF8B503" w:rsidR="003A6538" w:rsidRPr="004A5580" w:rsidDel="00994D8A" w:rsidRDefault="003A6538" w:rsidP="00AB0CB8">
            <w:pPr>
              <w:jc w:val="center"/>
              <w:rPr>
                <w:del w:id="140" w:author="Saheed Shofu" w:date="2021-03-27T16:13:00Z"/>
                <w:rFonts w:ascii="Times New Roman" w:hAnsi="Times New Roman" w:cs="Times New Roman"/>
                <w:b/>
                <w:bCs/>
                <w:sz w:val="24"/>
                <w:szCs w:val="24"/>
              </w:rPr>
            </w:pPr>
            <w:del w:id="141" w:author="Saheed Shofu" w:date="2021-03-27T16:13:00Z">
              <w:r w:rsidRPr="004A5580" w:rsidDel="00994D8A">
                <w:rPr>
                  <w:rFonts w:ascii="Times New Roman" w:hAnsi="Times New Roman" w:cs="Times New Roman"/>
                  <w:b/>
                  <w:bCs/>
                  <w:sz w:val="24"/>
                  <w:szCs w:val="24"/>
                </w:rPr>
                <w:delText>QMS</w:delText>
              </w:r>
              <w:r w:rsidR="004F12D9" w:rsidRPr="004A5580" w:rsidDel="00994D8A">
                <w:rPr>
                  <w:rFonts w:ascii="Times New Roman" w:hAnsi="Times New Roman" w:cs="Times New Roman"/>
                  <w:b/>
                  <w:bCs/>
                  <w:sz w:val="24"/>
                  <w:szCs w:val="24"/>
                </w:rPr>
                <w:delText>210</w:delText>
              </w:r>
              <w:r w:rsidRPr="004A5580" w:rsidDel="00994D8A">
                <w:rPr>
                  <w:rFonts w:ascii="Times New Roman" w:hAnsi="Times New Roman" w:cs="Times New Roman"/>
                  <w:b/>
                  <w:bCs/>
                  <w:sz w:val="24"/>
                  <w:szCs w:val="24"/>
                </w:rPr>
                <w:delText>Group_3</w:delText>
              </w:r>
            </w:del>
          </w:p>
        </w:tc>
      </w:tr>
      <w:tr w:rsidR="004A5580" w:rsidRPr="004A5580" w:rsidDel="00994D8A" w14:paraId="2029931E" w14:textId="17DB4C12" w:rsidTr="00AB0CB8">
        <w:trPr>
          <w:del w:id="142" w:author="Saheed Shofu" w:date="2021-03-27T16:13:00Z"/>
        </w:trPr>
        <w:tc>
          <w:tcPr>
            <w:tcW w:w="1809" w:type="dxa"/>
          </w:tcPr>
          <w:p w14:paraId="775BD0E2" w14:textId="18737C2D" w:rsidR="003A6538" w:rsidRPr="004A5580" w:rsidDel="00994D8A" w:rsidRDefault="003A6538" w:rsidP="00AB0CB8">
            <w:pPr>
              <w:jc w:val="center"/>
              <w:rPr>
                <w:del w:id="143" w:author="Saheed Shofu" w:date="2021-03-27T16:13:00Z"/>
                <w:rFonts w:ascii="Times New Roman" w:hAnsi="Times New Roman" w:cs="Times New Roman"/>
                <w:b/>
                <w:bCs/>
                <w:sz w:val="24"/>
                <w:szCs w:val="24"/>
              </w:rPr>
            </w:pPr>
            <w:del w:id="144" w:author="Saheed Shofu" w:date="2021-03-27T16:13:00Z">
              <w:r w:rsidRPr="004A5580" w:rsidDel="00994D8A">
                <w:rPr>
                  <w:rFonts w:ascii="Times New Roman" w:hAnsi="Times New Roman" w:cs="Times New Roman"/>
                  <w:b/>
                  <w:bCs/>
                  <w:sz w:val="24"/>
                  <w:szCs w:val="24"/>
                </w:rPr>
                <w:delText>4</w:delText>
              </w:r>
            </w:del>
          </w:p>
        </w:tc>
        <w:tc>
          <w:tcPr>
            <w:tcW w:w="3544" w:type="dxa"/>
          </w:tcPr>
          <w:p w14:paraId="1869713B" w14:textId="1C70362E" w:rsidR="003A6538" w:rsidRPr="004A5580" w:rsidDel="00994D8A" w:rsidRDefault="003A6538" w:rsidP="00AB0CB8">
            <w:pPr>
              <w:jc w:val="center"/>
              <w:rPr>
                <w:del w:id="145" w:author="Saheed Shofu" w:date="2021-03-27T16:13:00Z"/>
                <w:rFonts w:ascii="Times New Roman" w:hAnsi="Times New Roman" w:cs="Times New Roman"/>
                <w:b/>
                <w:bCs/>
                <w:sz w:val="24"/>
                <w:szCs w:val="24"/>
              </w:rPr>
            </w:pPr>
            <w:del w:id="146" w:author="Saheed Shofu" w:date="2021-03-27T16:13:00Z">
              <w:r w:rsidRPr="004A5580" w:rsidDel="00994D8A">
                <w:rPr>
                  <w:rFonts w:ascii="Times New Roman" w:hAnsi="Times New Roman" w:cs="Times New Roman"/>
                  <w:b/>
                  <w:bCs/>
                  <w:sz w:val="24"/>
                  <w:szCs w:val="24"/>
                </w:rPr>
                <w:delText>QMS2</w:delText>
              </w:r>
              <w:r w:rsidR="004F12D9" w:rsidRPr="004A5580" w:rsidDel="00994D8A">
                <w:rPr>
                  <w:rFonts w:ascii="Times New Roman" w:hAnsi="Times New Roman" w:cs="Times New Roman"/>
                  <w:b/>
                  <w:bCs/>
                  <w:sz w:val="24"/>
                  <w:szCs w:val="24"/>
                </w:rPr>
                <w:delText>10</w:delText>
              </w:r>
              <w:r w:rsidRPr="004A5580" w:rsidDel="00994D8A">
                <w:rPr>
                  <w:rFonts w:ascii="Times New Roman" w:hAnsi="Times New Roman" w:cs="Times New Roman"/>
                  <w:b/>
                  <w:bCs/>
                  <w:sz w:val="24"/>
                  <w:szCs w:val="24"/>
                </w:rPr>
                <w:delText>Group_4</w:delText>
              </w:r>
            </w:del>
          </w:p>
        </w:tc>
      </w:tr>
      <w:tr w:rsidR="004A5580" w:rsidRPr="004A5580" w:rsidDel="00994D8A" w14:paraId="43A22E40" w14:textId="5A85ACE3" w:rsidTr="00AB0CB8">
        <w:trPr>
          <w:del w:id="147" w:author="Saheed Shofu" w:date="2021-03-27T16:13:00Z"/>
        </w:trPr>
        <w:tc>
          <w:tcPr>
            <w:tcW w:w="1809" w:type="dxa"/>
          </w:tcPr>
          <w:p w14:paraId="75FD9F97" w14:textId="0E1450A3" w:rsidR="003A6538" w:rsidRPr="004A5580" w:rsidDel="00994D8A" w:rsidRDefault="003A6538" w:rsidP="00AB0CB8">
            <w:pPr>
              <w:jc w:val="center"/>
              <w:rPr>
                <w:del w:id="148" w:author="Saheed Shofu" w:date="2021-03-27T16:13:00Z"/>
                <w:rFonts w:ascii="Times New Roman" w:hAnsi="Times New Roman" w:cs="Times New Roman"/>
                <w:b/>
                <w:bCs/>
                <w:sz w:val="24"/>
                <w:szCs w:val="24"/>
              </w:rPr>
            </w:pPr>
            <w:del w:id="149" w:author="Saheed Shofu" w:date="2021-03-27T16:13:00Z">
              <w:r w:rsidRPr="004A5580" w:rsidDel="00994D8A">
                <w:rPr>
                  <w:rFonts w:ascii="Times New Roman" w:hAnsi="Times New Roman" w:cs="Times New Roman"/>
                  <w:b/>
                  <w:bCs/>
                  <w:sz w:val="24"/>
                  <w:szCs w:val="24"/>
                </w:rPr>
                <w:delText>5</w:delText>
              </w:r>
            </w:del>
          </w:p>
        </w:tc>
        <w:tc>
          <w:tcPr>
            <w:tcW w:w="3544" w:type="dxa"/>
          </w:tcPr>
          <w:p w14:paraId="1DE05ED1" w14:textId="66DD8008" w:rsidR="003A6538" w:rsidRPr="004A5580" w:rsidDel="00994D8A" w:rsidRDefault="003A6538" w:rsidP="00AB0CB8">
            <w:pPr>
              <w:jc w:val="center"/>
              <w:rPr>
                <w:del w:id="150" w:author="Saheed Shofu" w:date="2021-03-27T16:13:00Z"/>
                <w:rFonts w:ascii="Times New Roman" w:hAnsi="Times New Roman" w:cs="Times New Roman"/>
                <w:b/>
                <w:bCs/>
                <w:sz w:val="24"/>
                <w:szCs w:val="24"/>
              </w:rPr>
            </w:pPr>
            <w:del w:id="151" w:author="Saheed Shofu" w:date="2021-03-27T16:13:00Z">
              <w:r w:rsidRPr="004A5580" w:rsidDel="00994D8A">
                <w:rPr>
                  <w:rFonts w:ascii="Times New Roman" w:hAnsi="Times New Roman" w:cs="Times New Roman"/>
                  <w:b/>
                  <w:bCs/>
                  <w:sz w:val="24"/>
                  <w:szCs w:val="24"/>
                </w:rPr>
                <w:delText>QMS2</w:delText>
              </w:r>
              <w:r w:rsidR="004F12D9" w:rsidRPr="004A5580" w:rsidDel="00994D8A">
                <w:rPr>
                  <w:rFonts w:ascii="Times New Roman" w:hAnsi="Times New Roman" w:cs="Times New Roman"/>
                  <w:b/>
                  <w:bCs/>
                  <w:sz w:val="24"/>
                  <w:szCs w:val="24"/>
                </w:rPr>
                <w:delText>10</w:delText>
              </w:r>
              <w:r w:rsidRPr="004A5580" w:rsidDel="00994D8A">
                <w:rPr>
                  <w:rFonts w:ascii="Times New Roman" w:hAnsi="Times New Roman" w:cs="Times New Roman"/>
                  <w:b/>
                  <w:bCs/>
                  <w:sz w:val="24"/>
                  <w:szCs w:val="24"/>
                </w:rPr>
                <w:delText>Group_5</w:delText>
              </w:r>
            </w:del>
          </w:p>
        </w:tc>
      </w:tr>
      <w:tr w:rsidR="004A5580" w:rsidRPr="004A5580" w:rsidDel="00994D8A" w14:paraId="71797450" w14:textId="3D187216" w:rsidTr="00AB0CB8">
        <w:trPr>
          <w:del w:id="152" w:author="Saheed Shofu" w:date="2021-03-27T16:13:00Z"/>
        </w:trPr>
        <w:tc>
          <w:tcPr>
            <w:tcW w:w="1809" w:type="dxa"/>
          </w:tcPr>
          <w:p w14:paraId="3FD51B2D" w14:textId="0B1984F0" w:rsidR="003A6538" w:rsidRPr="004A5580" w:rsidDel="00994D8A" w:rsidRDefault="003A6538" w:rsidP="00AB0CB8">
            <w:pPr>
              <w:jc w:val="center"/>
              <w:rPr>
                <w:del w:id="153" w:author="Saheed Shofu" w:date="2021-03-27T16:13:00Z"/>
                <w:rFonts w:ascii="Times New Roman" w:hAnsi="Times New Roman" w:cs="Times New Roman"/>
                <w:b/>
                <w:bCs/>
                <w:sz w:val="24"/>
                <w:szCs w:val="24"/>
              </w:rPr>
            </w:pPr>
            <w:del w:id="154" w:author="Saheed Shofu" w:date="2021-03-27T16:13:00Z">
              <w:r w:rsidRPr="004A5580" w:rsidDel="00994D8A">
                <w:rPr>
                  <w:rFonts w:ascii="Times New Roman" w:hAnsi="Times New Roman" w:cs="Times New Roman"/>
                  <w:b/>
                  <w:bCs/>
                  <w:sz w:val="24"/>
                  <w:szCs w:val="24"/>
                </w:rPr>
                <w:delText>6</w:delText>
              </w:r>
            </w:del>
          </w:p>
        </w:tc>
        <w:tc>
          <w:tcPr>
            <w:tcW w:w="3544" w:type="dxa"/>
          </w:tcPr>
          <w:p w14:paraId="6D806396" w14:textId="1A39F92A" w:rsidR="003A6538" w:rsidRPr="004A5580" w:rsidDel="00994D8A" w:rsidRDefault="003A6538" w:rsidP="00AB0CB8">
            <w:pPr>
              <w:jc w:val="center"/>
              <w:rPr>
                <w:del w:id="155" w:author="Saheed Shofu" w:date="2021-03-27T16:13:00Z"/>
                <w:rFonts w:ascii="Times New Roman" w:hAnsi="Times New Roman" w:cs="Times New Roman"/>
                <w:b/>
                <w:bCs/>
                <w:sz w:val="24"/>
                <w:szCs w:val="24"/>
              </w:rPr>
            </w:pPr>
            <w:del w:id="156" w:author="Saheed Shofu" w:date="2021-03-27T16:13:00Z">
              <w:r w:rsidRPr="004A5580" w:rsidDel="00994D8A">
                <w:rPr>
                  <w:rFonts w:ascii="Times New Roman" w:hAnsi="Times New Roman" w:cs="Times New Roman"/>
                  <w:b/>
                  <w:bCs/>
                  <w:sz w:val="24"/>
                  <w:szCs w:val="24"/>
                </w:rPr>
                <w:delText>QMS2</w:delText>
              </w:r>
              <w:r w:rsidR="004F12D9" w:rsidRPr="004A5580" w:rsidDel="00994D8A">
                <w:rPr>
                  <w:rFonts w:ascii="Times New Roman" w:hAnsi="Times New Roman" w:cs="Times New Roman"/>
                  <w:b/>
                  <w:bCs/>
                  <w:sz w:val="24"/>
                  <w:szCs w:val="24"/>
                </w:rPr>
                <w:delText>10</w:delText>
              </w:r>
              <w:r w:rsidRPr="004A5580" w:rsidDel="00994D8A">
                <w:rPr>
                  <w:rFonts w:ascii="Times New Roman" w:hAnsi="Times New Roman" w:cs="Times New Roman"/>
                  <w:b/>
                  <w:bCs/>
                  <w:sz w:val="24"/>
                  <w:szCs w:val="24"/>
                </w:rPr>
                <w:delText>Group_6</w:delText>
              </w:r>
            </w:del>
          </w:p>
        </w:tc>
      </w:tr>
      <w:tr w:rsidR="004A5580" w:rsidRPr="004A5580" w:rsidDel="00994D8A" w14:paraId="4C142ED3" w14:textId="75F0AAE3" w:rsidTr="00AB0CB8">
        <w:trPr>
          <w:del w:id="157" w:author="Saheed Shofu" w:date="2021-03-27T16:13:00Z"/>
        </w:trPr>
        <w:tc>
          <w:tcPr>
            <w:tcW w:w="1809" w:type="dxa"/>
          </w:tcPr>
          <w:p w14:paraId="5B7026F5" w14:textId="66B01DE3" w:rsidR="003A6538" w:rsidRPr="004A5580" w:rsidDel="00994D8A" w:rsidRDefault="003A6538" w:rsidP="00AB0CB8">
            <w:pPr>
              <w:jc w:val="center"/>
              <w:rPr>
                <w:del w:id="158" w:author="Saheed Shofu" w:date="2021-03-27T16:13:00Z"/>
                <w:rFonts w:ascii="Times New Roman" w:hAnsi="Times New Roman" w:cs="Times New Roman"/>
                <w:b/>
                <w:bCs/>
                <w:sz w:val="24"/>
                <w:szCs w:val="24"/>
              </w:rPr>
            </w:pPr>
            <w:del w:id="159" w:author="Saheed Shofu" w:date="2021-03-27T16:13:00Z">
              <w:r w:rsidRPr="004A5580" w:rsidDel="00994D8A">
                <w:rPr>
                  <w:rFonts w:ascii="Times New Roman" w:hAnsi="Times New Roman" w:cs="Times New Roman"/>
                  <w:b/>
                  <w:bCs/>
                  <w:sz w:val="24"/>
                  <w:szCs w:val="24"/>
                </w:rPr>
                <w:delText>7</w:delText>
              </w:r>
            </w:del>
          </w:p>
        </w:tc>
        <w:tc>
          <w:tcPr>
            <w:tcW w:w="3544" w:type="dxa"/>
          </w:tcPr>
          <w:p w14:paraId="7893759E" w14:textId="616EE268" w:rsidR="003A6538" w:rsidRPr="004A5580" w:rsidDel="00994D8A" w:rsidRDefault="003A6538" w:rsidP="00AB0CB8">
            <w:pPr>
              <w:jc w:val="center"/>
              <w:rPr>
                <w:del w:id="160" w:author="Saheed Shofu" w:date="2021-03-27T16:13:00Z"/>
                <w:rFonts w:ascii="Times New Roman" w:hAnsi="Times New Roman" w:cs="Times New Roman"/>
                <w:b/>
                <w:bCs/>
                <w:sz w:val="24"/>
                <w:szCs w:val="24"/>
              </w:rPr>
            </w:pPr>
            <w:del w:id="161" w:author="Saheed Shofu" w:date="2021-03-27T16:13:00Z">
              <w:r w:rsidRPr="004A5580" w:rsidDel="00994D8A">
                <w:rPr>
                  <w:rFonts w:ascii="Times New Roman" w:hAnsi="Times New Roman" w:cs="Times New Roman"/>
                  <w:b/>
                  <w:bCs/>
                  <w:sz w:val="24"/>
                  <w:szCs w:val="24"/>
                </w:rPr>
                <w:delText>QMS2</w:delText>
              </w:r>
              <w:r w:rsidR="004F12D9" w:rsidRPr="004A5580" w:rsidDel="00994D8A">
                <w:rPr>
                  <w:rFonts w:ascii="Times New Roman" w:hAnsi="Times New Roman" w:cs="Times New Roman"/>
                  <w:b/>
                  <w:bCs/>
                  <w:sz w:val="24"/>
                  <w:szCs w:val="24"/>
                </w:rPr>
                <w:delText>10</w:delText>
              </w:r>
              <w:r w:rsidRPr="004A5580" w:rsidDel="00994D8A">
                <w:rPr>
                  <w:rFonts w:ascii="Times New Roman" w:hAnsi="Times New Roman" w:cs="Times New Roman"/>
                  <w:b/>
                  <w:bCs/>
                  <w:sz w:val="24"/>
                  <w:szCs w:val="24"/>
                </w:rPr>
                <w:delText>Group_7</w:delText>
              </w:r>
            </w:del>
          </w:p>
        </w:tc>
      </w:tr>
      <w:tr w:rsidR="004A5580" w:rsidRPr="004A5580" w:rsidDel="00994D8A" w14:paraId="1E5A3900" w14:textId="479FF81F" w:rsidTr="00AB0CB8">
        <w:trPr>
          <w:del w:id="162" w:author="Saheed Shofu" w:date="2021-03-27T16:13:00Z"/>
        </w:trPr>
        <w:tc>
          <w:tcPr>
            <w:tcW w:w="1809" w:type="dxa"/>
          </w:tcPr>
          <w:p w14:paraId="3D553B61" w14:textId="100BA552" w:rsidR="003A6538" w:rsidRPr="004A5580" w:rsidDel="00994D8A" w:rsidRDefault="003A6538" w:rsidP="00AB0CB8">
            <w:pPr>
              <w:jc w:val="center"/>
              <w:rPr>
                <w:del w:id="163" w:author="Saheed Shofu" w:date="2021-03-27T16:13:00Z"/>
                <w:rFonts w:ascii="Times New Roman" w:hAnsi="Times New Roman" w:cs="Times New Roman"/>
                <w:b/>
                <w:bCs/>
                <w:sz w:val="24"/>
                <w:szCs w:val="24"/>
              </w:rPr>
            </w:pPr>
            <w:del w:id="164" w:author="Saheed Shofu" w:date="2021-03-27T16:13:00Z">
              <w:r w:rsidRPr="004A5580" w:rsidDel="00994D8A">
                <w:rPr>
                  <w:rFonts w:ascii="Times New Roman" w:hAnsi="Times New Roman" w:cs="Times New Roman"/>
                  <w:b/>
                  <w:bCs/>
                  <w:sz w:val="24"/>
                  <w:szCs w:val="24"/>
                </w:rPr>
                <w:delText>8</w:delText>
              </w:r>
            </w:del>
          </w:p>
        </w:tc>
        <w:tc>
          <w:tcPr>
            <w:tcW w:w="3544" w:type="dxa"/>
          </w:tcPr>
          <w:p w14:paraId="09D3D334" w14:textId="58FB9C17" w:rsidR="003A6538" w:rsidRPr="004A5580" w:rsidDel="00994D8A" w:rsidRDefault="003A6538" w:rsidP="00AB0CB8">
            <w:pPr>
              <w:jc w:val="center"/>
              <w:rPr>
                <w:del w:id="165" w:author="Saheed Shofu" w:date="2021-03-27T16:13:00Z"/>
                <w:rFonts w:ascii="Times New Roman" w:hAnsi="Times New Roman" w:cs="Times New Roman"/>
                <w:b/>
                <w:bCs/>
                <w:sz w:val="24"/>
                <w:szCs w:val="24"/>
              </w:rPr>
            </w:pPr>
            <w:del w:id="166" w:author="Saheed Shofu" w:date="2021-03-27T16:13:00Z">
              <w:r w:rsidRPr="004A5580" w:rsidDel="00994D8A">
                <w:rPr>
                  <w:rFonts w:ascii="Times New Roman" w:hAnsi="Times New Roman" w:cs="Times New Roman"/>
                  <w:b/>
                  <w:bCs/>
                  <w:sz w:val="24"/>
                  <w:szCs w:val="24"/>
                </w:rPr>
                <w:delText>QMS2</w:delText>
              </w:r>
              <w:r w:rsidR="004F12D9" w:rsidRPr="004A5580" w:rsidDel="00994D8A">
                <w:rPr>
                  <w:rFonts w:ascii="Times New Roman" w:hAnsi="Times New Roman" w:cs="Times New Roman"/>
                  <w:b/>
                  <w:bCs/>
                  <w:sz w:val="24"/>
                  <w:szCs w:val="24"/>
                </w:rPr>
                <w:delText>10</w:delText>
              </w:r>
              <w:r w:rsidRPr="004A5580" w:rsidDel="00994D8A">
                <w:rPr>
                  <w:rFonts w:ascii="Times New Roman" w:hAnsi="Times New Roman" w:cs="Times New Roman"/>
                  <w:b/>
                  <w:bCs/>
                  <w:sz w:val="24"/>
                  <w:szCs w:val="24"/>
                </w:rPr>
                <w:delText>Group_8</w:delText>
              </w:r>
            </w:del>
          </w:p>
        </w:tc>
      </w:tr>
      <w:tr w:rsidR="004A5580" w:rsidRPr="004A5580" w:rsidDel="00994D8A" w14:paraId="6FB57B8F" w14:textId="67974A95" w:rsidTr="00AB0CB8">
        <w:trPr>
          <w:del w:id="167" w:author="Saheed Shofu" w:date="2021-03-27T16:13:00Z"/>
        </w:trPr>
        <w:tc>
          <w:tcPr>
            <w:tcW w:w="1809" w:type="dxa"/>
          </w:tcPr>
          <w:p w14:paraId="064976F1" w14:textId="65B2EC3D" w:rsidR="003A6538" w:rsidRPr="004A5580" w:rsidDel="00994D8A" w:rsidRDefault="003A6538" w:rsidP="00AB0CB8">
            <w:pPr>
              <w:jc w:val="center"/>
              <w:rPr>
                <w:del w:id="168" w:author="Saheed Shofu" w:date="2021-03-27T16:13:00Z"/>
                <w:rFonts w:ascii="Times New Roman" w:hAnsi="Times New Roman" w:cs="Times New Roman"/>
                <w:b/>
                <w:bCs/>
                <w:sz w:val="24"/>
                <w:szCs w:val="24"/>
              </w:rPr>
            </w:pPr>
            <w:del w:id="169" w:author="Saheed Shofu" w:date="2021-03-27T16:13:00Z">
              <w:r w:rsidRPr="004A5580" w:rsidDel="00994D8A">
                <w:rPr>
                  <w:rFonts w:ascii="Times New Roman" w:hAnsi="Times New Roman" w:cs="Times New Roman"/>
                  <w:b/>
                  <w:bCs/>
                  <w:sz w:val="24"/>
                  <w:szCs w:val="24"/>
                </w:rPr>
                <w:delText>9</w:delText>
              </w:r>
            </w:del>
          </w:p>
        </w:tc>
        <w:tc>
          <w:tcPr>
            <w:tcW w:w="3544" w:type="dxa"/>
          </w:tcPr>
          <w:p w14:paraId="4B64A908" w14:textId="730024F9" w:rsidR="003A6538" w:rsidRPr="004A5580" w:rsidDel="00994D8A" w:rsidRDefault="003A6538" w:rsidP="00AB0CB8">
            <w:pPr>
              <w:jc w:val="center"/>
              <w:rPr>
                <w:del w:id="170" w:author="Saheed Shofu" w:date="2021-03-27T16:13:00Z"/>
                <w:rFonts w:ascii="Times New Roman" w:hAnsi="Times New Roman" w:cs="Times New Roman"/>
                <w:b/>
                <w:bCs/>
                <w:sz w:val="24"/>
                <w:szCs w:val="24"/>
              </w:rPr>
            </w:pPr>
            <w:del w:id="171" w:author="Saheed Shofu" w:date="2021-03-27T16:13:00Z">
              <w:r w:rsidRPr="004A5580" w:rsidDel="00994D8A">
                <w:rPr>
                  <w:rFonts w:ascii="Times New Roman" w:hAnsi="Times New Roman" w:cs="Times New Roman"/>
                  <w:b/>
                  <w:bCs/>
                  <w:sz w:val="24"/>
                  <w:szCs w:val="24"/>
                </w:rPr>
                <w:delText>QMS2</w:delText>
              </w:r>
              <w:r w:rsidR="004F12D9" w:rsidRPr="004A5580" w:rsidDel="00994D8A">
                <w:rPr>
                  <w:rFonts w:ascii="Times New Roman" w:hAnsi="Times New Roman" w:cs="Times New Roman"/>
                  <w:b/>
                  <w:bCs/>
                  <w:sz w:val="24"/>
                  <w:szCs w:val="24"/>
                </w:rPr>
                <w:delText>10</w:delText>
              </w:r>
              <w:r w:rsidRPr="004A5580" w:rsidDel="00994D8A">
                <w:rPr>
                  <w:rFonts w:ascii="Times New Roman" w:hAnsi="Times New Roman" w:cs="Times New Roman"/>
                  <w:b/>
                  <w:bCs/>
                  <w:sz w:val="24"/>
                  <w:szCs w:val="24"/>
                </w:rPr>
                <w:delText>Group_9</w:delText>
              </w:r>
            </w:del>
          </w:p>
        </w:tc>
      </w:tr>
      <w:tr w:rsidR="004A5580" w:rsidRPr="004A5580" w:rsidDel="00994D8A" w14:paraId="2A1296C4" w14:textId="426BDDD3" w:rsidTr="00AB0CB8">
        <w:trPr>
          <w:del w:id="172" w:author="Saheed Shofu" w:date="2021-03-27T16:13:00Z"/>
        </w:trPr>
        <w:tc>
          <w:tcPr>
            <w:tcW w:w="1809" w:type="dxa"/>
          </w:tcPr>
          <w:p w14:paraId="20520D1E" w14:textId="7065487C" w:rsidR="003A6538" w:rsidRPr="004A5580" w:rsidDel="00994D8A" w:rsidRDefault="003A6538" w:rsidP="00AB0CB8">
            <w:pPr>
              <w:jc w:val="center"/>
              <w:rPr>
                <w:del w:id="173" w:author="Saheed Shofu" w:date="2021-03-27T16:13:00Z"/>
                <w:rFonts w:ascii="Times New Roman" w:hAnsi="Times New Roman" w:cs="Times New Roman"/>
                <w:b/>
                <w:bCs/>
                <w:sz w:val="24"/>
                <w:szCs w:val="24"/>
              </w:rPr>
            </w:pPr>
            <w:del w:id="174" w:author="Saheed Shofu" w:date="2021-03-27T16:13:00Z">
              <w:r w:rsidRPr="004A5580" w:rsidDel="00994D8A">
                <w:rPr>
                  <w:rFonts w:ascii="Times New Roman" w:hAnsi="Times New Roman" w:cs="Times New Roman"/>
                  <w:b/>
                  <w:bCs/>
                  <w:sz w:val="24"/>
                  <w:szCs w:val="24"/>
                </w:rPr>
                <w:delText>10</w:delText>
              </w:r>
            </w:del>
          </w:p>
        </w:tc>
        <w:tc>
          <w:tcPr>
            <w:tcW w:w="3544" w:type="dxa"/>
          </w:tcPr>
          <w:p w14:paraId="06CE0E98" w14:textId="7DA51D8E" w:rsidR="003A6538" w:rsidRPr="004A5580" w:rsidDel="00994D8A" w:rsidRDefault="003A6538" w:rsidP="00AB0CB8">
            <w:pPr>
              <w:jc w:val="center"/>
              <w:rPr>
                <w:del w:id="175" w:author="Saheed Shofu" w:date="2021-03-27T16:13:00Z"/>
                <w:rFonts w:ascii="Times New Roman" w:hAnsi="Times New Roman" w:cs="Times New Roman"/>
                <w:b/>
                <w:bCs/>
                <w:sz w:val="24"/>
                <w:szCs w:val="24"/>
              </w:rPr>
            </w:pPr>
            <w:del w:id="176" w:author="Saheed Shofu" w:date="2021-03-27T16:13:00Z">
              <w:r w:rsidRPr="004A5580" w:rsidDel="00994D8A">
                <w:rPr>
                  <w:rFonts w:ascii="Times New Roman" w:hAnsi="Times New Roman" w:cs="Times New Roman"/>
                  <w:b/>
                  <w:bCs/>
                  <w:sz w:val="24"/>
                  <w:szCs w:val="24"/>
                </w:rPr>
                <w:delText>QMS2</w:delText>
              </w:r>
              <w:r w:rsidR="004F12D9" w:rsidRPr="004A5580" w:rsidDel="00994D8A">
                <w:rPr>
                  <w:rFonts w:ascii="Times New Roman" w:hAnsi="Times New Roman" w:cs="Times New Roman"/>
                  <w:b/>
                  <w:bCs/>
                  <w:sz w:val="24"/>
                  <w:szCs w:val="24"/>
                </w:rPr>
                <w:delText>10</w:delText>
              </w:r>
              <w:r w:rsidRPr="004A5580" w:rsidDel="00994D8A">
                <w:rPr>
                  <w:rFonts w:ascii="Times New Roman" w:hAnsi="Times New Roman" w:cs="Times New Roman"/>
                  <w:b/>
                  <w:bCs/>
                  <w:sz w:val="24"/>
                  <w:szCs w:val="24"/>
                </w:rPr>
                <w:delText>Group_</w:delText>
              </w:r>
              <w:r w:rsidR="00D649D1" w:rsidRPr="004A5580" w:rsidDel="00994D8A">
                <w:rPr>
                  <w:rFonts w:ascii="Times New Roman" w:hAnsi="Times New Roman" w:cs="Times New Roman"/>
                  <w:b/>
                  <w:bCs/>
                  <w:sz w:val="24"/>
                  <w:szCs w:val="24"/>
                </w:rPr>
                <w:delText>1</w:delText>
              </w:r>
              <w:r w:rsidRPr="004A5580" w:rsidDel="00994D8A">
                <w:rPr>
                  <w:rFonts w:ascii="Times New Roman" w:hAnsi="Times New Roman" w:cs="Times New Roman"/>
                  <w:b/>
                  <w:bCs/>
                  <w:sz w:val="24"/>
                  <w:szCs w:val="24"/>
                </w:rPr>
                <w:delText>0</w:delText>
              </w:r>
            </w:del>
          </w:p>
        </w:tc>
      </w:tr>
      <w:tr w:rsidR="004A5580" w:rsidRPr="004A5580" w:rsidDel="00994D8A" w14:paraId="4F707F80" w14:textId="22AB17D4" w:rsidTr="00AB0CB8">
        <w:trPr>
          <w:trHeight w:val="135"/>
          <w:del w:id="177" w:author="Saheed Shofu" w:date="2021-03-27T16:13:00Z"/>
        </w:trPr>
        <w:tc>
          <w:tcPr>
            <w:tcW w:w="1809" w:type="dxa"/>
          </w:tcPr>
          <w:p w14:paraId="262EA3DD" w14:textId="42357652" w:rsidR="003A6538" w:rsidRPr="004A5580" w:rsidDel="00994D8A" w:rsidRDefault="003A6538" w:rsidP="00AB0CB8">
            <w:pPr>
              <w:jc w:val="center"/>
              <w:rPr>
                <w:del w:id="178" w:author="Saheed Shofu" w:date="2021-03-27T16:13:00Z"/>
                <w:rFonts w:ascii="Times New Roman" w:hAnsi="Times New Roman" w:cs="Times New Roman"/>
                <w:b/>
                <w:bCs/>
                <w:sz w:val="24"/>
                <w:szCs w:val="24"/>
              </w:rPr>
            </w:pPr>
            <w:del w:id="179" w:author="Saheed Shofu" w:date="2021-03-27T16:13:00Z">
              <w:r w:rsidRPr="004A5580" w:rsidDel="00994D8A">
                <w:rPr>
                  <w:rFonts w:ascii="Times New Roman" w:hAnsi="Times New Roman" w:cs="Times New Roman"/>
                  <w:b/>
                  <w:bCs/>
                  <w:sz w:val="24"/>
                  <w:szCs w:val="24"/>
                </w:rPr>
                <w:delText>11</w:delText>
              </w:r>
            </w:del>
          </w:p>
        </w:tc>
        <w:tc>
          <w:tcPr>
            <w:tcW w:w="3544" w:type="dxa"/>
          </w:tcPr>
          <w:p w14:paraId="665113C6" w14:textId="12716136" w:rsidR="003A6538" w:rsidRPr="004A5580" w:rsidDel="00994D8A" w:rsidRDefault="003A6538" w:rsidP="00AB0CB8">
            <w:pPr>
              <w:jc w:val="center"/>
              <w:rPr>
                <w:del w:id="180" w:author="Saheed Shofu" w:date="2021-03-27T16:13:00Z"/>
                <w:rFonts w:ascii="Times New Roman" w:hAnsi="Times New Roman" w:cs="Times New Roman"/>
                <w:b/>
                <w:bCs/>
                <w:sz w:val="24"/>
                <w:szCs w:val="24"/>
              </w:rPr>
            </w:pPr>
            <w:del w:id="181" w:author="Saheed Shofu" w:date="2021-03-27T16:13:00Z">
              <w:r w:rsidRPr="004A5580" w:rsidDel="00994D8A">
                <w:rPr>
                  <w:rFonts w:ascii="Times New Roman" w:hAnsi="Times New Roman" w:cs="Times New Roman"/>
                  <w:b/>
                  <w:bCs/>
                  <w:sz w:val="24"/>
                  <w:szCs w:val="24"/>
                </w:rPr>
                <w:delText>QMS2</w:delText>
              </w:r>
              <w:r w:rsidR="004F12D9" w:rsidRPr="004A5580" w:rsidDel="00994D8A">
                <w:rPr>
                  <w:rFonts w:ascii="Times New Roman" w:hAnsi="Times New Roman" w:cs="Times New Roman"/>
                  <w:b/>
                  <w:bCs/>
                  <w:sz w:val="24"/>
                  <w:szCs w:val="24"/>
                </w:rPr>
                <w:delText>10</w:delText>
              </w:r>
              <w:r w:rsidRPr="004A5580" w:rsidDel="00994D8A">
                <w:rPr>
                  <w:rFonts w:ascii="Times New Roman" w:hAnsi="Times New Roman" w:cs="Times New Roman"/>
                  <w:b/>
                  <w:bCs/>
                  <w:sz w:val="24"/>
                  <w:szCs w:val="24"/>
                </w:rPr>
                <w:delText>Group_</w:delText>
              </w:r>
              <w:r w:rsidR="00D649D1" w:rsidRPr="004A5580" w:rsidDel="00994D8A">
                <w:rPr>
                  <w:rFonts w:ascii="Times New Roman" w:hAnsi="Times New Roman" w:cs="Times New Roman"/>
                  <w:b/>
                  <w:bCs/>
                  <w:sz w:val="24"/>
                  <w:szCs w:val="24"/>
                </w:rPr>
                <w:delText>1</w:delText>
              </w:r>
              <w:r w:rsidRPr="004A5580" w:rsidDel="00994D8A">
                <w:rPr>
                  <w:rFonts w:ascii="Times New Roman" w:hAnsi="Times New Roman" w:cs="Times New Roman"/>
                  <w:b/>
                  <w:bCs/>
                  <w:sz w:val="24"/>
                  <w:szCs w:val="24"/>
                </w:rPr>
                <w:delText>1</w:delText>
              </w:r>
            </w:del>
          </w:p>
        </w:tc>
      </w:tr>
      <w:tr w:rsidR="004A5580" w:rsidRPr="004A5580" w:rsidDel="00994D8A" w14:paraId="533E9623" w14:textId="55C5444E" w:rsidTr="00AB0CB8">
        <w:trPr>
          <w:trHeight w:val="135"/>
          <w:del w:id="182" w:author="Saheed Shofu" w:date="2021-03-27T16:13:00Z"/>
        </w:trPr>
        <w:tc>
          <w:tcPr>
            <w:tcW w:w="1809" w:type="dxa"/>
          </w:tcPr>
          <w:p w14:paraId="29D832E9" w14:textId="4AC27CC2" w:rsidR="003A6538" w:rsidRPr="004A5580" w:rsidDel="00994D8A" w:rsidRDefault="003A6538" w:rsidP="00AB0CB8">
            <w:pPr>
              <w:jc w:val="center"/>
              <w:rPr>
                <w:del w:id="183" w:author="Saheed Shofu" w:date="2021-03-27T16:13:00Z"/>
                <w:rFonts w:ascii="Times New Roman" w:hAnsi="Times New Roman" w:cs="Times New Roman"/>
                <w:b/>
                <w:bCs/>
                <w:sz w:val="24"/>
                <w:szCs w:val="24"/>
              </w:rPr>
            </w:pPr>
            <w:del w:id="184" w:author="Saheed Shofu" w:date="2021-03-27T16:13:00Z">
              <w:r w:rsidRPr="004A5580" w:rsidDel="00994D8A">
                <w:rPr>
                  <w:rFonts w:ascii="Times New Roman" w:hAnsi="Times New Roman" w:cs="Times New Roman"/>
                  <w:b/>
                  <w:bCs/>
                  <w:sz w:val="24"/>
                  <w:szCs w:val="24"/>
                </w:rPr>
                <w:delText>12</w:delText>
              </w:r>
            </w:del>
          </w:p>
        </w:tc>
        <w:tc>
          <w:tcPr>
            <w:tcW w:w="3544" w:type="dxa"/>
          </w:tcPr>
          <w:p w14:paraId="6625CD37" w14:textId="3EFB9D10" w:rsidR="003A6538" w:rsidRPr="004A5580" w:rsidDel="00994D8A" w:rsidRDefault="003A6538" w:rsidP="00AB0CB8">
            <w:pPr>
              <w:jc w:val="center"/>
              <w:rPr>
                <w:del w:id="185" w:author="Saheed Shofu" w:date="2021-03-27T16:13:00Z"/>
                <w:rFonts w:ascii="Times New Roman" w:hAnsi="Times New Roman" w:cs="Times New Roman"/>
                <w:b/>
                <w:bCs/>
                <w:sz w:val="24"/>
                <w:szCs w:val="24"/>
              </w:rPr>
            </w:pPr>
            <w:del w:id="186" w:author="Saheed Shofu" w:date="2021-03-27T16:13:00Z">
              <w:r w:rsidRPr="004A5580" w:rsidDel="00994D8A">
                <w:rPr>
                  <w:rFonts w:ascii="Times New Roman" w:hAnsi="Times New Roman" w:cs="Times New Roman"/>
                  <w:b/>
                  <w:bCs/>
                  <w:sz w:val="24"/>
                  <w:szCs w:val="24"/>
                </w:rPr>
                <w:delText>QMS2</w:delText>
              </w:r>
              <w:r w:rsidR="004F12D9" w:rsidRPr="004A5580" w:rsidDel="00994D8A">
                <w:rPr>
                  <w:rFonts w:ascii="Times New Roman" w:hAnsi="Times New Roman" w:cs="Times New Roman"/>
                  <w:b/>
                  <w:bCs/>
                  <w:sz w:val="24"/>
                  <w:szCs w:val="24"/>
                </w:rPr>
                <w:delText>10</w:delText>
              </w:r>
              <w:r w:rsidRPr="004A5580" w:rsidDel="00994D8A">
                <w:rPr>
                  <w:rFonts w:ascii="Times New Roman" w:hAnsi="Times New Roman" w:cs="Times New Roman"/>
                  <w:b/>
                  <w:bCs/>
                  <w:sz w:val="24"/>
                  <w:szCs w:val="24"/>
                </w:rPr>
                <w:delText>Group_</w:delText>
              </w:r>
              <w:r w:rsidR="00D649D1" w:rsidRPr="004A5580" w:rsidDel="00994D8A">
                <w:rPr>
                  <w:rFonts w:ascii="Times New Roman" w:hAnsi="Times New Roman" w:cs="Times New Roman"/>
                  <w:b/>
                  <w:bCs/>
                  <w:sz w:val="24"/>
                  <w:szCs w:val="24"/>
                </w:rPr>
                <w:delText>1</w:delText>
              </w:r>
              <w:r w:rsidRPr="004A5580" w:rsidDel="00994D8A">
                <w:rPr>
                  <w:rFonts w:ascii="Times New Roman" w:hAnsi="Times New Roman" w:cs="Times New Roman"/>
                  <w:b/>
                  <w:bCs/>
                  <w:sz w:val="24"/>
                  <w:szCs w:val="24"/>
                </w:rPr>
                <w:delText>2</w:delText>
              </w:r>
            </w:del>
          </w:p>
        </w:tc>
      </w:tr>
      <w:tr w:rsidR="004A5580" w:rsidRPr="004A5580" w:rsidDel="00994D8A" w14:paraId="76CA5E18" w14:textId="5E36A2A5" w:rsidTr="00AB0CB8">
        <w:trPr>
          <w:trHeight w:val="135"/>
          <w:del w:id="187" w:author="Saheed Shofu" w:date="2021-03-27T16:13:00Z"/>
        </w:trPr>
        <w:tc>
          <w:tcPr>
            <w:tcW w:w="1809" w:type="dxa"/>
          </w:tcPr>
          <w:p w14:paraId="2312B0C8" w14:textId="5002E556" w:rsidR="003A6538" w:rsidRPr="004A5580" w:rsidDel="00994D8A" w:rsidRDefault="003A6538" w:rsidP="00AB0CB8">
            <w:pPr>
              <w:jc w:val="center"/>
              <w:rPr>
                <w:del w:id="188" w:author="Saheed Shofu" w:date="2021-03-27T16:13:00Z"/>
                <w:rFonts w:ascii="Times New Roman" w:hAnsi="Times New Roman" w:cs="Times New Roman"/>
                <w:b/>
                <w:bCs/>
                <w:sz w:val="24"/>
                <w:szCs w:val="24"/>
              </w:rPr>
            </w:pPr>
            <w:del w:id="189" w:author="Saheed Shofu" w:date="2021-03-27T16:13:00Z">
              <w:r w:rsidRPr="004A5580" w:rsidDel="00994D8A">
                <w:rPr>
                  <w:rFonts w:ascii="Times New Roman" w:hAnsi="Times New Roman" w:cs="Times New Roman"/>
                  <w:b/>
                  <w:bCs/>
                  <w:sz w:val="24"/>
                  <w:szCs w:val="24"/>
                </w:rPr>
                <w:delText>13</w:delText>
              </w:r>
            </w:del>
          </w:p>
        </w:tc>
        <w:tc>
          <w:tcPr>
            <w:tcW w:w="3544" w:type="dxa"/>
          </w:tcPr>
          <w:p w14:paraId="1F14A9FF" w14:textId="4A6D4D2D" w:rsidR="003A6538" w:rsidRPr="004A5580" w:rsidDel="00994D8A" w:rsidRDefault="003A6538" w:rsidP="00AB0CB8">
            <w:pPr>
              <w:jc w:val="center"/>
              <w:rPr>
                <w:del w:id="190" w:author="Saheed Shofu" w:date="2021-03-27T16:13:00Z"/>
                <w:rFonts w:ascii="Times New Roman" w:hAnsi="Times New Roman" w:cs="Times New Roman"/>
                <w:b/>
                <w:bCs/>
                <w:sz w:val="24"/>
                <w:szCs w:val="24"/>
              </w:rPr>
            </w:pPr>
            <w:del w:id="191" w:author="Saheed Shofu" w:date="2021-03-27T16:13:00Z">
              <w:r w:rsidRPr="004A5580" w:rsidDel="00994D8A">
                <w:rPr>
                  <w:rFonts w:ascii="Times New Roman" w:hAnsi="Times New Roman" w:cs="Times New Roman"/>
                  <w:b/>
                  <w:bCs/>
                  <w:sz w:val="24"/>
                  <w:szCs w:val="24"/>
                </w:rPr>
                <w:delText>QMS2</w:delText>
              </w:r>
              <w:r w:rsidR="004F12D9" w:rsidRPr="004A5580" w:rsidDel="00994D8A">
                <w:rPr>
                  <w:rFonts w:ascii="Times New Roman" w:hAnsi="Times New Roman" w:cs="Times New Roman"/>
                  <w:b/>
                  <w:bCs/>
                  <w:sz w:val="24"/>
                  <w:szCs w:val="24"/>
                </w:rPr>
                <w:delText>10</w:delText>
              </w:r>
              <w:r w:rsidRPr="004A5580" w:rsidDel="00994D8A">
                <w:rPr>
                  <w:rFonts w:ascii="Times New Roman" w:hAnsi="Times New Roman" w:cs="Times New Roman"/>
                  <w:b/>
                  <w:bCs/>
                  <w:sz w:val="24"/>
                  <w:szCs w:val="24"/>
                </w:rPr>
                <w:delText>Group_</w:delText>
              </w:r>
              <w:r w:rsidR="00D649D1" w:rsidRPr="004A5580" w:rsidDel="00994D8A">
                <w:rPr>
                  <w:rFonts w:ascii="Times New Roman" w:hAnsi="Times New Roman" w:cs="Times New Roman"/>
                  <w:b/>
                  <w:bCs/>
                  <w:sz w:val="24"/>
                  <w:szCs w:val="24"/>
                </w:rPr>
                <w:delText>1</w:delText>
              </w:r>
              <w:r w:rsidRPr="004A5580" w:rsidDel="00994D8A">
                <w:rPr>
                  <w:rFonts w:ascii="Times New Roman" w:hAnsi="Times New Roman" w:cs="Times New Roman"/>
                  <w:b/>
                  <w:bCs/>
                  <w:sz w:val="24"/>
                  <w:szCs w:val="24"/>
                </w:rPr>
                <w:delText>3</w:delText>
              </w:r>
            </w:del>
          </w:p>
        </w:tc>
      </w:tr>
    </w:tbl>
    <w:p w14:paraId="4C88C357" w14:textId="710A71F9" w:rsidR="003A6538" w:rsidRPr="004A5580" w:rsidDel="00994D8A" w:rsidRDefault="003A6538" w:rsidP="003A6538">
      <w:pPr>
        <w:rPr>
          <w:del w:id="192" w:author="Saheed Shofu" w:date="2021-03-27T16:13:00Z"/>
          <w:rFonts w:ascii="Times New Roman" w:hAnsi="Times New Roman" w:cs="Times New Roman"/>
          <w:b/>
          <w:bCs/>
          <w:sz w:val="24"/>
          <w:szCs w:val="24"/>
        </w:rPr>
      </w:pPr>
    </w:p>
    <w:p w14:paraId="35BACDED" w14:textId="38C35C16" w:rsidR="003A6538" w:rsidRPr="004A5580" w:rsidDel="00994D8A" w:rsidRDefault="003A6538" w:rsidP="003A6538">
      <w:pPr>
        <w:rPr>
          <w:del w:id="193" w:author="Saheed Shofu" w:date="2021-03-27T16:13:00Z"/>
          <w:rFonts w:ascii="Times New Roman" w:hAnsi="Times New Roman" w:cs="Times New Roman"/>
          <w:b/>
          <w:bCs/>
          <w:sz w:val="24"/>
          <w:szCs w:val="24"/>
        </w:rPr>
      </w:pPr>
    </w:p>
    <w:p w14:paraId="5A7AD776" w14:textId="39B090EF" w:rsidR="003A6538" w:rsidRPr="004A5580" w:rsidDel="00994D8A" w:rsidRDefault="003A6538" w:rsidP="003A6538">
      <w:pPr>
        <w:rPr>
          <w:del w:id="194" w:author="Saheed Shofu" w:date="2021-03-27T16:13:00Z"/>
          <w:rFonts w:ascii="Times New Roman" w:hAnsi="Times New Roman" w:cs="Times New Roman"/>
          <w:b/>
          <w:bCs/>
          <w:sz w:val="24"/>
          <w:szCs w:val="24"/>
        </w:rPr>
      </w:pPr>
    </w:p>
    <w:p w14:paraId="35A8A5F4" w14:textId="45B4EB9A" w:rsidR="003A6538" w:rsidRPr="004A5580" w:rsidDel="00994D8A" w:rsidRDefault="003A6538" w:rsidP="003A6538">
      <w:pPr>
        <w:rPr>
          <w:del w:id="195" w:author="Saheed Shofu" w:date="2021-03-27T16:13:00Z"/>
          <w:rFonts w:ascii="Times New Roman" w:hAnsi="Times New Roman" w:cs="Times New Roman"/>
          <w:b/>
          <w:bCs/>
          <w:sz w:val="24"/>
          <w:szCs w:val="24"/>
        </w:rPr>
      </w:pPr>
    </w:p>
    <w:p w14:paraId="21F3648C" w14:textId="48BF576D" w:rsidR="003A6538" w:rsidRPr="004A5580" w:rsidDel="00994D8A" w:rsidRDefault="003A6538" w:rsidP="003A6538">
      <w:pPr>
        <w:rPr>
          <w:del w:id="196" w:author="Saheed Shofu" w:date="2021-03-27T16:13:00Z"/>
          <w:rFonts w:ascii="Times New Roman" w:hAnsi="Times New Roman" w:cs="Times New Roman"/>
          <w:b/>
          <w:bCs/>
          <w:sz w:val="24"/>
          <w:szCs w:val="24"/>
        </w:rPr>
      </w:pPr>
    </w:p>
    <w:p w14:paraId="11651FB6" w14:textId="6F89BA53" w:rsidR="003A6538" w:rsidRPr="004A5580" w:rsidDel="00994D8A" w:rsidRDefault="003A6538" w:rsidP="003A6538">
      <w:pPr>
        <w:rPr>
          <w:del w:id="197" w:author="Saheed Shofu" w:date="2021-03-27T16:13:00Z"/>
          <w:rFonts w:ascii="Times New Roman" w:hAnsi="Times New Roman" w:cs="Times New Roman"/>
          <w:b/>
          <w:bCs/>
          <w:sz w:val="24"/>
          <w:szCs w:val="24"/>
        </w:rPr>
      </w:pPr>
    </w:p>
    <w:p w14:paraId="6F7E3C37" w14:textId="11BDF82B" w:rsidR="003A6538" w:rsidRPr="004A5580" w:rsidDel="00994D8A" w:rsidRDefault="003A6538" w:rsidP="003A6538">
      <w:pPr>
        <w:rPr>
          <w:del w:id="198" w:author="Saheed Shofu" w:date="2021-03-27T16:13:00Z"/>
          <w:rFonts w:ascii="Times New Roman" w:hAnsi="Times New Roman" w:cs="Times New Roman"/>
          <w:b/>
          <w:bCs/>
          <w:sz w:val="24"/>
          <w:szCs w:val="24"/>
        </w:rPr>
      </w:pPr>
    </w:p>
    <w:p w14:paraId="58D90589" w14:textId="3FE64065" w:rsidR="003A6538" w:rsidRPr="004A5580" w:rsidDel="00994D8A" w:rsidRDefault="003A6538" w:rsidP="003A6538">
      <w:pPr>
        <w:rPr>
          <w:del w:id="199" w:author="Saheed Shofu" w:date="2021-03-27T16:13:00Z"/>
          <w:rFonts w:ascii="Times New Roman" w:hAnsi="Times New Roman" w:cs="Times New Roman"/>
          <w:b/>
          <w:bCs/>
          <w:sz w:val="24"/>
          <w:szCs w:val="24"/>
        </w:rPr>
      </w:pPr>
    </w:p>
    <w:p w14:paraId="18B646D8" w14:textId="7F41340F" w:rsidR="003A6538" w:rsidRPr="004A5580" w:rsidDel="00994D8A" w:rsidRDefault="003A6538" w:rsidP="003A6538">
      <w:pPr>
        <w:rPr>
          <w:del w:id="200" w:author="Saheed Shofu" w:date="2021-03-27T16:13:00Z"/>
          <w:rFonts w:ascii="Times New Roman" w:hAnsi="Times New Roman" w:cs="Times New Roman"/>
          <w:b/>
          <w:bCs/>
          <w:sz w:val="24"/>
          <w:szCs w:val="24"/>
        </w:rPr>
      </w:pPr>
    </w:p>
    <w:p w14:paraId="23C8796E" w14:textId="03772DB2" w:rsidR="003A6538" w:rsidRPr="004A5580" w:rsidDel="00994D8A" w:rsidRDefault="003A6538" w:rsidP="003A6538">
      <w:pPr>
        <w:rPr>
          <w:del w:id="201" w:author="Saheed Shofu" w:date="2021-03-27T16:13:00Z"/>
          <w:rFonts w:ascii="Times New Roman" w:hAnsi="Times New Roman" w:cs="Times New Roman"/>
          <w:b/>
          <w:bCs/>
          <w:sz w:val="24"/>
          <w:szCs w:val="24"/>
        </w:rPr>
      </w:pPr>
    </w:p>
    <w:p w14:paraId="5CE723D6" w14:textId="77777777" w:rsidR="003A6538" w:rsidRPr="004A5580" w:rsidDel="00A67BF6" w:rsidRDefault="003A6538" w:rsidP="003A6538">
      <w:pPr>
        <w:rPr>
          <w:del w:id="202" w:author="Saheed Shofu" w:date="2021-03-29T22:25:00Z"/>
          <w:rFonts w:ascii="Times New Roman" w:hAnsi="Times New Roman" w:cs="Times New Roman"/>
          <w:b/>
          <w:bCs/>
          <w:sz w:val="24"/>
          <w:szCs w:val="24"/>
        </w:rPr>
      </w:pPr>
    </w:p>
    <w:p w14:paraId="2A56AF65" w14:textId="637677B6" w:rsidR="003A6538" w:rsidRPr="004A5580" w:rsidDel="00A67BF6" w:rsidRDefault="003A6538" w:rsidP="003A6538">
      <w:pPr>
        <w:rPr>
          <w:del w:id="203" w:author="Saheed Shofu" w:date="2021-03-29T22:26:00Z"/>
          <w:rFonts w:ascii="Times New Roman" w:hAnsi="Times New Roman" w:cs="Times New Roman"/>
          <w:b/>
          <w:bCs/>
          <w:sz w:val="24"/>
          <w:szCs w:val="24"/>
        </w:rPr>
      </w:pPr>
      <w:del w:id="204" w:author="Saheed Shofu" w:date="2021-03-29T22:26:00Z">
        <w:r w:rsidRPr="004A5580" w:rsidDel="00A67BF6">
          <w:rPr>
            <w:rFonts w:ascii="Times New Roman" w:hAnsi="Times New Roman" w:cs="Times New Roman"/>
            <w:b/>
            <w:bCs/>
            <w:sz w:val="24"/>
            <w:szCs w:val="24"/>
          </w:rPr>
          <w:delText xml:space="preserve">IMPORTANT: </w:delText>
        </w:r>
      </w:del>
    </w:p>
    <w:p w14:paraId="2EBF3D6A" w14:textId="479279B0" w:rsidR="002053D1" w:rsidRPr="004A5580" w:rsidDel="009400C5" w:rsidRDefault="003A6538" w:rsidP="002053D1">
      <w:pPr>
        <w:pStyle w:val="CommentText"/>
        <w:rPr>
          <w:del w:id="205" w:author="Saheed Shofu" w:date="2021-03-29T22:27:00Z"/>
          <w:rFonts w:ascii="Times New Roman" w:hAnsi="Times New Roman" w:cs="Times New Roman"/>
          <w:sz w:val="24"/>
        </w:rPr>
      </w:pPr>
      <w:del w:id="206" w:author="Saheed Shofu" w:date="2021-03-29T22:27:00Z">
        <w:r w:rsidRPr="004A5580" w:rsidDel="009400C5">
          <w:rPr>
            <w:rFonts w:ascii="Times New Roman" w:hAnsi="Times New Roman" w:cs="Times New Roman"/>
            <w:bCs/>
            <w:sz w:val="24"/>
            <w:szCs w:val="24"/>
          </w:rPr>
          <w:delText>Each GROU</w:delText>
        </w:r>
        <w:r w:rsidR="009E75F6" w:rsidRPr="004A5580" w:rsidDel="009400C5">
          <w:rPr>
            <w:rFonts w:ascii="Times New Roman" w:hAnsi="Times New Roman" w:cs="Times New Roman"/>
            <w:bCs/>
            <w:sz w:val="24"/>
            <w:szCs w:val="24"/>
          </w:rPr>
          <w:delText xml:space="preserve">P HAS ITS OWN unique Data Set. </w:delText>
        </w:r>
        <w:r w:rsidR="002053D1" w:rsidRPr="004A5580" w:rsidDel="009400C5">
          <w:rPr>
            <w:rFonts w:ascii="Times New Roman" w:hAnsi="Times New Roman" w:cs="Times New Roman"/>
            <w:sz w:val="24"/>
          </w:rPr>
          <w:delText>The data set assigned to your group</w:delText>
        </w:r>
      </w:del>
    </w:p>
    <w:p w14:paraId="5A9389AF" w14:textId="0D86F872" w:rsidR="003A6538" w:rsidRPr="004A5580" w:rsidDel="009400C5" w:rsidRDefault="003A6538" w:rsidP="003A6538">
      <w:pPr>
        <w:rPr>
          <w:del w:id="207" w:author="Saheed Shofu" w:date="2021-03-29T22:27:00Z"/>
          <w:rFonts w:ascii="Times New Roman" w:hAnsi="Times New Roman" w:cs="Times New Roman"/>
          <w:b/>
          <w:bCs/>
          <w:sz w:val="24"/>
          <w:szCs w:val="24"/>
        </w:rPr>
      </w:pPr>
      <w:del w:id="208" w:author="Saheed Shofu" w:date="2021-03-29T22:27:00Z">
        <w:r w:rsidRPr="004A5580" w:rsidDel="009400C5">
          <w:rPr>
            <w:rFonts w:ascii="Times New Roman" w:hAnsi="Times New Roman" w:cs="Times New Roman"/>
            <w:bCs/>
            <w:sz w:val="24"/>
            <w:szCs w:val="24"/>
          </w:rPr>
          <w:delText xml:space="preserve">consists of </w:delText>
        </w:r>
        <w:r w:rsidR="002F5EB2" w:rsidRPr="004A5580" w:rsidDel="009400C5">
          <w:rPr>
            <w:rFonts w:ascii="Times New Roman" w:hAnsi="Times New Roman" w:cs="Times New Roman"/>
            <w:bCs/>
            <w:sz w:val="24"/>
            <w:szCs w:val="24"/>
          </w:rPr>
          <w:delText xml:space="preserve">600 </w:delText>
        </w:r>
        <w:r w:rsidRPr="004A5580" w:rsidDel="009400C5">
          <w:rPr>
            <w:rFonts w:ascii="Times New Roman" w:hAnsi="Times New Roman" w:cs="Times New Roman"/>
            <w:bCs/>
            <w:sz w:val="24"/>
            <w:szCs w:val="24"/>
          </w:rPr>
          <w:delText>records of t</w:delText>
        </w:r>
        <w:r w:rsidR="00D74637" w:rsidRPr="004A5580" w:rsidDel="009400C5">
          <w:rPr>
            <w:rFonts w:ascii="Times New Roman" w:hAnsi="Times New Roman" w:cs="Times New Roman"/>
            <w:bCs/>
            <w:sz w:val="24"/>
            <w:szCs w:val="24"/>
          </w:rPr>
          <w:delText>he motor vehicle collisions</w:delText>
        </w:r>
        <w:r w:rsidRPr="004A5580" w:rsidDel="009400C5">
          <w:rPr>
            <w:rFonts w:ascii="Times New Roman" w:hAnsi="Times New Roman" w:cs="Times New Roman"/>
            <w:bCs/>
            <w:sz w:val="24"/>
            <w:szCs w:val="24"/>
          </w:rPr>
          <w:delText xml:space="preserve">. </w:delText>
        </w:r>
      </w:del>
    </w:p>
    <w:p w14:paraId="6915F02A" w14:textId="77777777" w:rsidR="007B5022" w:rsidRPr="00A67BF6" w:rsidDel="00A67BF6" w:rsidRDefault="007B5022" w:rsidP="00A67BF6">
      <w:pPr>
        <w:ind w:left="360"/>
        <w:rPr>
          <w:del w:id="209" w:author="Saheed Shofu" w:date="2021-03-29T22:26:00Z"/>
          <w:rFonts w:ascii="Times New Roman" w:hAnsi="Times New Roman" w:cs="Times New Roman"/>
          <w:bCs/>
          <w:sz w:val="24"/>
          <w:szCs w:val="24"/>
          <w:rPrChange w:id="210" w:author="Saheed Shofu" w:date="2021-03-29T22:26:00Z">
            <w:rPr>
              <w:del w:id="211" w:author="Saheed Shofu" w:date="2021-03-29T22:26:00Z"/>
            </w:rPr>
          </w:rPrChange>
        </w:rPr>
        <w:pPrChange w:id="212" w:author="Saheed Shofu" w:date="2021-03-29T22:26:00Z">
          <w:pPr/>
        </w:pPrChange>
      </w:pPr>
    </w:p>
    <w:p w14:paraId="09AB6330" w14:textId="267DCEF6" w:rsidR="005A03AA" w:rsidRPr="004A5580" w:rsidDel="00A67BF6" w:rsidRDefault="002B68D2" w:rsidP="00A67BF6">
      <w:pPr>
        <w:rPr>
          <w:del w:id="213" w:author="Saheed Shofu" w:date="2021-03-29T22:26:00Z"/>
          <w:b/>
        </w:rPr>
        <w:pPrChange w:id="214" w:author="Saheed Shofu" w:date="2021-03-29T22:26:00Z">
          <w:pPr/>
        </w:pPrChange>
      </w:pPr>
      <w:del w:id="215" w:author="Saheed Shofu" w:date="2021-03-29T22:26:00Z">
        <w:r w:rsidRPr="004A5580" w:rsidDel="00A67BF6">
          <w:rPr>
            <w:b/>
          </w:rPr>
          <w:delText>Question 1</w:delText>
        </w:r>
        <w:r w:rsidR="007F33D0" w:rsidRPr="004A5580" w:rsidDel="00A67BF6">
          <w:rPr>
            <w:b/>
          </w:rPr>
          <w:delText xml:space="preserve"> (</w:delText>
        </w:r>
        <w:r w:rsidR="00E12657" w:rsidRPr="004A5580" w:rsidDel="00A67BF6">
          <w:rPr>
            <w:b/>
          </w:rPr>
          <w:delText>25</w:delText>
        </w:r>
        <w:r w:rsidR="007F33D0" w:rsidRPr="004A5580" w:rsidDel="00A67BF6">
          <w:rPr>
            <w:b/>
          </w:rPr>
          <w:delText xml:space="preserve"> marks)</w:delText>
        </w:r>
      </w:del>
    </w:p>
    <w:p w14:paraId="0F08D972" w14:textId="47B432B0" w:rsidR="00030F3B" w:rsidRPr="004A5580" w:rsidDel="00A67BF6" w:rsidRDefault="00E04E70" w:rsidP="00A67BF6">
      <w:pPr>
        <w:rPr>
          <w:del w:id="216" w:author="Saheed Shofu" w:date="2021-03-29T22:26:00Z"/>
          <w:rFonts w:eastAsia="Times New Roman"/>
          <w:lang w:eastAsia="en-CA"/>
        </w:rPr>
        <w:pPrChange w:id="217" w:author="Saheed Shofu" w:date="2021-03-29T22:26:00Z">
          <w:pPr>
            <w:autoSpaceDE w:val="0"/>
            <w:autoSpaceDN w:val="0"/>
            <w:adjustRightInd w:val="0"/>
          </w:pPr>
        </w:pPrChange>
      </w:pPr>
      <w:del w:id="218" w:author="Saheed Shofu" w:date="2021-03-29T22:26:00Z">
        <w:r w:rsidRPr="004A5580" w:rsidDel="00A67BF6">
          <w:delText>a)</w:delText>
        </w:r>
        <w:r w:rsidR="005B6C0E" w:rsidRPr="004A5580" w:rsidDel="00A67BF6">
          <w:delText xml:space="preserve"> </w:delText>
        </w:r>
        <w:r w:rsidR="00A15FF9" w:rsidRPr="004A5580" w:rsidDel="00A67BF6">
          <w:delText xml:space="preserve">Based on the </w:delText>
        </w:r>
        <w:r w:rsidR="002053D1" w:rsidRPr="004A5580" w:rsidDel="00A67BF6">
          <w:delText>assigned data to your group</w:delText>
        </w:r>
        <w:r w:rsidR="00A15FF9" w:rsidRPr="004A5580" w:rsidDel="00A67BF6">
          <w:delText xml:space="preserve">, construct a </w:delText>
        </w:r>
        <w:r w:rsidR="00F913A8" w:rsidRPr="004A5580" w:rsidDel="00A67BF6">
          <w:rPr>
            <w:b/>
          </w:rPr>
          <w:delText>pie</w:delText>
        </w:r>
        <w:r w:rsidR="00A15FF9" w:rsidRPr="004A5580" w:rsidDel="00A67BF6">
          <w:delText xml:space="preserve"> chart for the </w:delText>
        </w:r>
        <w:r w:rsidR="00F30966" w:rsidRPr="004A5580" w:rsidDel="00A67BF6">
          <w:delText>variable</w:delText>
        </w:r>
        <w:r w:rsidR="00D74637" w:rsidRPr="004A5580" w:rsidDel="00A67BF6">
          <w:rPr>
            <w:b/>
          </w:rPr>
          <w:delText xml:space="preserve"> “</w:delText>
        </w:r>
        <w:r w:rsidR="009B70D9" w:rsidRPr="004A5580" w:rsidDel="00A67BF6">
          <w:rPr>
            <w:b/>
          </w:rPr>
          <w:delText>W</w:delText>
        </w:r>
        <w:r w:rsidR="00BB433F" w:rsidRPr="004A5580" w:rsidDel="00A67BF6">
          <w:rPr>
            <w:b/>
          </w:rPr>
          <w:delText>eather condition</w:delText>
        </w:r>
        <w:r w:rsidR="00D74637" w:rsidRPr="004A5580" w:rsidDel="00A67BF6">
          <w:rPr>
            <w:b/>
          </w:rPr>
          <w:delText xml:space="preserve">” </w:delText>
        </w:r>
        <w:r w:rsidR="00D74637" w:rsidRPr="004A5580" w:rsidDel="00A67BF6">
          <w:delText>that involved in collision</w:delText>
        </w:r>
        <w:r w:rsidR="00F913A8" w:rsidRPr="004A5580" w:rsidDel="00A67BF6">
          <w:rPr>
            <w:b/>
          </w:rPr>
          <w:delText xml:space="preserve">. </w:delText>
        </w:r>
        <w:r w:rsidR="0079447E" w:rsidRPr="004A5580" w:rsidDel="00A67BF6">
          <w:delText>Your</w:delText>
        </w:r>
        <w:r w:rsidR="007B3755" w:rsidRPr="004A5580" w:rsidDel="00A67BF6">
          <w:delText xml:space="preserve"> pie chart </w:delText>
        </w:r>
        <w:r w:rsidR="0079447E" w:rsidRPr="004A5580" w:rsidDel="00A67BF6">
          <w:delText>should show the</w:delText>
        </w:r>
        <w:r w:rsidR="007B3755" w:rsidRPr="004A5580" w:rsidDel="00A67BF6">
          <w:delText xml:space="preserve"> category names </w:delText>
        </w:r>
        <w:r w:rsidR="0079447E" w:rsidRPr="004A5580" w:rsidDel="00A67BF6">
          <w:delText>with</w:delText>
        </w:r>
        <w:r w:rsidR="007B3755" w:rsidRPr="004A5580" w:rsidDel="00A67BF6">
          <w:delText xml:space="preserve"> the percentage breakdown</w:delText>
        </w:r>
        <w:r w:rsidR="00430816" w:rsidRPr="004A5580" w:rsidDel="00A67BF6">
          <w:delText xml:space="preserve"> that is, data labels in percentage.</w:delText>
        </w:r>
        <w:r w:rsidR="00583F03" w:rsidRPr="004A5580" w:rsidDel="00A67BF6">
          <w:delText xml:space="preserve"> </w:delText>
        </w:r>
        <w:r w:rsidR="00430816" w:rsidRPr="004A5580" w:rsidDel="00A67BF6">
          <w:delText>Include the chart in your report.</w:delText>
        </w:r>
      </w:del>
    </w:p>
    <w:p w14:paraId="618A95F2" w14:textId="10BFF64C" w:rsidR="00333474" w:rsidRPr="004A5580" w:rsidDel="00A67BF6" w:rsidRDefault="0069523B" w:rsidP="00A67BF6">
      <w:pPr>
        <w:rPr>
          <w:del w:id="219" w:author="Saheed Shofu" w:date="2021-03-29T22:26:00Z"/>
        </w:rPr>
        <w:pPrChange w:id="220" w:author="Saheed Shofu" w:date="2021-03-29T22:26:00Z">
          <w:pPr>
            <w:autoSpaceDE w:val="0"/>
            <w:autoSpaceDN w:val="0"/>
            <w:adjustRightInd w:val="0"/>
          </w:pPr>
        </w:pPrChange>
      </w:pPr>
      <w:del w:id="221" w:author="Saheed Shofu" w:date="2021-03-29T22:26:00Z">
        <w:r w:rsidRPr="004A5580" w:rsidDel="00A67BF6">
          <w:rPr>
            <w:rFonts w:eastAsia="Times New Roman"/>
            <w:lang w:eastAsia="en-CA"/>
          </w:rPr>
          <w:delText xml:space="preserve">b) </w:delText>
        </w:r>
        <w:r w:rsidRPr="004A5580" w:rsidDel="00A67BF6">
          <w:delText xml:space="preserve">Based on your </w:delText>
        </w:r>
        <w:r w:rsidR="00F913A8" w:rsidRPr="004A5580" w:rsidDel="00A67BF6">
          <w:delText>pie</w:delText>
        </w:r>
        <w:r w:rsidRPr="004A5580" w:rsidDel="00A67BF6">
          <w:delText xml:space="preserve"> chart, </w:delText>
        </w:r>
        <w:r w:rsidR="00430816" w:rsidRPr="004A5580" w:rsidDel="00A67BF6">
          <w:delText>identify</w:delText>
        </w:r>
        <w:r w:rsidR="00583F03" w:rsidRPr="004A5580" w:rsidDel="00A67BF6">
          <w:delText xml:space="preserve"> </w:delText>
        </w:r>
        <w:r w:rsidR="00430816" w:rsidRPr="004A5580" w:rsidDel="00A67BF6">
          <w:delText xml:space="preserve">the </w:delText>
        </w:r>
        <w:r w:rsidR="00DE4682" w:rsidRPr="004A5580" w:rsidDel="00A67BF6">
          <w:delText xml:space="preserve">most </w:delText>
        </w:r>
        <w:r w:rsidR="00D74637" w:rsidRPr="004A5580" w:rsidDel="00A67BF6">
          <w:delText>popular “</w:delText>
        </w:r>
        <w:r w:rsidR="009B70D9" w:rsidRPr="004A5580" w:rsidDel="00A67BF6">
          <w:rPr>
            <w:b/>
          </w:rPr>
          <w:delText>W</w:delText>
        </w:r>
        <w:r w:rsidR="00BB433F" w:rsidRPr="004A5580" w:rsidDel="00A67BF6">
          <w:rPr>
            <w:b/>
          </w:rPr>
          <w:delText>eather condition</w:delText>
        </w:r>
        <w:r w:rsidR="00D74637" w:rsidRPr="004A5580" w:rsidDel="00A67BF6">
          <w:rPr>
            <w:b/>
          </w:rPr>
          <w:delText xml:space="preserve">” </w:delText>
        </w:r>
        <w:r w:rsidR="00D74637" w:rsidRPr="004A5580" w:rsidDel="00A67BF6">
          <w:delText>that involved in collision</w:delText>
        </w:r>
        <w:r w:rsidR="00430816" w:rsidRPr="004A5580" w:rsidDel="00A67BF6">
          <w:delText xml:space="preserve">. </w:delText>
        </w:r>
      </w:del>
    </w:p>
    <w:p w14:paraId="1CA75336" w14:textId="3A1B9266" w:rsidR="005334BB" w:rsidRPr="004A5580" w:rsidDel="00A67BF6" w:rsidRDefault="00333474" w:rsidP="00A67BF6">
      <w:pPr>
        <w:rPr>
          <w:del w:id="222" w:author="Saheed Shofu" w:date="2021-03-29T22:26:00Z"/>
        </w:rPr>
        <w:pPrChange w:id="223" w:author="Saheed Shofu" w:date="2021-03-29T22:26:00Z">
          <w:pPr>
            <w:autoSpaceDE w:val="0"/>
            <w:autoSpaceDN w:val="0"/>
            <w:adjustRightInd w:val="0"/>
          </w:pPr>
        </w:pPrChange>
      </w:pPr>
      <w:del w:id="224" w:author="Saheed Shofu" w:date="2021-03-29T22:26:00Z">
        <w:r w:rsidRPr="004A5580" w:rsidDel="00A67BF6">
          <w:delText xml:space="preserve">c) Make a </w:delText>
        </w:r>
        <w:r w:rsidR="00430816" w:rsidRPr="004A5580" w:rsidDel="00A67BF6">
          <w:delText xml:space="preserve">contingency table </w:delText>
        </w:r>
        <w:r w:rsidRPr="004A5580" w:rsidDel="00A67BF6">
          <w:delText xml:space="preserve">for the </w:delText>
        </w:r>
        <w:r w:rsidR="00D74637" w:rsidRPr="004A5580" w:rsidDel="00A67BF6">
          <w:delText xml:space="preserve">two </w:delText>
        </w:r>
        <w:r w:rsidRPr="004A5580" w:rsidDel="00A67BF6">
          <w:delText>variable</w:delText>
        </w:r>
        <w:r w:rsidR="00430816" w:rsidRPr="004A5580" w:rsidDel="00A67BF6">
          <w:delText>s:</w:delText>
        </w:r>
        <w:r w:rsidR="00D74637" w:rsidRPr="004A5580" w:rsidDel="00A67BF6">
          <w:delText xml:space="preserve"> “</w:delText>
        </w:r>
        <w:r w:rsidR="00D74637" w:rsidRPr="004A5580" w:rsidDel="00A67BF6">
          <w:rPr>
            <w:b/>
          </w:rPr>
          <w:delText>Collision severity</w:delText>
        </w:r>
        <w:r w:rsidR="00D74637" w:rsidRPr="004A5580" w:rsidDel="00A67BF6">
          <w:delText>” and “</w:delText>
        </w:r>
        <w:r w:rsidR="00D74637" w:rsidRPr="004A5580" w:rsidDel="00A67BF6">
          <w:rPr>
            <w:b/>
          </w:rPr>
          <w:delText>Weather condition</w:delText>
        </w:r>
        <w:r w:rsidR="00D74637" w:rsidRPr="004A5580" w:rsidDel="00A67BF6">
          <w:delText>”</w:delText>
        </w:r>
        <w:r w:rsidRPr="004A5580" w:rsidDel="00A67BF6">
          <w:delText>.</w:delText>
        </w:r>
        <w:r w:rsidR="00583F03" w:rsidRPr="004A5580" w:rsidDel="00A67BF6">
          <w:delText xml:space="preserve"> </w:delText>
        </w:r>
        <w:r w:rsidR="00430816" w:rsidRPr="004A5580" w:rsidDel="00A67BF6">
          <w:delText>State the mos</w:delText>
        </w:r>
        <w:r w:rsidR="00D74637" w:rsidRPr="004A5580" w:rsidDel="00A67BF6">
          <w:delText>t</w:delText>
        </w:r>
        <w:r w:rsidR="00430816" w:rsidRPr="004A5580" w:rsidDel="00A67BF6">
          <w:delText xml:space="preserve"> </w:delText>
        </w:r>
        <w:r w:rsidR="00D74637" w:rsidRPr="004A5580" w:rsidDel="00A67BF6">
          <w:delText xml:space="preserve">severe collision by weather. </w:delText>
        </w:r>
      </w:del>
    </w:p>
    <w:p w14:paraId="07F26FF3" w14:textId="78673359" w:rsidR="00065AB5" w:rsidRPr="004A5580" w:rsidDel="00A67BF6" w:rsidRDefault="00C47638" w:rsidP="00A67BF6">
      <w:pPr>
        <w:rPr>
          <w:del w:id="225" w:author="Saheed Shofu" w:date="2021-03-29T22:26:00Z"/>
          <w:b/>
        </w:rPr>
        <w:pPrChange w:id="226" w:author="Saheed Shofu" w:date="2021-03-29T22:26:00Z">
          <w:pPr>
            <w:pStyle w:val="ListParagraph"/>
            <w:numPr>
              <w:numId w:val="13"/>
            </w:numPr>
            <w:shd w:val="clear" w:color="auto" w:fill="FFFFFF"/>
            <w:autoSpaceDE w:val="0"/>
            <w:autoSpaceDN w:val="0"/>
            <w:adjustRightInd w:val="0"/>
            <w:spacing w:after="0" w:line="240" w:lineRule="auto"/>
            <w:ind w:left="284" w:hanging="284"/>
          </w:pPr>
        </w:pPrChange>
      </w:pPr>
      <w:del w:id="227" w:author="Saheed Shofu" w:date="2021-03-29T22:26:00Z">
        <w:r w:rsidRPr="004A5580" w:rsidDel="00A67BF6">
          <w:delText>Draw a scatter plot on “</w:delText>
        </w:r>
        <w:r w:rsidRPr="004A5580" w:rsidDel="00A67BF6">
          <w:rPr>
            <w:b/>
          </w:rPr>
          <w:delText>Age</w:delText>
        </w:r>
        <w:r w:rsidRPr="004A5580" w:rsidDel="00A67BF6">
          <w:delText>” and “</w:delText>
        </w:r>
        <w:r w:rsidRPr="004A5580" w:rsidDel="00A67BF6">
          <w:rPr>
            <w:b/>
          </w:rPr>
          <w:delText>Collision Hour</w:delText>
        </w:r>
        <w:r w:rsidRPr="004A5580" w:rsidDel="00A67BF6">
          <w:delText>”. Comment on their relationship based on the scatter plot.</w:delText>
        </w:r>
      </w:del>
    </w:p>
    <w:p w14:paraId="3F19427D" w14:textId="2A29C7CF" w:rsidR="00065AB5" w:rsidRPr="004A5580" w:rsidDel="00A67BF6" w:rsidRDefault="00065AB5" w:rsidP="00A67BF6">
      <w:pPr>
        <w:rPr>
          <w:del w:id="228" w:author="Saheed Shofu" w:date="2021-03-29T22:26:00Z"/>
          <w:rFonts w:eastAsia="Times New Roman"/>
          <w:b/>
          <w:lang w:eastAsia="en-CA"/>
        </w:rPr>
        <w:pPrChange w:id="229" w:author="Saheed Shofu" w:date="2021-03-29T22:26:00Z">
          <w:pPr>
            <w:pStyle w:val="ListParagraph"/>
            <w:shd w:val="clear" w:color="auto" w:fill="FFFFFF"/>
            <w:autoSpaceDE w:val="0"/>
            <w:autoSpaceDN w:val="0"/>
            <w:adjustRightInd w:val="0"/>
            <w:spacing w:after="0" w:line="240" w:lineRule="auto"/>
            <w:ind w:left="284"/>
          </w:pPr>
        </w:pPrChange>
      </w:pPr>
    </w:p>
    <w:p w14:paraId="134806EB" w14:textId="1FE30806" w:rsidR="00065AB5" w:rsidRPr="004A5580" w:rsidDel="00A67BF6" w:rsidRDefault="00065AB5" w:rsidP="00A67BF6">
      <w:pPr>
        <w:rPr>
          <w:del w:id="230" w:author="Saheed Shofu" w:date="2021-03-29T22:26:00Z"/>
          <w:rFonts w:eastAsia="Times New Roman"/>
          <w:b/>
          <w:lang w:eastAsia="en-CA"/>
        </w:rPr>
        <w:pPrChange w:id="231" w:author="Saheed Shofu" w:date="2021-03-29T22:26:00Z">
          <w:pPr>
            <w:pStyle w:val="ListParagraph"/>
            <w:shd w:val="clear" w:color="auto" w:fill="FFFFFF"/>
            <w:autoSpaceDE w:val="0"/>
            <w:autoSpaceDN w:val="0"/>
            <w:adjustRightInd w:val="0"/>
            <w:spacing w:after="0" w:line="240" w:lineRule="auto"/>
            <w:ind w:left="284"/>
          </w:pPr>
        </w:pPrChange>
      </w:pPr>
    </w:p>
    <w:p w14:paraId="7E8F3B8E" w14:textId="6CFA90BC" w:rsidR="002B68D2" w:rsidRPr="004A5580" w:rsidDel="00A67BF6" w:rsidRDefault="002B68D2" w:rsidP="00A67BF6">
      <w:pPr>
        <w:rPr>
          <w:del w:id="232" w:author="Saheed Shofu" w:date="2021-03-29T22:26:00Z"/>
          <w:b/>
        </w:rPr>
        <w:pPrChange w:id="233" w:author="Saheed Shofu" w:date="2021-03-29T22:26:00Z">
          <w:pPr>
            <w:pStyle w:val="ListParagraph"/>
            <w:shd w:val="clear" w:color="auto" w:fill="FFFFFF"/>
            <w:autoSpaceDE w:val="0"/>
            <w:autoSpaceDN w:val="0"/>
            <w:adjustRightInd w:val="0"/>
            <w:spacing w:after="0" w:line="240" w:lineRule="auto"/>
            <w:ind w:left="0"/>
          </w:pPr>
        </w:pPrChange>
      </w:pPr>
      <w:del w:id="234" w:author="Saheed Shofu" w:date="2021-03-29T22:26:00Z">
        <w:r w:rsidRPr="004A5580" w:rsidDel="00A67BF6">
          <w:rPr>
            <w:rFonts w:eastAsia="Times New Roman"/>
            <w:b/>
            <w:lang w:eastAsia="en-CA"/>
          </w:rPr>
          <w:delText xml:space="preserve">Question 2 </w:delText>
        </w:r>
        <w:r w:rsidR="007F33D0" w:rsidRPr="004A5580" w:rsidDel="00A67BF6">
          <w:rPr>
            <w:b/>
          </w:rPr>
          <w:delText>(</w:delText>
        </w:r>
        <w:r w:rsidR="00333474" w:rsidRPr="004A5580" w:rsidDel="00A67BF6">
          <w:rPr>
            <w:b/>
          </w:rPr>
          <w:delText>20</w:delText>
        </w:r>
        <w:r w:rsidR="007F33D0" w:rsidRPr="004A5580" w:rsidDel="00A67BF6">
          <w:rPr>
            <w:b/>
          </w:rPr>
          <w:delText xml:space="preserve"> marks)</w:delText>
        </w:r>
      </w:del>
    </w:p>
    <w:p w14:paraId="57ECC4B9" w14:textId="638F7D19" w:rsidR="007F33D0" w:rsidRPr="004A5580" w:rsidDel="00A67BF6" w:rsidRDefault="007F33D0" w:rsidP="00A67BF6">
      <w:pPr>
        <w:rPr>
          <w:del w:id="235" w:author="Saheed Shofu" w:date="2021-03-29T22:26:00Z"/>
          <w:rFonts w:eastAsia="Times New Roman"/>
          <w:b/>
          <w:lang w:eastAsia="en-CA"/>
        </w:rPr>
        <w:pPrChange w:id="236" w:author="Saheed Shofu" w:date="2021-03-29T22:26:00Z">
          <w:pPr>
            <w:shd w:val="clear" w:color="auto" w:fill="FFFFFF"/>
            <w:spacing w:after="0" w:line="240" w:lineRule="auto"/>
          </w:pPr>
        </w:pPrChange>
      </w:pPr>
    </w:p>
    <w:p w14:paraId="3143DD14" w14:textId="6A29EECC" w:rsidR="005F079C" w:rsidRPr="004A5580" w:rsidDel="00A67BF6" w:rsidRDefault="002B68D2" w:rsidP="00A67BF6">
      <w:pPr>
        <w:rPr>
          <w:del w:id="237" w:author="Saheed Shofu" w:date="2021-03-29T22:26:00Z"/>
          <w:rFonts w:eastAsia="Times New Roman"/>
          <w:lang w:eastAsia="en-CA"/>
        </w:rPr>
        <w:pPrChange w:id="238" w:author="Saheed Shofu" w:date="2021-03-29T22:26:00Z">
          <w:pPr>
            <w:pStyle w:val="ListParagraph"/>
            <w:numPr>
              <w:numId w:val="10"/>
            </w:numPr>
            <w:shd w:val="clear" w:color="auto" w:fill="FFFFFF"/>
            <w:spacing w:after="0" w:line="240" w:lineRule="auto"/>
            <w:ind w:left="284" w:hanging="360"/>
          </w:pPr>
        </w:pPrChange>
      </w:pPr>
      <w:del w:id="239" w:author="Saheed Shofu" w:date="2021-03-29T22:26:00Z">
        <w:r w:rsidRPr="004A5580" w:rsidDel="00A67BF6">
          <w:rPr>
            <w:rFonts w:eastAsia="Times New Roman"/>
            <w:lang w:eastAsia="en-CA"/>
          </w:rPr>
          <w:delText xml:space="preserve">Find the </w:delText>
        </w:r>
        <w:r w:rsidR="00B65B5C" w:rsidRPr="004A5580" w:rsidDel="00A67BF6">
          <w:rPr>
            <w:rFonts w:eastAsia="Times New Roman"/>
            <w:lang w:eastAsia="en-CA"/>
          </w:rPr>
          <w:delText xml:space="preserve">measures of </w:delText>
        </w:r>
        <w:r w:rsidRPr="004A5580" w:rsidDel="00A67BF6">
          <w:rPr>
            <w:rFonts w:eastAsia="Times New Roman"/>
            <w:lang w:eastAsia="en-CA"/>
          </w:rPr>
          <w:delText>central</w:delText>
        </w:r>
        <w:r w:rsidR="00B65B5C" w:rsidRPr="004A5580" w:rsidDel="00A67BF6">
          <w:rPr>
            <w:rFonts w:eastAsia="Times New Roman"/>
            <w:lang w:eastAsia="en-CA"/>
          </w:rPr>
          <w:delText xml:space="preserve"> tendency (</w:delText>
        </w:r>
        <w:r w:rsidRPr="004A5580" w:rsidDel="00A67BF6">
          <w:rPr>
            <w:rFonts w:eastAsia="Times New Roman"/>
            <w:lang w:eastAsia="en-CA"/>
          </w:rPr>
          <w:delText>mean</w:delText>
        </w:r>
        <w:r w:rsidR="00430816" w:rsidRPr="004A5580" w:rsidDel="00A67BF6">
          <w:rPr>
            <w:rFonts w:eastAsia="Times New Roman"/>
            <w:lang w:eastAsia="en-CA"/>
          </w:rPr>
          <w:delText xml:space="preserve"> and median</w:delText>
        </w:r>
        <w:r w:rsidR="00B65B5C" w:rsidRPr="004A5580" w:rsidDel="00A67BF6">
          <w:rPr>
            <w:rFonts w:eastAsia="Times New Roman"/>
            <w:lang w:eastAsia="en-CA"/>
          </w:rPr>
          <w:delText>)</w:delText>
        </w:r>
        <w:r w:rsidRPr="004A5580" w:rsidDel="00A67BF6">
          <w:rPr>
            <w:rFonts w:eastAsia="Times New Roman"/>
            <w:lang w:eastAsia="en-CA"/>
          </w:rPr>
          <w:delText xml:space="preserve"> for</w:delText>
        </w:r>
        <w:r w:rsidR="00B65B5C" w:rsidRPr="004A5580" w:rsidDel="00A67BF6">
          <w:rPr>
            <w:rFonts w:eastAsia="Times New Roman"/>
            <w:lang w:eastAsia="en-CA"/>
          </w:rPr>
          <w:delText xml:space="preserve"> the </w:delText>
        </w:r>
        <w:r w:rsidR="00280F8C" w:rsidRPr="004A5580" w:rsidDel="00A67BF6">
          <w:rPr>
            <w:rFonts w:eastAsia="Times New Roman"/>
            <w:lang w:eastAsia="en-CA"/>
          </w:rPr>
          <w:delText xml:space="preserve">two </w:delText>
        </w:r>
        <w:r w:rsidR="00B65B5C" w:rsidRPr="004A5580" w:rsidDel="00A67BF6">
          <w:rPr>
            <w:rFonts w:eastAsia="Times New Roman"/>
            <w:lang w:eastAsia="en-CA"/>
          </w:rPr>
          <w:delText>variable</w:delText>
        </w:r>
        <w:r w:rsidR="00280F8C" w:rsidRPr="004A5580" w:rsidDel="00A67BF6">
          <w:rPr>
            <w:rFonts w:eastAsia="Times New Roman"/>
            <w:lang w:eastAsia="en-CA"/>
          </w:rPr>
          <w:delText xml:space="preserve">s: </w:delText>
        </w:r>
      </w:del>
    </w:p>
    <w:p w14:paraId="352574B0" w14:textId="7BC4E111" w:rsidR="009B70D9" w:rsidRPr="004A5580" w:rsidDel="00A67BF6" w:rsidRDefault="00D34BDD" w:rsidP="00A67BF6">
      <w:pPr>
        <w:rPr>
          <w:del w:id="240" w:author="Saheed Shofu" w:date="2021-03-29T22:26:00Z"/>
          <w:rFonts w:eastAsia="Times New Roman"/>
          <w:lang w:eastAsia="en-CA"/>
        </w:rPr>
        <w:pPrChange w:id="241" w:author="Saheed Shofu" w:date="2021-03-29T22:26:00Z">
          <w:pPr>
            <w:shd w:val="clear" w:color="auto" w:fill="FFFFFF"/>
            <w:spacing w:after="0" w:line="240" w:lineRule="auto"/>
            <w:ind w:left="284"/>
          </w:pPr>
        </w:pPrChange>
      </w:pPr>
      <w:del w:id="242" w:author="Saheed Shofu" w:date="2021-03-29T22:26:00Z">
        <w:r w:rsidRPr="004A5580" w:rsidDel="00A67BF6">
          <w:rPr>
            <w:rFonts w:eastAsia="Times New Roman"/>
            <w:lang w:eastAsia="en-CA"/>
          </w:rPr>
          <w:delText>"</w:delText>
        </w:r>
        <w:r w:rsidR="00F52F54" w:rsidRPr="004A5580" w:rsidDel="00A67BF6">
          <w:rPr>
            <w:rFonts w:eastAsia="Times New Roman"/>
            <w:b/>
            <w:lang w:eastAsia="en-CA"/>
          </w:rPr>
          <w:delText>Person Age</w:delText>
        </w:r>
        <w:r w:rsidRPr="004A5580" w:rsidDel="00A67BF6">
          <w:rPr>
            <w:rFonts w:eastAsia="Times New Roman"/>
            <w:lang w:eastAsia="en-CA"/>
          </w:rPr>
          <w:delText xml:space="preserve">” </w:delText>
        </w:r>
        <w:r w:rsidR="00280F8C" w:rsidRPr="004A5580" w:rsidDel="00A67BF6">
          <w:rPr>
            <w:rFonts w:eastAsia="Times New Roman"/>
            <w:lang w:eastAsia="en-CA"/>
          </w:rPr>
          <w:delText>and “</w:delText>
        </w:r>
        <w:r w:rsidR="00E03D7B" w:rsidRPr="004A5580" w:rsidDel="00A67BF6">
          <w:rPr>
            <w:rFonts w:eastAsia="Times New Roman"/>
            <w:b/>
            <w:lang w:eastAsia="en-CA"/>
          </w:rPr>
          <w:delText>C</w:delText>
        </w:r>
        <w:r w:rsidR="00280F8C" w:rsidRPr="004A5580" w:rsidDel="00A67BF6">
          <w:rPr>
            <w:rFonts w:eastAsia="Times New Roman"/>
            <w:b/>
            <w:lang w:eastAsia="en-CA"/>
          </w:rPr>
          <w:delText>ollision Hour</w:delText>
        </w:r>
        <w:r w:rsidR="00280F8C" w:rsidRPr="004A5580" w:rsidDel="00A67BF6">
          <w:rPr>
            <w:rFonts w:eastAsia="Times New Roman"/>
            <w:lang w:eastAsia="en-CA"/>
          </w:rPr>
          <w:delText>”. D</w:delText>
        </w:r>
        <w:r w:rsidR="002B68D2" w:rsidRPr="004A5580" w:rsidDel="00A67BF6">
          <w:rPr>
            <w:rFonts w:eastAsia="Times New Roman"/>
            <w:lang w:eastAsia="en-CA"/>
          </w:rPr>
          <w:delText>iscuss</w:delText>
        </w:r>
        <w:r w:rsidR="00B65B5C" w:rsidRPr="004A5580" w:rsidDel="00A67BF6">
          <w:rPr>
            <w:rFonts w:eastAsia="Times New Roman"/>
            <w:lang w:eastAsia="en-CA"/>
          </w:rPr>
          <w:delText xml:space="preserve"> the shape of th</w:delText>
        </w:r>
        <w:r w:rsidR="00280F8C" w:rsidRPr="004A5580" w:rsidDel="00A67BF6">
          <w:rPr>
            <w:rFonts w:eastAsia="Times New Roman"/>
            <w:lang w:eastAsia="en-CA"/>
          </w:rPr>
          <w:delText>ese two</w:delText>
        </w:r>
        <w:r w:rsidR="00B65B5C" w:rsidRPr="004A5580" w:rsidDel="00A67BF6">
          <w:rPr>
            <w:rFonts w:eastAsia="Times New Roman"/>
            <w:lang w:eastAsia="en-CA"/>
          </w:rPr>
          <w:delText xml:space="preserve"> distribution</w:delText>
        </w:r>
        <w:r w:rsidR="00280F8C" w:rsidRPr="004A5580" w:rsidDel="00A67BF6">
          <w:rPr>
            <w:rFonts w:eastAsia="Times New Roman"/>
            <w:lang w:eastAsia="en-CA"/>
          </w:rPr>
          <w:delText>s.</w:delText>
        </w:r>
        <w:r w:rsidR="00B65B5C" w:rsidRPr="004A5580" w:rsidDel="00A67BF6">
          <w:rPr>
            <w:rFonts w:eastAsia="Times New Roman"/>
            <w:lang w:eastAsia="en-CA"/>
          </w:rPr>
          <w:delText xml:space="preserve"> Which measure</w:delText>
        </w:r>
        <w:r w:rsidR="00583F03" w:rsidRPr="004A5580" w:rsidDel="00A67BF6">
          <w:rPr>
            <w:rFonts w:eastAsia="Times New Roman"/>
            <w:lang w:eastAsia="en-CA"/>
          </w:rPr>
          <w:delText xml:space="preserve"> </w:delText>
        </w:r>
        <w:r w:rsidR="00430816" w:rsidRPr="004A5580" w:rsidDel="00A67BF6">
          <w:rPr>
            <w:rFonts w:eastAsia="Times New Roman"/>
            <w:lang w:eastAsia="en-CA"/>
          </w:rPr>
          <w:delText>of central tendency is</w:delText>
        </w:r>
        <w:r w:rsidR="00AB2482" w:rsidRPr="004A5580" w:rsidDel="00A67BF6">
          <w:rPr>
            <w:rFonts w:eastAsia="Times New Roman"/>
            <w:lang w:eastAsia="en-CA"/>
          </w:rPr>
          <w:delText xml:space="preserve"> best to represent </w:delText>
        </w:r>
        <w:r w:rsidR="00430816" w:rsidRPr="004A5580" w:rsidDel="00A67BF6">
          <w:rPr>
            <w:rFonts w:eastAsia="Times New Roman"/>
            <w:lang w:eastAsia="en-CA"/>
          </w:rPr>
          <w:delText xml:space="preserve">the </w:delText>
        </w:r>
        <w:r w:rsidR="00AB2482" w:rsidRPr="004A5580" w:rsidDel="00A67BF6">
          <w:rPr>
            <w:rFonts w:eastAsia="Times New Roman"/>
            <w:lang w:eastAsia="en-CA"/>
          </w:rPr>
          <w:delText>“</w:delText>
        </w:r>
        <w:r w:rsidR="00280F8C" w:rsidRPr="004A5580" w:rsidDel="00A67BF6">
          <w:rPr>
            <w:rFonts w:eastAsia="Times New Roman"/>
            <w:b/>
            <w:lang w:eastAsia="en-CA"/>
          </w:rPr>
          <w:delText>Person Age</w:delText>
        </w:r>
        <w:r w:rsidR="00AB2482" w:rsidRPr="004A5580" w:rsidDel="00A67BF6">
          <w:rPr>
            <w:rFonts w:eastAsia="Times New Roman"/>
            <w:lang w:eastAsia="en-CA"/>
          </w:rPr>
          <w:delText>” data:</w:delText>
        </w:r>
        <w:r w:rsidR="00B65B5C" w:rsidRPr="004A5580" w:rsidDel="00A67BF6">
          <w:rPr>
            <w:rFonts w:eastAsia="Times New Roman"/>
            <w:lang w:eastAsia="en-CA"/>
          </w:rPr>
          <w:delText xml:space="preserve"> the mean or the median. </w:delText>
        </w:r>
        <w:r w:rsidR="002B68D2" w:rsidRPr="004A5580" w:rsidDel="00A67BF6">
          <w:rPr>
            <w:rFonts w:eastAsia="Times New Roman"/>
            <w:lang w:eastAsia="en-CA"/>
          </w:rPr>
          <w:delText xml:space="preserve">(Hint: </w:delText>
        </w:r>
        <w:r w:rsidR="00AB2482" w:rsidRPr="004A5580" w:rsidDel="00A67BF6">
          <w:rPr>
            <w:rFonts w:eastAsia="Times New Roman"/>
            <w:lang w:eastAsia="en-CA"/>
          </w:rPr>
          <w:delText>Use</w:delText>
        </w:r>
        <w:r w:rsidR="002B68D2" w:rsidRPr="004A5580" w:rsidDel="00A67BF6">
          <w:rPr>
            <w:rFonts w:eastAsia="Times New Roman"/>
            <w:lang w:eastAsia="en-CA"/>
          </w:rPr>
          <w:delText xml:space="preserve"> 10% rule)</w:delText>
        </w:r>
        <w:r w:rsidR="002C1500" w:rsidRPr="004A5580" w:rsidDel="00A67BF6">
          <w:rPr>
            <w:rFonts w:eastAsia="Times New Roman"/>
            <w:lang w:eastAsia="en-CA"/>
          </w:rPr>
          <w:delText>.</w:delText>
        </w:r>
        <w:r w:rsidR="006A35FD" w:rsidRPr="004A5580" w:rsidDel="00A67BF6">
          <w:rPr>
            <w:rFonts w:eastAsia="Times New Roman"/>
            <w:lang w:eastAsia="en-CA"/>
          </w:rPr>
          <w:delText xml:space="preserve"> Discuss your rationale for the choice.</w:delText>
        </w:r>
      </w:del>
    </w:p>
    <w:p w14:paraId="0F4ECDF1" w14:textId="7F45CE0C" w:rsidR="009B70D9" w:rsidRPr="004A5580" w:rsidDel="00A67BF6" w:rsidRDefault="002B68D2" w:rsidP="00A67BF6">
      <w:pPr>
        <w:rPr>
          <w:del w:id="243" w:author="Saheed Shofu" w:date="2021-03-29T22:26:00Z"/>
          <w:rFonts w:eastAsia="Times New Roman"/>
          <w:lang w:eastAsia="en-CA"/>
        </w:rPr>
        <w:pPrChange w:id="244" w:author="Saheed Shofu" w:date="2021-03-29T22:26:00Z">
          <w:pPr>
            <w:pStyle w:val="ListParagraph"/>
            <w:numPr>
              <w:numId w:val="10"/>
            </w:numPr>
            <w:shd w:val="clear" w:color="auto" w:fill="FFFFFF"/>
            <w:spacing w:after="0" w:line="240" w:lineRule="auto"/>
            <w:ind w:left="284" w:hanging="360"/>
          </w:pPr>
        </w:pPrChange>
      </w:pPr>
      <w:del w:id="245" w:author="Saheed Shofu" w:date="2021-03-29T22:26:00Z">
        <w:r w:rsidRPr="004A5580" w:rsidDel="00A67BF6">
          <w:rPr>
            <w:rFonts w:eastAsia="Times New Roman"/>
            <w:lang w:eastAsia="en-CA"/>
          </w:rPr>
          <w:delText xml:space="preserve">Find the </w:delText>
        </w:r>
        <w:r w:rsidR="00B65B5C" w:rsidRPr="004A5580" w:rsidDel="00A67BF6">
          <w:rPr>
            <w:rFonts w:eastAsia="Times New Roman"/>
            <w:lang w:eastAsia="en-CA"/>
          </w:rPr>
          <w:delText xml:space="preserve">measures of </w:delText>
        </w:r>
        <w:r w:rsidRPr="004A5580" w:rsidDel="00A67BF6">
          <w:rPr>
            <w:rFonts w:eastAsia="Times New Roman"/>
            <w:lang w:eastAsia="en-CA"/>
          </w:rPr>
          <w:delText>variability</w:delText>
        </w:r>
        <w:r w:rsidR="00B65B5C" w:rsidRPr="004A5580" w:rsidDel="00A67BF6">
          <w:rPr>
            <w:rFonts w:eastAsia="Times New Roman"/>
            <w:lang w:eastAsia="en-CA"/>
          </w:rPr>
          <w:delText xml:space="preserve"> (</w:delText>
        </w:r>
        <w:r w:rsidRPr="004A5580" w:rsidDel="00A67BF6">
          <w:rPr>
            <w:rFonts w:eastAsia="Times New Roman"/>
            <w:lang w:eastAsia="en-CA"/>
          </w:rPr>
          <w:delText>range, IQR, variance</w:delText>
        </w:r>
        <w:r w:rsidR="00B65B5C" w:rsidRPr="004A5580" w:rsidDel="00A67BF6">
          <w:rPr>
            <w:rFonts w:eastAsia="Times New Roman"/>
            <w:lang w:eastAsia="en-CA"/>
          </w:rPr>
          <w:delText xml:space="preserve"> and</w:delText>
        </w:r>
        <w:r w:rsidRPr="004A5580" w:rsidDel="00A67BF6">
          <w:rPr>
            <w:rFonts w:eastAsia="Times New Roman"/>
            <w:lang w:eastAsia="en-CA"/>
          </w:rPr>
          <w:delText xml:space="preserve"> standard deviation</w:delText>
        </w:r>
        <w:r w:rsidR="00B65B5C" w:rsidRPr="004A5580" w:rsidDel="00A67BF6">
          <w:rPr>
            <w:rFonts w:eastAsia="Times New Roman"/>
            <w:lang w:eastAsia="en-CA"/>
          </w:rPr>
          <w:delText xml:space="preserve">) </w:delText>
        </w:r>
        <w:r w:rsidRPr="004A5580" w:rsidDel="00A67BF6">
          <w:rPr>
            <w:rFonts w:eastAsia="Times New Roman"/>
            <w:lang w:eastAsia="en-CA"/>
          </w:rPr>
          <w:delText xml:space="preserve">for </w:delText>
        </w:r>
        <w:bookmarkStart w:id="246" w:name="_Hlk30445346"/>
        <w:r w:rsidR="00280F8C" w:rsidRPr="004A5580" w:rsidDel="00A67BF6">
          <w:rPr>
            <w:rFonts w:eastAsia="Times New Roman"/>
            <w:lang w:eastAsia="en-CA"/>
          </w:rPr>
          <w:delText xml:space="preserve">the two variables: </w:delText>
        </w:r>
        <w:r w:rsidRPr="004A5580" w:rsidDel="00A67BF6">
          <w:rPr>
            <w:rFonts w:eastAsia="Times New Roman"/>
            <w:lang w:eastAsia="en-CA"/>
          </w:rPr>
          <w:delText>"</w:delText>
        </w:r>
        <w:r w:rsidR="00280F8C" w:rsidRPr="004A5580" w:rsidDel="00A67BF6">
          <w:rPr>
            <w:b/>
          </w:rPr>
          <w:delText>Person Age</w:delText>
        </w:r>
        <w:r w:rsidR="00280F8C" w:rsidRPr="004A5580" w:rsidDel="00A67BF6">
          <w:delText>” and “</w:delText>
        </w:r>
        <w:r w:rsidR="00280F8C" w:rsidRPr="004A5580" w:rsidDel="00A67BF6">
          <w:rPr>
            <w:b/>
          </w:rPr>
          <w:delText>Collision Hour</w:delText>
        </w:r>
        <w:r w:rsidRPr="004A5580" w:rsidDel="00A67BF6">
          <w:rPr>
            <w:rFonts w:eastAsia="Times New Roman"/>
            <w:lang w:eastAsia="en-CA"/>
          </w:rPr>
          <w:delText>"</w:delText>
        </w:r>
        <w:r w:rsidR="00B65B5C" w:rsidRPr="004A5580" w:rsidDel="00A67BF6">
          <w:rPr>
            <w:rFonts w:eastAsia="Times New Roman"/>
            <w:lang w:eastAsia="en-CA"/>
          </w:rPr>
          <w:delText xml:space="preserve">. </w:delText>
        </w:r>
      </w:del>
    </w:p>
    <w:p w14:paraId="3AE6A159" w14:textId="0DF5D834" w:rsidR="00BB5C18" w:rsidRPr="004A5580" w:rsidDel="009400C5" w:rsidRDefault="00B65B5C" w:rsidP="00A67BF6">
      <w:pPr>
        <w:rPr>
          <w:del w:id="247" w:author="Saheed Shofu" w:date="2021-03-29T22:27:00Z"/>
          <w:rFonts w:eastAsia="Times New Roman"/>
          <w:lang w:eastAsia="en-CA"/>
        </w:rPr>
        <w:pPrChange w:id="248" w:author="Saheed Shofu" w:date="2021-03-29T22:26:00Z">
          <w:pPr>
            <w:pStyle w:val="ListParagraph"/>
            <w:numPr>
              <w:numId w:val="10"/>
            </w:numPr>
            <w:shd w:val="clear" w:color="auto" w:fill="FFFFFF"/>
            <w:spacing w:after="0" w:line="240" w:lineRule="auto"/>
            <w:ind w:left="284" w:hanging="360"/>
          </w:pPr>
        </w:pPrChange>
      </w:pPr>
      <w:del w:id="249" w:author="Saheed Shofu" w:date="2021-03-29T22:26:00Z">
        <w:r w:rsidRPr="004A5580" w:rsidDel="00A67BF6">
          <w:rPr>
            <w:rFonts w:eastAsia="Times New Roman"/>
            <w:lang w:eastAsia="en-CA"/>
          </w:rPr>
          <w:delText xml:space="preserve">Which </w:delText>
        </w:r>
        <w:r w:rsidR="00BB433F" w:rsidRPr="004A5580" w:rsidDel="00A67BF6">
          <w:rPr>
            <w:rFonts w:eastAsia="Times New Roman"/>
            <w:lang w:eastAsia="en-CA"/>
          </w:rPr>
          <w:delText xml:space="preserve">one </w:delText>
        </w:r>
        <w:r w:rsidRPr="004A5580" w:rsidDel="00A67BF6">
          <w:rPr>
            <w:rFonts w:eastAsia="Times New Roman"/>
            <w:lang w:eastAsia="en-CA"/>
          </w:rPr>
          <w:delText xml:space="preserve">of </w:delText>
        </w:r>
        <w:r w:rsidR="007F33D0" w:rsidRPr="004A5580" w:rsidDel="00A67BF6">
          <w:rPr>
            <w:rFonts w:eastAsia="Times New Roman"/>
            <w:lang w:eastAsia="en-CA"/>
          </w:rPr>
          <w:delText xml:space="preserve">the </w:delText>
        </w:r>
        <w:r w:rsidR="00D716C4" w:rsidRPr="004A5580" w:rsidDel="00A67BF6">
          <w:rPr>
            <w:rFonts w:eastAsia="Times New Roman"/>
            <w:lang w:eastAsia="en-CA"/>
          </w:rPr>
          <w:delText xml:space="preserve">two </w:delText>
        </w:r>
        <w:r w:rsidR="00907876" w:rsidRPr="004A5580" w:rsidDel="00A67BF6">
          <w:rPr>
            <w:rFonts w:eastAsia="Times New Roman"/>
            <w:lang w:eastAsia="en-CA"/>
          </w:rPr>
          <w:delText xml:space="preserve">variables, </w:delText>
        </w:r>
        <w:r w:rsidR="00280F8C" w:rsidRPr="004A5580" w:rsidDel="00A67BF6">
          <w:rPr>
            <w:rFonts w:eastAsia="Times New Roman"/>
            <w:lang w:eastAsia="en-CA"/>
          </w:rPr>
          <w:delText>"</w:delText>
        </w:r>
        <w:r w:rsidR="00280F8C" w:rsidRPr="004A5580" w:rsidDel="00A67BF6">
          <w:rPr>
            <w:b/>
          </w:rPr>
          <w:delText>Person Age</w:delText>
        </w:r>
        <w:r w:rsidR="00280F8C" w:rsidRPr="004A5580" w:rsidDel="00A67BF6">
          <w:delText>” or “</w:delText>
        </w:r>
        <w:r w:rsidR="00280F8C" w:rsidRPr="004A5580" w:rsidDel="00A67BF6">
          <w:rPr>
            <w:b/>
          </w:rPr>
          <w:delText>Collision Hour</w:delText>
        </w:r>
        <w:r w:rsidR="00280F8C" w:rsidRPr="004A5580" w:rsidDel="00A67BF6">
          <w:rPr>
            <w:rFonts w:eastAsia="Times New Roman"/>
            <w:lang w:eastAsia="en-CA"/>
          </w:rPr>
          <w:delText>"</w:delText>
        </w:r>
        <w:r w:rsidRPr="004A5580" w:rsidDel="00A67BF6">
          <w:rPr>
            <w:rFonts w:eastAsia="Times New Roman"/>
            <w:lang w:eastAsia="en-CA"/>
          </w:rPr>
          <w:delText xml:space="preserve"> is </w:delText>
        </w:r>
        <w:r w:rsidR="00EA3246" w:rsidRPr="004A5580" w:rsidDel="00A67BF6">
          <w:rPr>
            <w:rFonts w:eastAsia="Times New Roman"/>
            <w:lang w:eastAsia="en-CA"/>
          </w:rPr>
          <w:delText>relatively</w:delText>
        </w:r>
        <w:r w:rsidR="00583F03" w:rsidRPr="004A5580" w:rsidDel="00A67BF6">
          <w:rPr>
            <w:rFonts w:eastAsia="Times New Roman"/>
            <w:lang w:eastAsia="en-CA"/>
          </w:rPr>
          <w:delText xml:space="preserve"> </w:delText>
        </w:r>
        <w:r w:rsidRPr="004A5580" w:rsidDel="00A67BF6">
          <w:rPr>
            <w:rFonts w:eastAsia="Times New Roman"/>
            <w:lang w:eastAsia="en-CA"/>
          </w:rPr>
          <w:delText>more variable than the other?</w:delText>
        </w:r>
        <w:bookmarkEnd w:id="246"/>
        <w:r w:rsidR="00BB5C18" w:rsidRPr="004A5580" w:rsidDel="00A67BF6">
          <w:rPr>
            <w:rFonts w:eastAsia="Times New Roman"/>
            <w:lang w:eastAsia="en-CA"/>
          </w:rPr>
          <w:delText xml:space="preserve"> (Hint: use the CVs)</w:delText>
        </w:r>
        <w:r w:rsidR="006A35FD" w:rsidRPr="004A5580" w:rsidDel="00A67BF6">
          <w:rPr>
            <w:rFonts w:eastAsia="Times New Roman"/>
            <w:lang w:eastAsia="en-CA"/>
          </w:rPr>
          <w:delText xml:space="preserve"> Include the output as part of your report.</w:delText>
        </w:r>
      </w:del>
    </w:p>
    <w:p w14:paraId="3CC8B99C" w14:textId="2B73EB81" w:rsidR="007B5022" w:rsidRPr="004A5580" w:rsidDel="009400C5" w:rsidRDefault="007B5022" w:rsidP="009B70D9">
      <w:pPr>
        <w:pStyle w:val="ListParagraph"/>
        <w:shd w:val="clear" w:color="auto" w:fill="FFFFFF"/>
        <w:spacing w:after="0" w:line="240" w:lineRule="auto"/>
        <w:ind w:left="284"/>
        <w:rPr>
          <w:del w:id="250" w:author="Saheed Shofu" w:date="2021-03-29T22:27:00Z"/>
          <w:rFonts w:ascii="Times New Roman" w:eastAsia="Times New Roman" w:hAnsi="Times New Roman" w:cs="Times New Roman"/>
          <w:sz w:val="24"/>
          <w:szCs w:val="24"/>
          <w:lang w:eastAsia="en-CA"/>
        </w:rPr>
      </w:pPr>
    </w:p>
    <w:p w14:paraId="7B856D2F" w14:textId="191E7893" w:rsidR="002B2AC7" w:rsidRPr="004A5580" w:rsidDel="009400C5" w:rsidRDefault="002B2AC7" w:rsidP="00305009">
      <w:pPr>
        <w:shd w:val="clear" w:color="auto" w:fill="FFFFFF"/>
        <w:spacing w:after="0" w:line="240" w:lineRule="auto"/>
        <w:rPr>
          <w:del w:id="251" w:author="Saheed Shofu" w:date="2021-03-29T22:27:00Z"/>
          <w:rFonts w:ascii="Times New Roman" w:eastAsia="Times New Roman" w:hAnsi="Times New Roman" w:cs="Times New Roman"/>
          <w:b/>
          <w:sz w:val="24"/>
          <w:szCs w:val="24"/>
          <w:lang w:eastAsia="en-CA"/>
        </w:rPr>
      </w:pPr>
    </w:p>
    <w:p w14:paraId="48BAAA45" w14:textId="6C997344" w:rsidR="002B68D2" w:rsidRPr="004A5580" w:rsidDel="009400C5" w:rsidRDefault="002B68D2" w:rsidP="00305009">
      <w:pPr>
        <w:shd w:val="clear" w:color="auto" w:fill="FFFFFF"/>
        <w:spacing w:after="0" w:line="240" w:lineRule="auto"/>
        <w:rPr>
          <w:del w:id="252" w:author="Saheed Shofu" w:date="2021-03-29T22:27:00Z"/>
          <w:rFonts w:ascii="Times New Roman" w:hAnsi="Times New Roman" w:cs="Times New Roman"/>
          <w:b/>
          <w:bCs/>
          <w:sz w:val="24"/>
          <w:szCs w:val="24"/>
        </w:rPr>
      </w:pPr>
      <w:del w:id="253" w:author="Saheed Shofu" w:date="2021-03-29T22:27:00Z">
        <w:r w:rsidRPr="004A5580" w:rsidDel="009400C5">
          <w:rPr>
            <w:rFonts w:ascii="Times New Roman" w:eastAsia="Times New Roman" w:hAnsi="Times New Roman" w:cs="Times New Roman"/>
            <w:b/>
            <w:sz w:val="24"/>
            <w:szCs w:val="24"/>
            <w:lang w:eastAsia="en-CA"/>
          </w:rPr>
          <w:delText>Question 3</w:delText>
        </w:r>
        <w:r w:rsidR="007E5E0E" w:rsidRPr="004A5580" w:rsidDel="009400C5">
          <w:rPr>
            <w:rFonts w:ascii="Times New Roman" w:eastAsia="Times New Roman" w:hAnsi="Times New Roman" w:cs="Times New Roman"/>
            <w:b/>
            <w:sz w:val="24"/>
            <w:szCs w:val="24"/>
            <w:lang w:eastAsia="en-CA"/>
          </w:rPr>
          <w:delText xml:space="preserve"> </w:delText>
        </w:r>
        <w:r w:rsidR="007F33D0" w:rsidRPr="004A5580" w:rsidDel="009400C5">
          <w:rPr>
            <w:rFonts w:ascii="Times New Roman" w:hAnsi="Times New Roman" w:cs="Times New Roman"/>
            <w:b/>
            <w:bCs/>
            <w:sz w:val="24"/>
            <w:szCs w:val="24"/>
          </w:rPr>
          <w:delText>(</w:delText>
        </w:r>
        <w:r w:rsidR="000843F5" w:rsidRPr="004A5580" w:rsidDel="009400C5">
          <w:rPr>
            <w:rFonts w:ascii="Times New Roman" w:hAnsi="Times New Roman" w:cs="Times New Roman"/>
            <w:b/>
            <w:bCs/>
            <w:sz w:val="24"/>
            <w:szCs w:val="24"/>
          </w:rPr>
          <w:delText>10</w:delText>
        </w:r>
        <w:r w:rsidR="007F33D0" w:rsidRPr="004A5580" w:rsidDel="009400C5">
          <w:rPr>
            <w:rFonts w:ascii="Times New Roman" w:hAnsi="Times New Roman" w:cs="Times New Roman"/>
            <w:b/>
            <w:bCs/>
            <w:sz w:val="24"/>
            <w:szCs w:val="24"/>
          </w:rPr>
          <w:delText xml:space="preserve"> marks)</w:delText>
        </w:r>
      </w:del>
    </w:p>
    <w:p w14:paraId="3C22FF32" w14:textId="55E7DCDB" w:rsidR="007F33D0" w:rsidRPr="004A5580" w:rsidDel="009400C5" w:rsidRDefault="007F33D0" w:rsidP="00305009">
      <w:pPr>
        <w:shd w:val="clear" w:color="auto" w:fill="FFFFFF"/>
        <w:spacing w:after="0" w:line="240" w:lineRule="auto"/>
        <w:rPr>
          <w:del w:id="254" w:author="Saheed Shofu" w:date="2021-03-29T22:27:00Z"/>
          <w:rFonts w:ascii="Times New Roman" w:eastAsia="Times New Roman" w:hAnsi="Times New Roman" w:cs="Times New Roman"/>
          <w:b/>
          <w:sz w:val="24"/>
          <w:szCs w:val="24"/>
          <w:lang w:eastAsia="en-CA"/>
        </w:rPr>
      </w:pPr>
    </w:p>
    <w:p w14:paraId="567640BE" w14:textId="21126098" w:rsidR="009B70D9" w:rsidRPr="004A5580" w:rsidDel="009400C5" w:rsidRDefault="00430816" w:rsidP="009B70D9">
      <w:pPr>
        <w:pStyle w:val="ListParagraph"/>
        <w:numPr>
          <w:ilvl w:val="0"/>
          <w:numId w:val="8"/>
        </w:numPr>
        <w:shd w:val="clear" w:color="auto" w:fill="FFFFFF"/>
        <w:ind w:left="284" w:hanging="295"/>
        <w:rPr>
          <w:del w:id="255" w:author="Saheed Shofu" w:date="2021-03-29T22:27:00Z"/>
          <w:rFonts w:ascii="Times New Roman" w:eastAsia="Times New Roman" w:hAnsi="Times New Roman" w:cs="Times New Roman"/>
          <w:sz w:val="24"/>
          <w:szCs w:val="24"/>
          <w:lang w:eastAsia="en-CA"/>
        </w:rPr>
      </w:pPr>
      <w:del w:id="256" w:author="Saheed Shofu" w:date="2021-03-29T22:27:00Z">
        <w:r w:rsidRPr="004A5580" w:rsidDel="009400C5">
          <w:rPr>
            <w:rFonts w:ascii="Times New Roman" w:eastAsia="Times New Roman" w:hAnsi="Times New Roman" w:cs="Times New Roman"/>
            <w:sz w:val="24"/>
            <w:szCs w:val="24"/>
            <w:lang w:eastAsia="en-CA"/>
          </w:rPr>
          <w:delText>Use the variable "</w:delText>
        </w:r>
        <w:r w:rsidR="00B54055" w:rsidRPr="004A5580" w:rsidDel="009400C5">
          <w:rPr>
            <w:rFonts w:ascii="Times New Roman" w:eastAsia="Times New Roman" w:hAnsi="Times New Roman" w:cs="Times New Roman"/>
            <w:b/>
            <w:sz w:val="24"/>
            <w:szCs w:val="24"/>
            <w:lang w:eastAsia="en-CA"/>
          </w:rPr>
          <w:delText>Person age</w:delText>
        </w:r>
        <w:r w:rsidRPr="004A5580" w:rsidDel="009400C5">
          <w:rPr>
            <w:rFonts w:ascii="Times New Roman" w:eastAsia="Times New Roman" w:hAnsi="Times New Roman" w:cs="Times New Roman"/>
            <w:sz w:val="24"/>
            <w:szCs w:val="24"/>
            <w:lang w:eastAsia="en-CA"/>
          </w:rPr>
          <w:delText>" to construct the confidence intervals for the estimate of population mean “</w:delText>
        </w:r>
        <w:r w:rsidR="00B54055" w:rsidRPr="004A5580" w:rsidDel="009400C5">
          <w:rPr>
            <w:rFonts w:ascii="Times New Roman" w:eastAsia="Times New Roman" w:hAnsi="Times New Roman" w:cs="Times New Roman"/>
            <w:b/>
            <w:sz w:val="24"/>
            <w:szCs w:val="24"/>
            <w:lang w:eastAsia="en-CA"/>
          </w:rPr>
          <w:delText>Person age</w:delText>
        </w:r>
        <w:r w:rsidRPr="004A5580" w:rsidDel="009400C5">
          <w:rPr>
            <w:rFonts w:ascii="Times New Roman" w:eastAsia="Times New Roman" w:hAnsi="Times New Roman" w:cs="Times New Roman"/>
            <w:sz w:val="24"/>
            <w:szCs w:val="24"/>
            <w:lang w:eastAsia="en-CA"/>
          </w:rPr>
          <w:delText>”</w:delText>
        </w:r>
        <w:r w:rsidR="004B0E3A" w:rsidRPr="004A5580" w:rsidDel="009400C5">
          <w:rPr>
            <w:rFonts w:ascii="Times New Roman" w:eastAsia="Times New Roman" w:hAnsi="Times New Roman" w:cs="Times New Roman"/>
            <w:sz w:val="24"/>
            <w:szCs w:val="24"/>
            <w:lang w:eastAsia="en-CA"/>
          </w:rPr>
          <w:delText xml:space="preserve"> </w:delText>
        </w:r>
        <w:r w:rsidR="00B54055" w:rsidRPr="004A5580" w:rsidDel="009400C5">
          <w:rPr>
            <w:rFonts w:ascii="Times New Roman" w:eastAsia="Times New Roman" w:hAnsi="Times New Roman" w:cs="Times New Roman"/>
            <w:sz w:val="24"/>
            <w:szCs w:val="24"/>
            <w:lang w:eastAsia="en-CA"/>
          </w:rPr>
          <w:delText xml:space="preserve">involved in </w:delText>
        </w:r>
        <w:r w:rsidR="004B0E3A" w:rsidRPr="004A5580" w:rsidDel="009400C5">
          <w:rPr>
            <w:rFonts w:ascii="Times New Roman" w:eastAsia="Times New Roman" w:hAnsi="Times New Roman" w:cs="Times New Roman"/>
            <w:sz w:val="24"/>
            <w:szCs w:val="24"/>
            <w:lang w:eastAsia="en-CA"/>
          </w:rPr>
          <w:delText xml:space="preserve">a collision on a </w:delText>
        </w:r>
        <w:r w:rsidR="009B70D9" w:rsidRPr="004A5580" w:rsidDel="009400C5">
          <w:rPr>
            <w:rFonts w:ascii="Times New Roman" w:eastAsia="Times New Roman" w:hAnsi="Times New Roman" w:cs="Times New Roman"/>
            <w:sz w:val="24"/>
            <w:szCs w:val="24"/>
            <w:lang w:eastAsia="en-CA"/>
          </w:rPr>
          <w:delText>“</w:delText>
        </w:r>
        <w:r w:rsidR="00CE54FB" w:rsidRPr="004A5580" w:rsidDel="009400C5">
          <w:rPr>
            <w:rFonts w:ascii="Times New Roman" w:eastAsia="Times New Roman" w:hAnsi="Times New Roman" w:cs="Times New Roman"/>
            <w:b/>
            <w:bCs/>
            <w:sz w:val="24"/>
            <w:szCs w:val="24"/>
            <w:lang w:eastAsia="en-CA"/>
          </w:rPr>
          <w:delText>c</w:delText>
        </w:r>
        <w:r w:rsidR="004B0E3A" w:rsidRPr="004A5580" w:rsidDel="009400C5">
          <w:rPr>
            <w:rFonts w:ascii="Times New Roman" w:eastAsia="Times New Roman" w:hAnsi="Times New Roman" w:cs="Times New Roman"/>
            <w:b/>
            <w:sz w:val="24"/>
            <w:szCs w:val="24"/>
            <w:lang w:eastAsia="en-CA"/>
          </w:rPr>
          <w:delText>loudy day</w:delText>
        </w:r>
        <w:r w:rsidR="009B70D9" w:rsidRPr="004A5580" w:rsidDel="009400C5">
          <w:rPr>
            <w:rFonts w:ascii="Times New Roman" w:eastAsia="Times New Roman" w:hAnsi="Times New Roman" w:cs="Times New Roman"/>
            <w:b/>
            <w:sz w:val="24"/>
            <w:szCs w:val="24"/>
            <w:lang w:eastAsia="en-CA"/>
          </w:rPr>
          <w:delText>”</w:delText>
        </w:r>
        <w:r w:rsidR="00CE54FB" w:rsidRPr="004A5580" w:rsidDel="009400C5">
          <w:rPr>
            <w:rFonts w:ascii="Times New Roman" w:eastAsia="Times New Roman" w:hAnsi="Times New Roman" w:cs="Times New Roman"/>
            <w:sz w:val="24"/>
            <w:szCs w:val="24"/>
            <w:lang w:eastAsia="en-CA"/>
          </w:rPr>
          <w:delText xml:space="preserve"> </w:delText>
        </w:r>
        <w:r w:rsidR="004B0E3A" w:rsidRPr="004A5580" w:rsidDel="009400C5">
          <w:rPr>
            <w:rFonts w:ascii="Times New Roman" w:eastAsia="Times New Roman" w:hAnsi="Times New Roman" w:cs="Times New Roman"/>
            <w:sz w:val="24"/>
            <w:szCs w:val="24"/>
            <w:lang w:eastAsia="en-CA"/>
          </w:rPr>
          <w:delText>(Code=2)</w:delText>
        </w:r>
        <w:r w:rsidRPr="004A5580" w:rsidDel="009400C5">
          <w:rPr>
            <w:rFonts w:ascii="Times New Roman" w:eastAsia="Times New Roman" w:hAnsi="Times New Roman" w:cs="Times New Roman"/>
            <w:sz w:val="24"/>
            <w:szCs w:val="24"/>
            <w:lang w:eastAsia="en-CA"/>
          </w:rPr>
          <w:delText>, at both 9</w:delText>
        </w:r>
        <w:r w:rsidR="004B0E3A" w:rsidRPr="004A5580" w:rsidDel="009400C5">
          <w:rPr>
            <w:rFonts w:ascii="Times New Roman" w:eastAsia="Times New Roman" w:hAnsi="Times New Roman" w:cs="Times New Roman"/>
            <w:sz w:val="24"/>
            <w:szCs w:val="24"/>
            <w:lang w:eastAsia="en-CA"/>
          </w:rPr>
          <w:delText>2</w:delText>
        </w:r>
        <w:r w:rsidRPr="004A5580" w:rsidDel="009400C5">
          <w:rPr>
            <w:rFonts w:ascii="Times New Roman" w:eastAsia="Times New Roman" w:hAnsi="Times New Roman" w:cs="Times New Roman"/>
            <w:sz w:val="24"/>
            <w:szCs w:val="24"/>
            <w:lang w:eastAsia="en-CA"/>
          </w:rPr>
          <w:delText>% and 9</w:delText>
        </w:r>
        <w:r w:rsidR="004B0E3A" w:rsidRPr="004A5580" w:rsidDel="009400C5">
          <w:rPr>
            <w:rFonts w:ascii="Times New Roman" w:eastAsia="Times New Roman" w:hAnsi="Times New Roman" w:cs="Times New Roman"/>
            <w:sz w:val="24"/>
            <w:szCs w:val="24"/>
            <w:lang w:eastAsia="en-CA"/>
          </w:rPr>
          <w:delText>6</w:delText>
        </w:r>
        <w:r w:rsidRPr="004A5580" w:rsidDel="009400C5">
          <w:rPr>
            <w:rFonts w:ascii="Times New Roman" w:eastAsia="Times New Roman" w:hAnsi="Times New Roman" w:cs="Times New Roman"/>
            <w:sz w:val="24"/>
            <w:szCs w:val="24"/>
            <w:lang w:eastAsia="en-CA"/>
          </w:rPr>
          <w:delText>% levels. Interpret your confidence intervals.</w:delText>
        </w:r>
      </w:del>
    </w:p>
    <w:p w14:paraId="4E80FB53" w14:textId="658AD848" w:rsidR="009B70D9" w:rsidRPr="004A5580" w:rsidDel="009400C5" w:rsidRDefault="00430816" w:rsidP="009B70D9">
      <w:pPr>
        <w:pStyle w:val="ListParagraph"/>
        <w:numPr>
          <w:ilvl w:val="0"/>
          <w:numId w:val="8"/>
        </w:numPr>
        <w:shd w:val="clear" w:color="auto" w:fill="FFFFFF"/>
        <w:spacing w:after="0" w:line="240" w:lineRule="auto"/>
        <w:ind w:left="284" w:hanging="295"/>
        <w:rPr>
          <w:del w:id="257" w:author="Saheed Shofu" w:date="2021-03-29T22:27:00Z"/>
          <w:rFonts w:ascii="Times New Roman" w:eastAsia="Times New Roman" w:hAnsi="Times New Roman" w:cs="Times New Roman"/>
          <w:sz w:val="24"/>
          <w:szCs w:val="24"/>
          <w:lang w:eastAsia="en-CA"/>
        </w:rPr>
      </w:pPr>
      <w:del w:id="258" w:author="Saheed Shofu" w:date="2021-03-29T22:27:00Z">
        <w:r w:rsidRPr="004A5580" w:rsidDel="009400C5">
          <w:rPr>
            <w:rFonts w:ascii="Times New Roman" w:eastAsia="Times New Roman" w:hAnsi="Times New Roman" w:cs="Times New Roman"/>
            <w:sz w:val="24"/>
            <w:szCs w:val="24"/>
            <w:lang w:eastAsia="en-CA"/>
          </w:rPr>
          <w:delText xml:space="preserve">Did you make any assumptions when constructing your confidence intervals? If yes, which assumptions; if not, why? </w:delText>
        </w:r>
      </w:del>
    </w:p>
    <w:p w14:paraId="02BC9B64" w14:textId="21479696" w:rsidR="00005D0E" w:rsidRPr="004A5580" w:rsidDel="009400C5" w:rsidRDefault="00B54055" w:rsidP="009B70D9">
      <w:pPr>
        <w:pStyle w:val="ListParagraph"/>
        <w:numPr>
          <w:ilvl w:val="0"/>
          <w:numId w:val="8"/>
        </w:numPr>
        <w:shd w:val="clear" w:color="auto" w:fill="FFFFFF"/>
        <w:spacing w:after="0" w:line="240" w:lineRule="auto"/>
        <w:ind w:left="284" w:hanging="295"/>
        <w:rPr>
          <w:del w:id="259" w:author="Saheed Shofu" w:date="2021-03-29T22:27:00Z"/>
          <w:rFonts w:ascii="Times New Roman" w:eastAsia="Times New Roman" w:hAnsi="Times New Roman" w:cs="Times New Roman"/>
          <w:sz w:val="24"/>
          <w:szCs w:val="24"/>
          <w:lang w:eastAsia="en-CA"/>
        </w:rPr>
      </w:pPr>
      <w:del w:id="260" w:author="Saheed Shofu" w:date="2021-03-29T22:27:00Z">
        <w:r w:rsidRPr="004A5580" w:rsidDel="009400C5">
          <w:rPr>
            <w:rFonts w:ascii="Times New Roman" w:eastAsia="Times New Roman" w:hAnsi="Times New Roman" w:cs="Times New Roman"/>
            <w:sz w:val="24"/>
            <w:szCs w:val="24"/>
            <w:lang w:eastAsia="en-CA"/>
          </w:rPr>
          <w:delText xml:space="preserve">Based on your finding, is it </w:delText>
        </w:r>
        <w:r w:rsidR="00BB433F" w:rsidRPr="004A5580" w:rsidDel="009400C5">
          <w:rPr>
            <w:rFonts w:ascii="Times New Roman" w:eastAsia="Times New Roman" w:hAnsi="Times New Roman" w:cs="Times New Roman"/>
            <w:sz w:val="24"/>
            <w:szCs w:val="24"/>
            <w:lang w:eastAsia="en-CA"/>
          </w:rPr>
          <w:delText xml:space="preserve">warranted </w:delText>
        </w:r>
        <w:r w:rsidRPr="004A5580" w:rsidDel="009400C5">
          <w:rPr>
            <w:rFonts w:ascii="Times New Roman" w:eastAsia="Times New Roman" w:hAnsi="Times New Roman" w:cs="Times New Roman"/>
            <w:sz w:val="24"/>
            <w:szCs w:val="24"/>
            <w:lang w:eastAsia="en-CA"/>
          </w:rPr>
          <w:delText xml:space="preserve">for insurance </w:delText>
        </w:r>
        <w:r w:rsidR="00BB433F" w:rsidRPr="004A5580" w:rsidDel="009400C5">
          <w:rPr>
            <w:rFonts w:ascii="Times New Roman" w:eastAsia="Times New Roman" w:hAnsi="Times New Roman" w:cs="Times New Roman"/>
            <w:sz w:val="24"/>
            <w:szCs w:val="24"/>
            <w:lang w:eastAsia="en-CA"/>
          </w:rPr>
          <w:delText xml:space="preserve">companies </w:delText>
        </w:r>
        <w:r w:rsidRPr="004A5580" w:rsidDel="009400C5">
          <w:rPr>
            <w:rFonts w:ascii="Times New Roman" w:eastAsia="Times New Roman" w:hAnsi="Times New Roman" w:cs="Times New Roman"/>
            <w:sz w:val="24"/>
            <w:szCs w:val="24"/>
            <w:lang w:eastAsia="en-CA"/>
          </w:rPr>
          <w:delText xml:space="preserve">to </w:delText>
        </w:r>
        <w:bookmarkStart w:id="261" w:name="_Hlk61198171"/>
        <w:r w:rsidRPr="004A5580" w:rsidDel="009400C5">
          <w:rPr>
            <w:rFonts w:ascii="Times New Roman" w:eastAsia="Times New Roman" w:hAnsi="Times New Roman" w:cs="Times New Roman"/>
            <w:sz w:val="24"/>
            <w:szCs w:val="24"/>
            <w:lang w:eastAsia="en-CA"/>
          </w:rPr>
          <w:delText xml:space="preserve">charge </w:delText>
        </w:r>
        <w:r w:rsidR="00BB433F" w:rsidRPr="004A5580" w:rsidDel="009400C5">
          <w:rPr>
            <w:rFonts w:ascii="Times New Roman" w:eastAsia="Times New Roman" w:hAnsi="Times New Roman" w:cs="Times New Roman"/>
            <w:sz w:val="24"/>
            <w:szCs w:val="24"/>
            <w:lang w:eastAsia="en-CA"/>
          </w:rPr>
          <w:delText>drivers higher premium</w:delText>
        </w:r>
        <w:r w:rsidR="009B70D9" w:rsidRPr="004A5580" w:rsidDel="009400C5">
          <w:rPr>
            <w:rFonts w:ascii="Times New Roman" w:eastAsia="Times New Roman" w:hAnsi="Times New Roman" w:cs="Times New Roman"/>
            <w:sz w:val="24"/>
            <w:szCs w:val="24"/>
            <w:lang w:eastAsia="en-CA"/>
          </w:rPr>
          <w:delText>s</w:delText>
        </w:r>
        <w:r w:rsidR="00BB433F" w:rsidRPr="004A5580" w:rsidDel="009400C5">
          <w:rPr>
            <w:rFonts w:ascii="Times New Roman" w:eastAsia="Times New Roman" w:hAnsi="Times New Roman" w:cs="Times New Roman"/>
            <w:sz w:val="24"/>
            <w:szCs w:val="24"/>
            <w:lang w:eastAsia="en-CA"/>
          </w:rPr>
          <w:delText xml:space="preserve"> based on their collision records</w:delText>
        </w:r>
        <w:bookmarkEnd w:id="261"/>
        <w:r w:rsidR="00BB433F" w:rsidRPr="004A5580" w:rsidDel="009400C5">
          <w:rPr>
            <w:rFonts w:ascii="Times New Roman" w:eastAsia="Times New Roman" w:hAnsi="Times New Roman" w:cs="Times New Roman"/>
            <w:sz w:val="24"/>
            <w:szCs w:val="24"/>
            <w:lang w:eastAsia="en-CA"/>
          </w:rPr>
          <w:delText xml:space="preserve">? </w:delText>
        </w:r>
        <w:r w:rsidRPr="004A5580" w:rsidDel="009400C5">
          <w:rPr>
            <w:rFonts w:ascii="Times New Roman" w:eastAsia="Times New Roman" w:hAnsi="Times New Roman" w:cs="Times New Roman"/>
            <w:sz w:val="24"/>
            <w:szCs w:val="24"/>
            <w:lang w:eastAsia="en-CA"/>
          </w:rPr>
          <w:delText>Explain.</w:delText>
        </w:r>
      </w:del>
    </w:p>
    <w:p w14:paraId="18A1EE9F" w14:textId="5268BEC6" w:rsidR="007B5022" w:rsidRPr="004A5580" w:rsidDel="009400C5" w:rsidRDefault="007B5022" w:rsidP="009B70D9">
      <w:pPr>
        <w:spacing w:after="0" w:line="240" w:lineRule="auto"/>
        <w:ind w:left="284" w:hanging="295"/>
        <w:rPr>
          <w:del w:id="262" w:author="Saheed Shofu" w:date="2021-03-29T22:27:00Z"/>
          <w:rFonts w:ascii="Times New Roman" w:eastAsia="Times New Roman" w:hAnsi="Times New Roman" w:cs="Times New Roman"/>
          <w:sz w:val="24"/>
          <w:szCs w:val="24"/>
          <w:lang w:eastAsia="en-CA"/>
        </w:rPr>
      </w:pPr>
    </w:p>
    <w:p w14:paraId="174C1273" w14:textId="06C0F9BE" w:rsidR="002B68D2" w:rsidRPr="004A5580" w:rsidDel="00A67BF6" w:rsidRDefault="002B68D2" w:rsidP="00305009">
      <w:pPr>
        <w:shd w:val="clear" w:color="auto" w:fill="FFFFFF"/>
        <w:spacing w:after="0" w:line="240" w:lineRule="auto"/>
        <w:rPr>
          <w:del w:id="263" w:author="Saheed Shofu" w:date="2021-03-29T22:26:00Z"/>
          <w:rFonts w:ascii="Times New Roman" w:eastAsia="Times New Roman" w:hAnsi="Times New Roman" w:cs="Times New Roman"/>
          <w:b/>
          <w:sz w:val="24"/>
          <w:szCs w:val="24"/>
          <w:lang w:eastAsia="en-CA"/>
        </w:rPr>
      </w:pPr>
      <w:del w:id="264" w:author="Saheed Shofu" w:date="2021-03-29T22:26:00Z">
        <w:r w:rsidRPr="004A5580" w:rsidDel="00A67BF6">
          <w:rPr>
            <w:rFonts w:ascii="Times New Roman" w:eastAsia="Times New Roman" w:hAnsi="Times New Roman" w:cs="Times New Roman"/>
            <w:b/>
            <w:sz w:val="24"/>
            <w:szCs w:val="24"/>
            <w:lang w:eastAsia="en-CA"/>
          </w:rPr>
          <w:delText xml:space="preserve">Question </w:delText>
        </w:r>
        <w:r w:rsidR="00C26A23" w:rsidRPr="004A5580" w:rsidDel="00A67BF6">
          <w:rPr>
            <w:rFonts w:ascii="Times New Roman" w:eastAsia="Times New Roman" w:hAnsi="Times New Roman" w:cs="Times New Roman"/>
            <w:b/>
            <w:sz w:val="24"/>
            <w:szCs w:val="24"/>
            <w:lang w:eastAsia="en-CA"/>
          </w:rPr>
          <w:delText>4</w:delText>
        </w:r>
        <w:r w:rsidR="007E5E0E" w:rsidRPr="004A5580" w:rsidDel="00A67BF6">
          <w:rPr>
            <w:rFonts w:ascii="Times New Roman" w:eastAsia="Times New Roman" w:hAnsi="Times New Roman" w:cs="Times New Roman"/>
            <w:b/>
            <w:sz w:val="24"/>
            <w:szCs w:val="24"/>
            <w:lang w:eastAsia="en-CA"/>
          </w:rPr>
          <w:delText xml:space="preserve"> </w:delText>
        </w:r>
        <w:r w:rsidR="007F33D0" w:rsidRPr="004A5580" w:rsidDel="00A67BF6">
          <w:rPr>
            <w:rFonts w:ascii="Times New Roman" w:hAnsi="Times New Roman" w:cs="Times New Roman"/>
            <w:b/>
            <w:bCs/>
            <w:sz w:val="24"/>
            <w:szCs w:val="24"/>
          </w:rPr>
          <w:delText>(</w:delText>
        </w:r>
        <w:r w:rsidR="000843F5" w:rsidRPr="004A5580" w:rsidDel="00A67BF6">
          <w:rPr>
            <w:rFonts w:ascii="Times New Roman" w:hAnsi="Times New Roman" w:cs="Times New Roman"/>
            <w:b/>
            <w:bCs/>
            <w:sz w:val="24"/>
            <w:szCs w:val="24"/>
          </w:rPr>
          <w:delText>10</w:delText>
        </w:r>
        <w:r w:rsidR="007F33D0" w:rsidRPr="004A5580" w:rsidDel="00A67BF6">
          <w:rPr>
            <w:rFonts w:ascii="Times New Roman" w:hAnsi="Times New Roman" w:cs="Times New Roman"/>
            <w:b/>
            <w:bCs/>
            <w:sz w:val="24"/>
            <w:szCs w:val="24"/>
          </w:rPr>
          <w:delText xml:space="preserve"> marks)</w:delText>
        </w:r>
      </w:del>
    </w:p>
    <w:p w14:paraId="5C6C713C" w14:textId="3439A493" w:rsidR="00305009" w:rsidRPr="004A5580" w:rsidDel="00A67BF6" w:rsidRDefault="00305009" w:rsidP="00305009">
      <w:pPr>
        <w:shd w:val="clear" w:color="auto" w:fill="FFFFFF"/>
        <w:spacing w:after="0" w:line="240" w:lineRule="auto"/>
        <w:rPr>
          <w:del w:id="265" w:author="Saheed Shofu" w:date="2021-03-29T22:26:00Z"/>
          <w:rFonts w:ascii="Times New Roman" w:eastAsia="Times New Roman" w:hAnsi="Times New Roman" w:cs="Times New Roman"/>
          <w:sz w:val="24"/>
          <w:szCs w:val="24"/>
          <w:lang w:eastAsia="en-CA"/>
        </w:rPr>
      </w:pPr>
    </w:p>
    <w:p w14:paraId="4740F21F" w14:textId="6D19E66E" w:rsidR="002658C3" w:rsidRPr="004A5580" w:rsidDel="00A67BF6" w:rsidRDefault="002658C3" w:rsidP="002658C3">
      <w:pPr>
        <w:shd w:val="clear" w:color="auto" w:fill="FFFFFF"/>
        <w:spacing w:after="0" w:line="240" w:lineRule="auto"/>
        <w:rPr>
          <w:del w:id="266" w:author="Saheed Shofu" w:date="2021-03-29T22:26:00Z"/>
          <w:rFonts w:ascii="Times New Roman" w:hAnsi="Times New Roman" w:cs="Times New Roman"/>
          <w:bCs/>
          <w:sz w:val="24"/>
          <w:szCs w:val="24"/>
        </w:rPr>
      </w:pPr>
      <w:del w:id="267" w:author="Saheed Shofu" w:date="2021-03-29T22:26:00Z">
        <w:r w:rsidRPr="004A5580" w:rsidDel="00A67BF6">
          <w:rPr>
            <w:rFonts w:ascii="Times New Roman" w:eastAsia="Times New Roman" w:hAnsi="Times New Roman" w:cs="Times New Roman"/>
            <w:sz w:val="24"/>
            <w:szCs w:val="24"/>
            <w:lang w:eastAsia="en-CA"/>
          </w:rPr>
          <w:delText xml:space="preserve">Consider the claim that the average </w:delText>
        </w:r>
        <w:r w:rsidR="00804A28" w:rsidRPr="004A5580" w:rsidDel="00A67BF6">
          <w:rPr>
            <w:rFonts w:ascii="Times New Roman" w:eastAsia="Times New Roman" w:hAnsi="Times New Roman" w:cs="Times New Roman"/>
            <w:sz w:val="24"/>
            <w:szCs w:val="24"/>
            <w:lang w:eastAsia="en-CA"/>
          </w:rPr>
          <w:delText>collision hour</w:delText>
        </w:r>
        <w:r w:rsidR="00BB433F" w:rsidRPr="004A5580" w:rsidDel="00A67BF6">
          <w:rPr>
            <w:rFonts w:ascii="Times New Roman" w:eastAsia="Times New Roman" w:hAnsi="Times New Roman" w:cs="Times New Roman"/>
            <w:sz w:val="24"/>
            <w:szCs w:val="24"/>
            <w:lang w:eastAsia="en-CA"/>
          </w:rPr>
          <w:delText xml:space="preserve"> at th</w:delText>
        </w:r>
        <w:r w:rsidR="009B70D9" w:rsidRPr="004A5580" w:rsidDel="00A67BF6">
          <w:rPr>
            <w:rFonts w:ascii="Times New Roman" w:eastAsia="Times New Roman" w:hAnsi="Times New Roman" w:cs="Times New Roman"/>
            <w:sz w:val="24"/>
            <w:szCs w:val="24"/>
            <w:lang w:eastAsia="en-CA"/>
          </w:rPr>
          <w:delText xml:space="preserve">e </w:delText>
        </w:r>
        <w:r w:rsidR="00BB433F" w:rsidRPr="004A5580" w:rsidDel="00A67BF6">
          <w:rPr>
            <w:rFonts w:ascii="Times New Roman" w:eastAsia="Times New Roman" w:hAnsi="Times New Roman" w:cs="Times New Roman"/>
            <w:sz w:val="24"/>
            <w:szCs w:val="24"/>
            <w:lang w:eastAsia="en-CA"/>
          </w:rPr>
          <w:delText xml:space="preserve">time when the data were collected </w:delText>
        </w:r>
        <w:r w:rsidRPr="004A5580" w:rsidDel="00A67BF6">
          <w:rPr>
            <w:rFonts w:ascii="Times New Roman" w:eastAsia="Times New Roman" w:hAnsi="Times New Roman" w:cs="Times New Roman"/>
            <w:sz w:val="24"/>
            <w:szCs w:val="24"/>
            <w:lang w:eastAsia="en-CA"/>
          </w:rPr>
          <w:delText xml:space="preserve">was equal to </w:delText>
        </w:r>
        <w:r w:rsidR="00804A28" w:rsidRPr="004A5580" w:rsidDel="00A67BF6">
          <w:rPr>
            <w:rFonts w:ascii="Times New Roman" w:eastAsia="Times New Roman" w:hAnsi="Times New Roman" w:cs="Times New Roman"/>
            <w:sz w:val="24"/>
            <w:szCs w:val="24"/>
            <w:lang w:eastAsia="en-CA"/>
          </w:rPr>
          <w:delText>15 hours</w:delText>
        </w:r>
        <w:r w:rsidRPr="004A5580" w:rsidDel="00A67BF6">
          <w:rPr>
            <w:rFonts w:ascii="Times New Roman" w:eastAsia="Times New Roman" w:hAnsi="Times New Roman" w:cs="Times New Roman"/>
            <w:sz w:val="24"/>
            <w:szCs w:val="24"/>
            <w:lang w:eastAsia="en-CA"/>
          </w:rPr>
          <w:delText>. Use the variable “</w:delText>
        </w:r>
        <w:r w:rsidR="00804A28" w:rsidRPr="004A5580" w:rsidDel="00A67BF6">
          <w:rPr>
            <w:rFonts w:ascii="Times New Roman" w:eastAsia="Times New Roman" w:hAnsi="Times New Roman" w:cs="Times New Roman"/>
            <w:b/>
            <w:sz w:val="24"/>
            <w:szCs w:val="24"/>
            <w:lang w:eastAsia="en-CA"/>
          </w:rPr>
          <w:delText>Collision Hour</w:delText>
        </w:r>
        <w:r w:rsidR="008A5A76" w:rsidRPr="004A5580" w:rsidDel="00A67BF6">
          <w:rPr>
            <w:rFonts w:ascii="Times New Roman" w:eastAsia="Times New Roman" w:hAnsi="Times New Roman" w:cs="Times New Roman"/>
            <w:b/>
            <w:sz w:val="24"/>
            <w:szCs w:val="24"/>
            <w:lang w:eastAsia="en-CA"/>
          </w:rPr>
          <w:delText>”</w:delText>
        </w:r>
        <w:r w:rsidRPr="004A5580" w:rsidDel="00A67BF6">
          <w:rPr>
            <w:rFonts w:ascii="Times New Roman" w:eastAsia="Times New Roman" w:hAnsi="Times New Roman" w:cs="Times New Roman"/>
            <w:sz w:val="24"/>
            <w:szCs w:val="24"/>
            <w:lang w:eastAsia="en-CA"/>
          </w:rPr>
          <w:delText xml:space="preserve"> to test this claim. </w:delText>
        </w:r>
        <w:r w:rsidRPr="004A5580" w:rsidDel="00A67BF6">
          <w:rPr>
            <w:rFonts w:ascii="Times New Roman" w:hAnsi="Times New Roman" w:cs="Times New Roman"/>
            <w:bCs/>
            <w:sz w:val="24"/>
            <w:szCs w:val="24"/>
          </w:rPr>
          <w:delText xml:space="preserve">(Use the </w:delText>
        </w:r>
        <w:r w:rsidR="00804A28" w:rsidRPr="004A5580" w:rsidDel="00A67BF6">
          <w:rPr>
            <w:rFonts w:ascii="Times New Roman" w:hAnsi="Times New Roman" w:cs="Times New Roman"/>
            <w:bCs/>
            <w:sz w:val="24"/>
            <w:szCs w:val="24"/>
          </w:rPr>
          <w:delText>5</w:delText>
        </w:r>
        <w:r w:rsidRPr="004A5580" w:rsidDel="00A67BF6">
          <w:rPr>
            <w:rFonts w:ascii="Times New Roman" w:hAnsi="Times New Roman" w:cs="Times New Roman"/>
            <w:bCs/>
            <w:sz w:val="24"/>
            <w:szCs w:val="24"/>
          </w:rPr>
          <w:delText xml:space="preserve">% level of significance). </w:delText>
        </w:r>
      </w:del>
    </w:p>
    <w:p w14:paraId="21957B9C" w14:textId="15A9FE54" w:rsidR="002658C3" w:rsidRPr="004A5580" w:rsidDel="00A67BF6" w:rsidRDefault="002658C3" w:rsidP="002658C3">
      <w:pPr>
        <w:shd w:val="clear" w:color="auto" w:fill="FFFFFF"/>
        <w:spacing w:after="0" w:line="240" w:lineRule="auto"/>
        <w:rPr>
          <w:del w:id="268" w:author="Saheed Shofu" w:date="2021-03-29T22:26:00Z"/>
          <w:rFonts w:ascii="Times New Roman" w:hAnsi="Times New Roman" w:cs="Times New Roman"/>
          <w:b/>
          <w:sz w:val="24"/>
          <w:szCs w:val="24"/>
        </w:rPr>
      </w:pPr>
    </w:p>
    <w:p w14:paraId="7EB3DC2C" w14:textId="358E9370" w:rsidR="003A0C66" w:rsidRPr="004A5580" w:rsidDel="00A67BF6" w:rsidRDefault="003A0C66" w:rsidP="00BC4ED8">
      <w:pPr>
        <w:shd w:val="clear" w:color="auto" w:fill="FFFFFF"/>
        <w:spacing w:after="0" w:line="240" w:lineRule="auto"/>
        <w:rPr>
          <w:del w:id="269" w:author="Saheed Shofu" w:date="2021-03-29T22:26:00Z"/>
          <w:rFonts w:ascii="Times New Roman" w:hAnsi="Times New Roman" w:cs="Times New Roman"/>
          <w:b/>
          <w:sz w:val="24"/>
          <w:szCs w:val="24"/>
        </w:rPr>
      </w:pPr>
    </w:p>
    <w:p w14:paraId="55126F48" w14:textId="1070DF07" w:rsidR="004953F1" w:rsidRPr="004A5580" w:rsidDel="00A67BF6" w:rsidRDefault="004953F1" w:rsidP="00BC4ED8">
      <w:pPr>
        <w:shd w:val="clear" w:color="auto" w:fill="FFFFFF"/>
        <w:spacing w:after="0" w:line="240" w:lineRule="auto"/>
        <w:rPr>
          <w:del w:id="270" w:author="Saheed Shofu" w:date="2021-03-29T22:26:00Z"/>
          <w:rFonts w:ascii="Times New Roman" w:hAnsi="Times New Roman" w:cs="Times New Roman"/>
          <w:b/>
          <w:sz w:val="24"/>
          <w:szCs w:val="24"/>
        </w:rPr>
      </w:pPr>
      <w:del w:id="271" w:author="Saheed Shofu" w:date="2021-03-29T22:26:00Z">
        <w:r w:rsidRPr="004A5580" w:rsidDel="00A67BF6">
          <w:rPr>
            <w:rFonts w:ascii="Times New Roman" w:hAnsi="Times New Roman" w:cs="Times New Roman"/>
            <w:b/>
            <w:sz w:val="24"/>
            <w:szCs w:val="24"/>
          </w:rPr>
          <w:delText xml:space="preserve">Question </w:delText>
        </w:r>
        <w:r w:rsidR="004C6D8C" w:rsidRPr="004A5580" w:rsidDel="00A67BF6">
          <w:rPr>
            <w:rFonts w:ascii="Times New Roman" w:hAnsi="Times New Roman" w:cs="Times New Roman"/>
            <w:b/>
            <w:sz w:val="24"/>
            <w:szCs w:val="24"/>
          </w:rPr>
          <w:delText>5</w:delText>
        </w:r>
        <w:r w:rsidRPr="004A5580" w:rsidDel="00A67BF6">
          <w:rPr>
            <w:rFonts w:ascii="Times New Roman" w:hAnsi="Times New Roman" w:cs="Times New Roman"/>
            <w:b/>
            <w:sz w:val="24"/>
            <w:szCs w:val="24"/>
          </w:rPr>
          <w:delText xml:space="preserve"> (</w:delText>
        </w:r>
        <w:r w:rsidR="000843F5" w:rsidRPr="004A5580" w:rsidDel="00A67BF6">
          <w:rPr>
            <w:rFonts w:ascii="Times New Roman" w:hAnsi="Times New Roman" w:cs="Times New Roman"/>
            <w:b/>
            <w:sz w:val="24"/>
            <w:szCs w:val="24"/>
          </w:rPr>
          <w:delText>10</w:delText>
        </w:r>
        <w:r w:rsidR="00BD115D" w:rsidRPr="004A5580" w:rsidDel="00A67BF6">
          <w:rPr>
            <w:rFonts w:ascii="Times New Roman" w:hAnsi="Times New Roman" w:cs="Times New Roman"/>
            <w:b/>
            <w:sz w:val="24"/>
            <w:szCs w:val="24"/>
          </w:rPr>
          <w:delText xml:space="preserve"> marks)</w:delText>
        </w:r>
      </w:del>
    </w:p>
    <w:p w14:paraId="3F43FB31" w14:textId="5528DB99" w:rsidR="002658C3" w:rsidRPr="004A5580" w:rsidDel="00A67BF6" w:rsidRDefault="002658C3" w:rsidP="002658C3">
      <w:pPr>
        <w:shd w:val="clear" w:color="auto" w:fill="FFFFFF"/>
        <w:spacing w:after="0" w:line="240" w:lineRule="auto"/>
        <w:rPr>
          <w:del w:id="272" w:author="Saheed Shofu" w:date="2021-03-29T22:26:00Z"/>
          <w:rFonts w:ascii="Times New Roman" w:hAnsi="Times New Roman" w:cs="Times New Roman"/>
          <w:b/>
          <w:sz w:val="24"/>
          <w:szCs w:val="24"/>
        </w:rPr>
      </w:pPr>
    </w:p>
    <w:p w14:paraId="43FB0B48" w14:textId="69E12564" w:rsidR="009B70D9" w:rsidRPr="004A5580" w:rsidDel="00A67BF6" w:rsidRDefault="002658C3" w:rsidP="009B70D9">
      <w:pPr>
        <w:pStyle w:val="ListParagraph"/>
        <w:numPr>
          <w:ilvl w:val="0"/>
          <w:numId w:val="11"/>
        </w:numPr>
        <w:ind w:left="567" w:hanging="501"/>
        <w:rPr>
          <w:del w:id="273" w:author="Saheed Shofu" w:date="2021-03-29T22:26:00Z"/>
          <w:rFonts w:ascii="Times New Roman" w:hAnsi="Times New Roman" w:cs="Times New Roman"/>
          <w:sz w:val="24"/>
          <w:szCs w:val="24"/>
        </w:rPr>
      </w:pPr>
      <w:del w:id="274" w:author="Saheed Shofu" w:date="2021-03-29T22:26:00Z">
        <w:r w:rsidRPr="004A5580" w:rsidDel="00A67BF6">
          <w:rPr>
            <w:rFonts w:ascii="Times New Roman" w:hAnsi="Times New Roman" w:cs="Times New Roman"/>
            <w:sz w:val="24"/>
            <w:szCs w:val="24"/>
          </w:rPr>
          <w:delText>Bas</w:delText>
        </w:r>
        <w:r w:rsidR="006605BD" w:rsidRPr="004A5580" w:rsidDel="00A67BF6">
          <w:rPr>
            <w:rFonts w:ascii="Times New Roman" w:hAnsi="Times New Roman" w:cs="Times New Roman"/>
            <w:sz w:val="24"/>
            <w:szCs w:val="24"/>
          </w:rPr>
          <w:delText>ed on your data</w:delText>
        </w:r>
        <w:r w:rsidR="002053D1" w:rsidRPr="004A5580" w:rsidDel="00A67BF6">
          <w:rPr>
            <w:rFonts w:ascii="Times New Roman" w:hAnsi="Times New Roman" w:cs="Times New Roman"/>
            <w:sz w:val="24"/>
            <w:szCs w:val="24"/>
          </w:rPr>
          <w:delText xml:space="preserve"> set</w:delText>
        </w:r>
        <w:r w:rsidR="006605BD" w:rsidRPr="004A5580" w:rsidDel="00A67BF6">
          <w:rPr>
            <w:rFonts w:ascii="Times New Roman" w:hAnsi="Times New Roman" w:cs="Times New Roman"/>
            <w:sz w:val="24"/>
            <w:szCs w:val="24"/>
          </w:rPr>
          <w:delText xml:space="preserve">, is the </w:delText>
        </w:r>
        <w:r w:rsidR="00804A28" w:rsidRPr="004A5580" w:rsidDel="00A67BF6">
          <w:rPr>
            <w:rFonts w:ascii="Times New Roman" w:hAnsi="Times New Roman" w:cs="Times New Roman"/>
            <w:sz w:val="24"/>
            <w:szCs w:val="24"/>
          </w:rPr>
          <w:delText>average age of the driver</w:delText>
        </w:r>
        <w:r w:rsidR="00E12657" w:rsidRPr="004A5580" w:rsidDel="00A67BF6">
          <w:rPr>
            <w:rFonts w:ascii="Times New Roman" w:hAnsi="Times New Roman" w:cs="Times New Roman"/>
            <w:sz w:val="24"/>
            <w:szCs w:val="24"/>
          </w:rPr>
          <w:delText>s</w:delText>
        </w:r>
        <w:r w:rsidR="00804A28" w:rsidRPr="004A5580" w:rsidDel="00A67BF6">
          <w:rPr>
            <w:rFonts w:ascii="Times New Roman" w:hAnsi="Times New Roman" w:cs="Times New Roman"/>
            <w:sz w:val="24"/>
            <w:szCs w:val="24"/>
          </w:rPr>
          <w:delText xml:space="preserve"> who involved in a fatal accident is </w:delText>
        </w:r>
        <w:r w:rsidRPr="004A5580" w:rsidDel="00A67BF6">
          <w:rPr>
            <w:rFonts w:ascii="Times New Roman" w:hAnsi="Times New Roman" w:cs="Times New Roman"/>
            <w:sz w:val="24"/>
            <w:szCs w:val="24"/>
          </w:rPr>
          <w:delText xml:space="preserve">significantly MORE THAN the </w:delText>
        </w:r>
        <w:r w:rsidR="00804A28" w:rsidRPr="004A5580" w:rsidDel="00A67BF6">
          <w:rPr>
            <w:rFonts w:ascii="Times New Roman" w:hAnsi="Times New Roman" w:cs="Times New Roman"/>
            <w:sz w:val="24"/>
            <w:szCs w:val="24"/>
          </w:rPr>
          <w:delText>average age of</w:delText>
        </w:r>
        <w:r w:rsidR="00BB433F" w:rsidRPr="004A5580" w:rsidDel="00A67BF6">
          <w:rPr>
            <w:rFonts w:ascii="Times New Roman" w:hAnsi="Times New Roman" w:cs="Times New Roman"/>
            <w:sz w:val="24"/>
            <w:szCs w:val="24"/>
          </w:rPr>
          <w:delText xml:space="preserve"> the </w:delText>
        </w:r>
        <w:r w:rsidR="00804A28" w:rsidRPr="004A5580" w:rsidDel="00A67BF6">
          <w:rPr>
            <w:rFonts w:ascii="Times New Roman" w:hAnsi="Times New Roman" w:cs="Times New Roman"/>
            <w:sz w:val="24"/>
            <w:szCs w:val="24"/>
          </w:rPr>
          <w:delText>driver</w:delText>
        </w:r>
        <w:r w:rsidR="00BB433F" w:rsidRPr="004A5580" w:rsidDel="00A67BF6">
          <w:rPr>
            <w:rFonts w:ascii="Times New Roman" w:hAnsi="Times New Roman" w:cs="Times New Roman"/>
            <w:sz w:val="24"/>
            <w:szCs w:val="24"/>
          </w:rPr>
          <w:delText>s</w:delText>
        </w:r>
        <w:r w:rsidR="00804A28" w:rsidRPr="004A5580" w:rsidDel="00A67BF6">
          <w:rPr>
            <w:rFonts w:ascii="Times New Roman" w:hAnsi="Times New Roman" w:cs="Times New Roman"/>
            <w:sz w:val="24"/>
            <w:szCs w:val="24"/>
          </w:rPr>
          <w:delText xml:space="preserve"> who involved in a non-fatal accident</w:delText>
        </w:r>
        <w:r w:rsidRPr="004A5580" w:rsidDel="00A67BF6">
          <w:rPr>
            <w:rFonts w:ascii="Times New Roman" w:hAnsi="Times New Roman" w:cs="Times New Roman"/>
            <w:sz w:val="24"/>
            <w:szCs w:val="24"/>
          </w:rPr>
          <w:delText xml:space="preserve">?  Test at the </w:delText>
        </w:r>
        <w:r w:rsidR="00804A28" w:rsidRPr="004A5580" w:rsidDel="00A67BF6">
          <w:rPr>
            <w:rFonts w:ascii="Times New Roman" w:hAnsi="Times New Roman" w:cs="Times New Roman"/>
            <w:sz w:val="24"/>
            <w:szCs w:val="24"/>
          </w:rPr>
          <w:delText>10</w:delText>
        </w:r>
        <w:r w:rsidRPr="004A5580" w:rsidDel="00A67BF6">
          <w:rPr>
            <w:rFonts w:ascii="Times New Roman" w:hAnsi="Times New Roman" w:cs="Times New Roman"/>
            <w:sz w:val="24"/>
            <w:szCs w:val="24"/>
          </w:rPr>
          <w:delText xml:space="preserve">% level of significance.  Note that SPSS only performs a 2-sided test.  </w:delText>
        </w:r>
      </w:del>
    </w:p>
    <w:p w14:paraId="602BA46A" w14:textId="3943AA94" w:rsidR="009B70D9" w:rsidRPr="004A5580" w:rsidDel="00A67BF6" w:rsidRDefault="002658C3" w:rsidP="009B70D9">
      <w:pPr>
        <w:pStyle w:val="ListParagraph"/>
        <w:numPr>
          <w:ilvl w:val="0"/>
          <w:numId w:val="11"/>
        </w:numPr>
        <w:ind w:left="567" w:hanging="501"/>
        <w:rPr>
          <w:del w:id="275" w:author="Saheed Shofu" w:date="2021-03-29T22:26:00Z"/>
          <w:rFonts w:ascii="Times New Roman" w:hAnsi="Times New Roman" w:cs="Times New Roman"/>
          <w:sz w:val="24"/>
          <w:szCs w:val="24"/>
        </w:rPr>
      </w:pPr>
      <w:del w:id="276" w:author="Saheed Shofu" w:date="2021-03-29T22:26:00Z">
        <w:r w:rsidRPr="004A5580" w:rsidDel="00A67BF6">
          <w:rPr>
            <w:rFonts w:ascii="Times New Roman" w:hAnsi="Times New Roman" w:cs="Times New Roman"/>
            <w:sz w:val="24"/>
            <w:szCs w:val="24"/>
          </w:rPr>
          <w:delText xml:space="preserve"> Provide possible reasons why you should expect to find a significant statistical difference between the </w:delText>
        </w:r>
        <w:r w:rsidR="00CF6215" w:rsidRPr="004A5580" w:rsidDel="00A67BF6">
          <w:rPr>
            <w:rFonts w:ascii="Times New Roman" w:hAnsi="Times New Roman" w:cs="Times New Roman"/>
            <w:sz w:val="24"/>
            <w:szCs w:val="24"/>
          </w:rPr>
          <w:delText>ages</w:delText>
        </w:r>
        <w:r w:rsidRPr="004A5580" w:rsidDel="00A67BF6">
          <w:rPr>
            <w:rFonts w:ascii="Times New Roman" w:hAnsi="Times New Roman" w:cs="Times New Roman"/>
            <w:sz w:val="24"/>
            <w:szCs w:val="24"/>
          </w:rPr>
          <w:delText xml:space="preserve"> of these 2 groups.</w:delText>
        </w:r>
        <w:r w:rsidR="00CF6215" w:rsidRPr="004A5580" w:rsidDel="00A67BF6">
          <w:rPr>
            <w:rFonts w:ascii="Times New Roman" w:hAnsi="Times New Roman" w:cs="Times New Roman"/>
            <w:sz w:val="24"/>
            <w:szCs w:val="24"/>
          </w:rPr>
          <w:delText xml:space="preserve"> </w:delText>
        </w:r>
      </w:del>
    </w:p>
    <w:p w14:paraId="6C56D1EF" w14:textId="6B57AD6B" w:rsidR="00CF6215" w:rsidRPr="004A5580" w:rsidDel="00A67BF6" w:rsidRDefault="00CF6215" w:rsidP="009B70D9">
      <w:pPr>
        <w:pStyle w:val="ListParagraph"/>
        <w:numPr>
          <w:ilvl w:val="0"/>
          <w:numId w:val="11"/>
        </w:numPr>
        <w:ind w:left="567" w:hanging="501"/>
        <w:rPr>
          <w:del w:id="277" w:author="Saheed Shofu" w:date="2021-03-29T22:26:00Z"/>
          <w:rFonts w:ascii="Times New Roman" w:hAnsi="Times New Roman" w:cs="Times New Roman"/>
          <w:sz w:val="24"/>
          <w:szCs w:val="24"/>
        </w:rPr>
      </w:pPr>
      <w:del w:id="278" w:author="Saheed Shofu" w:date="2021-03-29T22:26:00Z">
        <w:r w:rsidRPr="004A5580" w:rsidDel="00A67BF6">
          <w:rPr>
            <w:rFonts w:ascii="Times New Roman" w:hAnsi="Times New Roman" w:cs="Times New Roman"/>
            <w:sz w:val="24"/>
            <w:szCs w:val="24"/>
          </w:rPr>
          <w:delText>Based on your findings, should the insurance company charge</w:delText>
        </w:r>
        <w:r w:rsidR="009B70D9" w:rsidRPr="004A5580" w:rsidDel="00A67BF6">
          <w:rPr>
            <w:rFonts w:ascii="Times New Roman" w:hAnsi="Times New Roman" w:cs="Times New Roman"/>
            <w:sz w:val="24"/>
            <w:szCs w:val="24"/>
          </w:rPr>
          <w:delText xml:space="preserve"> hi</w:delText>
        </w:r>
        <w:r w:rsidR="00BB433F" w:rsidRPr="004A5580" w:rsidDel="00A67BF6">
          <w:rPr>
            <w:rFonts w:ascii="Times New Roman" w:eastAsia="Times New Roman" w:hAnsi="Times New Roman" w:cs="Times New Roman"/>
            <w:sz w:val="24"/>
            <w:szCs w:val="24"/>
            <w:lang w:eastAsia="en-CA"/>
          </w:rPr>
          <w:delText>gher premium</w:delText>
        </w:r>
        <w:r w:rsidR="009B70D9" w:rsidRPr="004A5580" w:rsidDel="00A67BF6">
          <w:rPr>
            <w:rFonts w:ascii="Times New Roman" w:eastAsia="Times New Roman" w:hAnsi="Times New Roman" w:cs="Times New Roman"/>
            <w:sz w:val="24"/>
            <w:szCs w:val="24"/>
            <w:lang w:eastAsia="en-CA"/>
          </w:rPr>
          <w:delText>s</w:delText>
        </w:r>
        <w:r w:rsidR="00BB433F" w:rsidRPr="004A5580" w:rsidDel="00A67BF6">
          <w:rPr>
            <w:rFonts w:ascii="Times New Roman" w:eastAsia="Times New Roman" w:hAnsi="Times New Roman" w:cs="Times New Roman"/>
            <w:sz w:val="24"/>
            <w:szCs w:val="24"/>
            <w:lang w:eastAsia="en-CA"/>
          </w:rPr>
          <w:delText xml:space="preserve"> based on the</w:delText>
        </w:r>
        <w:r w:rsidR="004A5580" w:rsidRPr="004A5580" w:rsidDel="00A67BF6">
          <w:rPr>
            <w:rFonts w:ascii="Times New Roman" w:eastAsia="Times New Roman" w:hAnsi="Times New Roman" w:cs="Times New Roman"/>
            <w:sz w:val="24"/>
            <w:szCs w:val="24"/>
            <w:lang w:eastAsia="en-CA"/>
          </w:rPr>
          <w:delText xml:space="preserve"> collision severity</w:delText>
        </w:r>
        <w:r w:rsidRPr="004A5580" w:rsidDel="00A67BF6">
          <w:rPr>
            <w:rFonts w:ascii="Times New Roman" w:hAnsi="Times New Roman" w:cs="Times New Roman"/>
            <w:sz w:val="24"/>
            <w:szCs w:val="24"/>
          </w:rPr>
          <w:delText>? Explain your reasoning.</w:delText>
        </w:r>
      </w:del>
    </w:p>
    <w:p w14:paraId="59C0AA8B" w14:textId="1DA4CD52" w:rsidR="00F609AB" w:rsidRPr="004A5580" w:rsidDel="00A67BF6" w:rsidRDefault="00F609AB" w:rsidP="00063EC6">
      <w:pPr>
        <w:rPr>
          <w:del w:id="279" w:author="Saheed Shofu" w:date="2021-03-29T22:26:00Z"/>
          <w:rFonts w:ascii="Times New Roman" w:hAnsi="Times New Roman" w:cs="Times New Roman"/>
          <w:sz w:val="24"/>
          <w:szCs w:val="24"/>
        </w:rPr>
      </w:pPr>
    </w:p>
    <w:p w14:paraId="75C4D7B0" w14:textId="5665888C" w:rsidR="004A5580" w:rsidRPr="004A5580" w:rsidDel="00A67BF6" w:rsidRDefault="004A5580" w:rsidP="00063EC6">
      <w:pPr>
        <w:rPr>
          <w:del w:id="280" w:author="Saheed Shofu" w:date="2021-03-29T22:26:00Z"/>
          <w:rFonts w:ascii="Times New Roman" w:hAnsi="Times New Roman" w:cs="Times New Roman"/>
          <w:sz w:val="24"/>
          <w:szCs w:val="24"/>
        </w:rPr>
      </w:pPr>
    </w:p>
    <w:p w14:paraId="3277E9E2" w14:textId="103440D3" w:rsidR="009B70D9" w:rsidRPr="004A5580" w:rsidDel="00A67BF6" w:rsidRDefault="009B70D9" w:rsidP="002252A6">
      <w:pPr>
        <w:shd w:val="clear" w:color="auto" w:fill="FFFFFF"/>
        <w:spacing w:after="0" w:line="240" w:lineRule="auto"/>
        <w:rPr>
          <w:del w:id="281" w:author="Saheed Shofu" w:date="2021-03-29T22:26:00Z"/>
          <w:rFonts w:ascii="Times New Roman" w:hAnsi="Times New Roman" w:cs="Times New Roman"/>
          <w:b/>
          <w:sz w:val="24"/>
          <w:szCs w:val="24"/>
        </w:rPr>
      </w:pPr>
    </w:p>
    <w:p w14:paraId="052D3FAC" w14:textId="71D28BDB" w:rsidR="002252A6" w:rsidRPr="004A5580" w:rsidDel="00A67BF6" w:rsidRDefault="002252A6" w:rsidP="002252A6">
      <w:pPr>
        <w:shd w:val="clear" w:color="auto" w:fill="FFFFFF"/>
        <w:spacing w:after="0" w:line="240" w:lineRule="auto"/>
        <w:rPr>
          <w:del w:id="282" w:author="Saheed Shofu" w:date="2021-03-29T22:26:00Z"/>
          <w:rFonts w:ascii="Times New Roman" w:hAnsi="Times New Roman" w:cs="Times New Roman"/>
          <w:b/>
          <w:sz w:val="24"/>
          <w:szCs w:val="24"/>
        </w:rPr>
      </w:pPr>
      <w:del w:id="283" w:author="Saheed Shofu" w:date="2021-03-29T22:26:00Z">
        <w:r w:rsidRPr="004A5580" w:rsidDel="00A67BF6">
          <w:rPr>
            <w:rFonts w:ascii="Times New Roman" w:hAnsi="Times New Roman" w:cs="Times New Roman"/>
            <w:b/>
            <w:sz w:val="24"/>
            <w:szCs w:val="24"/>
          </w:rPr>
          <w:delText>Question 6</w:delText>
        </w:r>
        <w:r w:rsidR="007E5E0E" w:rsidRPr="004A5580" w:rsidDel="00A67BF6">
          <w:rPr>
            <w:rFonts w:ascii="Times New Roman" w:hAnsi="Times New Roman" w:cs="Times New Roman"/>
            <w:b/>
            <w:sz w:val="24"/>
            <w:szCs w:val="24"/>
          </w:rPr>
          <w:delText xml:space="preserve"> </w:delText>
        </w:r>
        <w:r w:rsidRPr="004A5580" w:rsidDel="00A67BF6">
          <w:rPr>
            <w:rFonts w:ascii="Times New Roman" w:hAnsi="Times New Roman" w:cs="Times New Roman"/>
            <w:b/>
            <w:sz w:val="24"/>
            <w:szCs w:val="24"/>
          </w:rPr>
          <w:delText>(</w:delText>
        </w:r>
        <w:r w:rsidR="00E12657" w:rsidRPr="004A5580" w:rsidDel="00A67BF6">
          <w:rPr>
            <w:rFonts w:ascii="Times New Roman" w:hAnsi="Times New Roman" w:cs="Times New Roman"/>
            <w:b/>
            <w:sz w:val="24"/>
            <w:szCs w:val="24"/>
          </w:rPr>
          <w:delText>25</w:delText>
        </w:r>
        <w:r w:rsidRPr="004A5580" w:rsidDel="00A67BF6">
          <w:rPr>
            <w:rFonts w:ascii="Times New Roman" w:hAnsi="Times New Roman" w:cs="Times New Roman"/>
            <w:b/>
            <w:sz w:val="24"/>
            <w:szCs w:val="24"/>
          </w:rPr>
          <w:delText xml:space="preserve"> marks</w:delText>
        </w:r>
        <w:r w:rsidR="002C1500" w:rsidRPr="004A5580" w:rsidDel="00A67BF6">
          <w:rPr>
            <w:rFonts w:ascii="Times New Roman" w:hAnsi="Times New Roman" w:cs="Times New Roman"/>
            <w:b/>
            <w:sz w:val="24"/>
            <w:szCs w:val="24"/>
          </w:rPr>
          <w:delText>)</w:delText>
        </w:r>
      </w:del>
    </w:p>
    <w:p w14:paraId="33F05EE9" w14:textId="354C57E1" w:rsidR="002252A6" w:rsidRPr="004A5580" w:rsidDel="00A67BF6" w:rsidRDefault="002252A6" w:rsidP="002252A6">
      <w:pPr>
        <w:shd w:val="clear" w:color="auto" w:fill="FFFFFF"/>
        <w:spacing w:after="0" w:line="240" w:lineRule="auto"/>
        <w:rPr>
          <w:del w:id="284" w:author="Saheed Shofu" w:date="2021-03-29T22:26:00Z"/>
          <w:rFonts w:ascii="Times New Roman" w:hAnsi="Times New Roman" w:cs="Times New Roman"/>
          <w:b/>
          <w:sz w:val="24"/>
          <w:szCs w:val="24"/>
        </w:rPr>
      </w:pPr>
    </w:p>
    <w:p w14:paraId="3C9C528F" w14:textId="4BDEBA87" w:rsidR="009B70D9" w:rsidRPr="004A5580" w:rsidDel="00A67BF6" w:rsidRDefault="003B1AE4" w:rsidP="00C47638">
      <w:pPr>
        <w:pStyle w:val="ListParagraph"/>
        <w:numPr>
          <w:ilvl w:val="0"/>
          <w:numId w:val="12"/>
        </w:numPr>
        <w:ind w:left="426" w:hanging="426"/>
        <w:rPr>
          <w:del w:id="285" w:author="Saheed Shofu" w:date="2021-03-29T22:26:00Z"/>
          <w:rFonts w:ascii="Times New Roman" w:hAnsi="Times New Roman" w:cs="Times New Roman"/>
          <w:sz w:val="24"/>
          <w:szCs w:val="24"/>
        </w:rPr>
      </w:pPr>
      <w:del w:id="286" w:author="Saheed Shofu" w:date="2021-03-29T22:26:00Z">
        <w:r w:rsidRPr="004A5580" w:rsidDel="00A67BF6">
          <w:rPr>
            <w:rFonts w:ascii="Times New Roman" w:hAnsi="Times New Roman" w:cs="Times New Roman"/>
            <w:sz w:val="24"/>
            <w:szCs w:val="24"/>
          </w:rPr>
          <w:delText>Based on your data</w:delText>
        </w:r>
        <w:r w:rsidR="002053D1" w:rsidRPr="004A5580" w:rsidDel="00A67BF6">
          <w:rPr>
            <w:rFonts w:ascii="Times New Roman" w:hAnsi="Times New Roman" w:cs="Times New Roman"/>
            <w:sz w:val="24"/>
            <w:szCs w:val="24"/>
          </w:rPr>
          <w:delText xml:space="preserve"> set</w:delText>
        </w:r>
        <w:r w:rsidRPr="004A5580" w:rsidDel="00A67BF6">
          <w:rPr>
            <w:rFonts w:ascii="Times New Roman" w:hAnsi="Times New Roman" w:cs="Times New Roman"/>
            <w:sz w:val="24"/>
            <w:szCs w:val="24"/>
          </w:rPr>
          <w:delText xml:space="preserve">, is there a significant difference in </w:delText>
        </w:r>
        <w:r w:rsidR="009B70D9" w:rsidRPr="004A5580" w:rsidDel="00A67BF6">
          <w:rPr>
            <w:rFonts w:ascii="Times New Roman" w:hAnsi="Times New Roman" w:cs="Times New Roman"/>
            <w:sz w:val="24"/>
            <w:szCs w:val="24"/>
          </w:rPr>
          <w:delText>“</w:delText>
        </w:r>
        <w:r w:rsidR="009B70D9" w:rsidRPr="004A5580" w:rsidDel="00A67BF6">
          <w:rPr>
            <w:rFonts w:ascii="Times New Roman" w:hAnsi="Times New Roman" w:cs="Times New Roman"/>
            <w:b/>
            <w:sz w:val="24"/>
            <w:szCs w:val="24"/>
          </w:rPr>
          <w:delText>C</w:delText>
        </w:r>
        <w:r w:rsidR="00CF6215" w:rsidRPr="004A5580" w:rsidDel="00A67BF6">
          <w:rPr>
            <w:rFonts w:ascii="Times New Roman" w:hAnsi="Times New Roman" w:cs="Times New Roman"/>
            <w:b/>
            <w:sz w:val="24"/>
            <w:szCs w:val="24"/>
          </w:rPr>
          <w:delText>ollision hour</w:delText>
        </w:r>
        <w:r w:rsidR="009B70D9" w:rsidRPr="004A5580" w:rsidDel="00A67BF6">
          <w:rPr>
            <w:rFonts w:ascii="Times New Roman" w:hAnsi="Times New Roman" w:cs="Times New Roman"/>
            <w:sz w:val="24"/>
            <w:szCs w:val="24"/>
          </w:rPr>
          <w:delText>”</w:delText>
        </w:r>
        <w:r w:rsidRPr="004A5580" w:rsidDel="00A67BF6">
          <w:rPr>
            <w:rFonts w:ascii="Times New Roman" w:hAnsi="Times New Roman" w:cs="Times New Roman"/>
            <w:sz w:val="24"/>
            <w:szCs w:val="24"/>
          </w:rPr>
          <w:delText xml:space="preserve"> among the different</w:delText>
        </w:r>
        <w:r w:rsidR="00583F03" w:rsidRPr="004A5580" w:rsidDel="00A67BF6">
          <w:rPr>
            <w:rFonts w:ascii="Times New Roman" w:hAnsi="Times New Roman" w:cs="Times New Roman"/>
            <w:sz w:val="24"/>
            <w:szCs w:val="24"/>
          </w:rPr>
          <w:delText xml:space="preserve"> </w:delText>
        </w:r>
        <w:r w:rsidR="009B70D9" w:rsidRPr="004A5580" w:rsidDel="00A67BF6">
          <w:rPr>
            <w:rFonts w:ascii="Times New Roman" w:hAnsi="Times New Roman" w:cs="Times New Roman"/>
            <w:b/>
            <w:sz w:val="24"/>
            <w:szCs w:val="24"/>
          </w:rPr>
          <w:delText>“</w:delText>
        </w:r>
        <w:r w:rsidR="00CF6215" w:rsidRPr="004A5580" w:rsidDel="00A67BF6">
          <w:rPr>
            <w:rFonts w:ascii="Times New Roman" w:hAnsi="Times New Roman" w:cs="Times New Roman"/>
            <w:b/>
            <w:bCs/>
            <w:sz w:val="24"/>
            <w:szCs w:val="24"/>
          </w:rPr>
          <w:delText>Medical treatment required</w:delText>
        </w:r>
        <w:r w:rsidR="009B70D9" w:rsidRPr="004A5580" w:rsidDel="00A67BF6">
          <w:rPr>
            <w:rFonts w:ascii="Times New Roman" w:hAnsi="Times New Roman" w:cs="Times New Roman"/>
            <w:b/>
            <w:bCs/>
            <w:sz w:val="24"/>
            <w:szCs w:val="24"/>
          </w:rPr>
          <w:delText>”</w:delText>
        </w:r>
        <w:r w:rsidRPr="004A5580" w:rsidDel="00A67BF6">
          <w:rPr>
            <w:rFonts w:ascii="Times New Roman" w:hAnsi="Times New Roman" w:cs="Times New Roman"/>
            <w:sz w:val="24"/>
            <w:szCs w:val="24"/>
          </w:rPr>
          <w:delText xml:space="preserve">? State all your hypotheses and conclusions clearly in the standard format. </w:delText>
        </w:r>
        <w:r w:rsidR="00B54055" w:rsidRPr="004A5580" w:rsidDel="00A67BF6">
          <w:rPr>
            <w:rFonts w:ascii="Times New Roman" w:hAnsi="Times New Roman" w:cs="Times New Roman"/>
            <w:sz w:val="24"/>
            <w:szCs w:val="24"/>
          </w:rPr>
          <w:delText>Use 5% level of significance.</w:delText>
        </w:r>
        <w:r w:rsidR="009B70D9" w:rsidRPr="004A5580" w:rsidDel="00A67BF6">
          <w:rPr>
            <w:rFonts w:ascii="Times New Roman" w:hAnsi="Times New Roman" w:cs="Times New Roman"/>
            <w:sz w:val="24"/>
            <w:szCs w:val="24"/>
          </w:rPr>
          <w:delText xml:space="preserve"> </w:delText>
        </w:r>
      </w:del>
    </w:p>
    <w:p w14:paraId="6D2871EA" w14:textId="425D7E8C" w:rsidR="009B70D9" w:rsidRPr="004A5580" w:rsidDel="00A67BF6" w:rsidRDefault="003B1AE4" w:rsidP="00C47638">
      <w:pPr>
        <w:pStyle w:val="ListParagraph"/>
        <w:numPr>
          <w:ilvl w:val="0"/>
          <w:numId w:val="12"/>
        </w:numPr>
        <w:ind w:left="426" w:hanging="426"/>
        <w:rPr>
          <w:del w:id="287" w:author="Saheed Shofu" w:date="2021-03-29T22:26:00Z"/>
          <w:rFonts w:ascii="Times New Roman" w:hAnsi="Times New Roman" w:cs="Times New Roman"/>
          <w:sz w:val="24"/>
          <w:szCs w:val="24"/>
        </w:rPr>
      </w:pPr>
      <w:del w:id="288" w:author="Saheed Shofu" w:date="2021-03-29T22:26:00Z">
        <w:r w:rsidRPr="004A5580" w:rsidDel="00A67BF6">
          <w:rPr>
            <w:rFonts w:ascii="Times New Roman" w:hAnsi="Times New Roman" w:cs="Times New Roman"/>
            <w:sz w:val="24"/>
            <w:szCs w:val="24"/>
          </w:rPr>
          <w:delText xml:space="preserve">What are your results and conclusions from the Levene test?  </w:delText>
        </w:r>
      </w:del>
    </w:p>
    <w:p w14:paraId="3A8C82E3" w14:textId="205D2AEF" w:rsidR="009B70D9" w:rsidRPr="004A5580" w:rsidDel="00A67BF6" w:rsidRDefault="003B1AE4" w:rsidP="00C47638">
      <w:pPr>
        <w:pStyle w:val="ListParagraph"/>
        <w:numPr>
          <w:ilvl w:val="0"/>
          <w:numId w:val="12"/>
        </w:numPr>
        <w:ind w:left="426" w:hanging="426"/>
        <w:rPr>
          <w:del w:id="289" w:author="Saheed Shofu" w:date="2021-03-29T22:26:00Z"/>
          <w:rFonts w:ascii="Times New Roman" w:hAnsi="Times New Roman" w:cs="Times New Roman"/>
          <w:sz w:val="24"/>
          <w:szCs w:val="24"/>
        </w:rPr>
      </w:pPr>
      <w:del w:id="290" w:author="Saheed Shofu" w:date="2021-03-29T22:26:00Z">
        <w:r w:rsidRPr="004A5580" w:rsidDel="00A67BF6">
          <w:rPr>
            <w:rFonts w:ascii="Times New Roman" w:hAnsi="Times New Roman" w:cs="Times New Roman"/>
            <w:sz w:val="24"/>
            <w:szCs w:val="24"/>
          </w:rPr>
          <w:delText xml:space="preserve">Conduct the Tukey test (at the 5% level of significance) and describe the conclusions you derive from this test. </w:delText>
        </w:r>
      </w:del>
    </w:p>
    <w:p w14:paraId="76C3380D" w14:textId="3144CE78" w:rsidR="00DE4176" w:rsidRPr="004A5580" w:rsidDel="00A67BF6" w:rsidRDefault="00DE4176" w:rsidP="00DE4176">
      <w:pPr>
        <w:rPr>
          <w:del w:id="291" w:author="Saheed Shofu" w:date="2021-03-29T22:26:00Z"/>
          <w:rFonts w:ascii="Times New Roman" w:hAnsi="Times New Roman" w:cs="Times New Roman"/>
          <w:sz w:val="24"/>
          <w:szCs w:val="24"/>
        </w:rPr>
      </w:pPr>
    </w:p>
    <w:p w14:paraId="04D33F36" w14:textId="33A92E6A" w:rsidR="004A5580" w:rsidRPr="004A5580" w:rsidDel="00A67BF6" w:rsidRDefault="004A5580">
      <w:pPr>
        <w:rPr>
          <w:del w:id="292" w:author="Saheed Shofu" w:date="2021-03-29T22:26:00Z"/>
          <w:rFonts w:ascii="Times New Roman" w:hAnsi="Times New Roman" w:cs="Times New Roman"/>
          <w:b/>
          <w:sz w:val="28"/>
          <w:szCs w:val="24"/>
        </w:rPr>
      </w:pPr>
      <w:del w:id="293" w:author="Saheed Shofu" w:date="2021-03-29T22:26:00Z">
        <w:r w:rsidRPr="004A5580" w:rsidDel="00A67BF6">
          <w:rPr>
            <w:rFonts w:ascii="Times New Roman" w:hAnsi="Times New Roman" w:cs="Times New Roman"/>
            <w:b/>
            <w:sz w:val="28"/>
            <w:szCs w:val="24"/>
          </w:rPr>
          <w:br w:type="page"/>
        </w:r>
      </w:del>
    </w:p>
    <w:p w14:paraId="08DEB07E" w14:textId="3FACA5C9" w:rsidR="00AB343E" w:rsidRPr="004A5580" w:rsidDel="009400C5" w:rsidRDefault="00AB343E" w:rsidP="003B1AE4">
      <w:pPr>
        <w:pStyle w:val="ListParagraph"/>
        <w:rPr>
          <w:del w:id="294" w:author="Saheed Shofu" w:date="2021-03-29T22:27:00Z"/>
          <w:rFonts w:ascii="Times New Roman" w:hAnsi="Times New Roman" w:cs="Times New Roman"/>
          <w:b/>
          <w:sz w:val="28"/>
          <w:szCs w:val="24"/>
        </w:rPr>
      </w:pPr>
      <w:del w:id="295" w:author="Saheed Shofu" w:date="2021-03-29T22:27:00Z">
        <w:r w:rsidRPr="004A5580" w:rsidDel="009400C5">
          <w:rPr>
            <w:rFonts w:ascii="Times New Roman" w:hAnsi="Times New Roman" w:cs="Times New Roman"/>
            <w:b/>
            <w:sz w:val="28"/>
            <w:szCs w:val="24"/>
          </w:rPr>
          <w:delText xml:space="preserve">SPSS PROJECT </w:delText>
        </w:r>
        <w:r w:rsidR="00AB2482" w:rsidRPr="004A5580" w:rsidDel="009400C5">
          <w:rPr>
            <w:rFonts w:ascii="Times New Roman" w:hAnsi="Times New Roman" w:cs="Times New Roman"/>
            <w:b/>
            <w:sz w:val="28"/>
            <w:szCs w:val="24"/>
          </w:rPr>
          <w:delText>HINTS</w:delText>
        </w:r>
        <w:r w:rsidRPr="004A5580" w:rsidDel="009400C5">
          <w:rPr>
            <w:rFonts w:ascii="Times New Roman" w:hAnsi="Times New Roman" w:cs="Times New Roman"/>
            <w:b/>
            <w:sz w:val="28"/>
            <w:szCs w:val="24"/>
          </w:rPr>
          <w:delText>: avoid these pitfalls</w:delText>
        </w:r>
      </w:del>
    </w:p>
    <w:p w14:paraId="62257CDB" w14:textId="5D60E31D" w:rsidR="00E50BA2" w:rsidRPr="004A5580" w:rsidDel="009400C5" w:rsidRDefault="00E50BA2" w:rsidP="00E50BA2">
      <w:pPr>
        <w:pStyle w:val="ListParagraph"/>
        <w:rPr>
          <w:del w:id="296" w:author="Saheed Shofu" w:date="2021-03-29T22:27:00Z"/>
          <w:rFonts w:ascii="Times New Roman" w:hAnsi="Times New Roman" w:cs="Times New Roman"/>
          <w:sz w:val="24"/>
          <w:szCs w:val="24"/>
        </w:rPr>
      </w:pPr>
    </w:p>
    <w:p w14:paraId="5333C868" w14:textId="51256905" w:rsidR="00AB343E" w:rsidRPr="004A5580" w:rsidDel="00994D8A" w:rsidRDefault="00AB343E" w:rsidP="00E50BA2">
      <w:pPr>
        <w:pStyle w:val="ListParagraph"/>
        <w:numPr>
          <w:ilvl w:val="0"/>
          <w:numId w:val="6"/>
        </w:numPr>
        <w:rPr>
          <w:del w:id="297" w:author="Saheed Shofu" w:date="2021-03-27T16:14:00Z"/>
          <w:rFonts w:ascii="Times New Roman" w:hAnsi="Times New Roman" w:cs="Times New Roman"/>
          <w:sz w:val="24"/>
          <w:szCs w:val="24"/>
        </w:rPr>
      </w:pPr>
      <w:del w:id="298" w:author="Saheed Shofu" w:date="2021-03-27T16:14:00Z">
        <w:r w:rsidRPr="004A5580" w:rsidDel="00994D8A">
          <w:rPr>
            <w:rFonts w:ascii="Times New Roman" w:hAnsi="Times New Roman" w:cs="Times New Roman"/>
            <w:sz w:val="24"/>
            <w:szCs w:val="24"/>
          </w:rPr>
          <w:delText xml:space="preserve">The most common and biggest error is to assign one question to each person and put </w:delText>
        </w:r>
        <w:r w:rsidR="005A1385" w:rsidRPr="004A5580" w:rsidDel="00994D8A">
          <w:rPr>
            <w:rFonts w:ascii="Times New Roman" w:hAnsi="Times New Roman" w:cs="Times New Roman"/>
            <w:sz w:val="24"/>
            <w:szCs w:val="24"/>
          </w:rPr>
          <w:delText>all parts</w:delText>
        </w:r>
        <w:r w:rsidRPr="004A5580" w:rsidDel="00994D8A">
          <w:rPr>
            <w:rFonts w:ascii="Times New Roman" w:hAnsi="Times New Roman" w:cs="Times New Roman"/>
            <w:sz w:val="24"/>
            <w:szCs w:val="24"/>
          </w:rPr>
          <w:delText xml:space="preserve"> together. The outcome is </w:delText>
        </w:r>
        <w:r w:rsidR="00AB2482" w:rsidRPr="004A5580" w:rsidDel="00994D8A">
          <w:rPr>
            <w:rFonts w:ascii="Times New Roman" w:hAnsi="Times New Roman" w:cs="Times New Roman"/>
            <w:sz w:val="24"/>
            <w:szCs w:val="24"/>
          </w:rPr>
          <w:delText xml:space="preserve">almost always </w:delText>
        </w:r>
        <w:r w:rsidRPr="004A5580" w:rsidDel="00994D8A">
          <w:rPr>
            <w:rFonts w:ascii="Times New Roman" w:hAnsi="Times New Roman" w:cs="Times New Roman"/>
            <w:sz w:val="24"/>
            <w:szCs w:val="24"/>
          </w:rPr>
          <w:delText xml:space="preserve">of very poor quality and receives a very low grade. </w:delText>
        </w:r>
        <w:r w:rsidR="00AB2482" w:rsidRPr="004A5580" w:rsidDel="00994D8A">
          <w:rPr>
            <w:rFonts w:ascii="Times New Roman" w:hAnsi="Times New Roman" w:cs="Times New Roman"/>
            <w:sz w:val="24"/>
            <w:szCs w:val="24"/>
          </w:rPr>
          <w:delText>Our exams &amp;</w:delText>
        </w:r>
        <w:r w:rsidRPr="004A5580" w:rsidDel="00994D8A">
          <w:rPr>
            <w:rFonts w:ascii="Times New Roman" w:hAnsi="Times New Roman" w:cs="Times New Roman"/>
            <w:sz w:val="24"/>
            <w:szCs w:val="24"/>
          </w:rPr>
          <w:delText xml:space="preserve"> tests also assume that each of you is</w:delText>
        </w:r>
        <w:r w:rsidR="002053D1" w:rsidRPr="004A5580" w:rsidDel="00994D8A">
          <w:rPr>
            <w:rStyle w:val="CommentReference"/>
          </w:rPr>
          <w:delText xml:space="preserve"> </w:delText>
        </w:r>
        <w:r w:rsidR="002053D1" w:rsidRPr="004A5580" w:rsidDel="00994D8A">
          <w:rPr>
            <w:rStyle w:val="CommentReference"/>
            <w:rFonts w:ascii="Times New Roman" w:hAnsi="Times New Roman" w:cs="Times New Roman"/>
            <w:sz w:val="24"/>
            <w:szCs w:val="24"/>
          </w:rPr>
          <w:delText>an ex</w:delText>
        </w:r>
        <w:r w:rsidRPr="004A5580" w:rsidDel="00994D8A">
          <w:rPr>
            <w:rFonts w:ascii="Times New Roman" w:hAnsi="Times New Roman" w:cs="Times New Roman"/>
            <w:sz w:val="24"/>
            <w:szCs w:val="24"/>
          </w:rPr>
          <w:delText>pert in all facets of this project. You must check each other’s work</w:delText>
        </w:r>
        <w:r w:rsidR="002053D1" w:rsidRPr="004A5580" w:rsidDel="00994D8A">
          <w:rPr>
            <w:rFonts w:ascii="Times New Roman" w:hAnsi="Times New Roman" w:cs="Times New Roman"/>
            <w:sz w:val="24"/>
            <w:szCs w:val="24"/>
          </w:rPr>
          <w:delText xml:space="preserve"> in your group</w:delText>
        </w:r>
        <w:r w:rsidRPr="004A5580" w:rsidDel="00994D8A">
          <w:rPr>
            <w:rFonts w:ascii="Times New Roman" w:hAnsi="Times New Roman" w:cs="Times New Roman"/>
            <w:sz w:val="24"/>
            <w:szCs w:val="24"/>
          </w:rPr>
          <w:delText>- and fully understand it.  It is a TEAM effort.</w:delText>
        </w:r>
      </w:del>
    </w:p>
    <w:p w14:paraId="049C1860" w14:textId="6DD120AA" w:rsidR="00AB343E" w:rsidRPr="004A5580" w:rsidDel="00994D8A" w:rsidRDefault="00AB343E" w:rsidP="00E50BA2">
      <w:pPr>
        <w:pStyle w:val="ListParagraph"/>
        <w:numPr>
          <w:ilvl w:val="0"/>
          <w:numId w:val="6"/>
        </w:numPr>
        <w:rPr>
          <w:del w:id="299" w:author="Saheed Shofu" w:date="2021-03-27T16:14:00Z"/>
          <w:rFonts w:ascii="Times New Roman" w:hAnsi="Times New Roman" w:cs="Times New Roman"/>
          <w:sz w:val="24"/>
          <w:szCs w:val="24"/>
        </w:rPr>
      </w:pPr>
      <w:del w:id="300" w:author="Saheed Shofu" w:date="2021-03-27T16:14:00Z">
        <w:r w:rsidRPr="004A5580" w:rsidDel="00994D8A">
          <w:rPr>
            <w:rFonts w:ascii="Times New Roman" w:hAnsi="Times New Roman" w:cs="Times New Roman"/>
            <w:sz w:val="24"/>
            <w:szCs w:val="24"/>
          </w:rPr>
          <w:delText>The 2</w:delText>
        </w:r>
        <w:r w:rsidRPr="004A5580" w:rsidDel="00994D8A">
          <w:rPr>
            <w:rFonts w:ascii="Times New Roman" w:hAnsi="Times New Roman" w:cs="Times New Roman"/>
            <w:sz w:val="24"/>
            <w:szCs w:val="24"/>
            <w:vertAlign w:val="superscript"/>
          </w:rPr>
          <w:delText xml:space="preserve">nd </w:delText>
        </w:r>
        <w:r w:rsidRPr="004A5580" w:rsidDel="00994D8A">
          <w:rPr>
            <w:rFonts w:ascii="Times New Roman" w:hAnsi="Times New Roman" w:cs="Times New Roman"/>
            <w:sz w:val="24"/>
            <w:szCs w:val="24"/>
          </w:rPr>
          <w:delText>most common error is to postpone the assignment so late that you do not have time to complete it. That is a sure way to do badly in this course.</w:delText>
        </w:r>
      </w:del>
    </w:p>
    <w:p w14:paraId="735FBF23" w14:textId="0E8604AE" w:rsidR="00AB343E" w:rsidRPr="004A5580" w:rsidDel="00994D8A" w:rsidRDefault="00AB343E" w:rsidP="00E50BA2">
      <w:pPr>
        <w:pStyle w:val="ListParagraph"/>
        <w:numPr>
          <w:ilvl w:val="0"/>
          <w:numId w:val="6"/>
        </w:numPr>
        <w:rPr>
          <w:del w:id="301" w:author="Saheed Shofu" w:date="2021-03-27T16:14:00Z"/>
          <w:rFonts w:ascii="Times New Roman" w:hAnsi="Times New Roman" w:cs="Times New Roman"/>
          <w:sz w:val="24"/>
          <w:szCs w:val="24"/>
        </w:rPr>
      </w:pPr>
      <w:del w:id="302" w:author="Saheed Shofu" w:date="2021-03-27T16:14:00Z">
        <w:r w:rsidRPr="004A5580" w:rsidDel="00994D8A">
          <w:rPr>
            <w:rFonts w:ascii="Times New Roman" w:hAnsi="Times New Roman" w:cs="Times New Roman"/>
            <w:sz w:val="24"/>
            <w:szCs w:val="24"/>
          </w:rPr>
          <w:delText>The 3</w:delText>
        </w:r>
        <w:r w:rsidRPr="004A5580" w:rsidDel="00994D8A">
          <w:rPr>
            <w:rFonts w:ascii="Times New Roman" w:hAnsi="Times New Roman" w:cs="Times New Roman"/>
            <w:sz w:val="24"/>
            <w:szCs w:val="24"/>
            <w:vertAlign w:val="superscript"/>
          </w:rPr>
          <w:delText>rd</w:delText>
        </w:r>
        <w:r w:rsidRPr="004A5580" w:rsidDel="00994D8A">
          <w:rPr>
            <w:rFonts w:ascii="Times New Roman" w:hAnsi="Times New Roman" w:cs="Times New Roman"/>
            <w:sz w:val="24"/>
            <w:szCs w:val="24"/>
          </w:rPr>
          <w:delText xml:space="preserve"> most common mistake is to fail to monitor your team members. You must learn to manage teams and make sure that you have all of the data and reports at the same time.  </w:delText>
        </w:r>
      </w:del>
    </w:p>
    <w:p w14:paraId="3B349E9F" w14:textId="47457AA6" w:rsidR="00AB2482" w:rsidRPr="004A5580" w:rsidDel="009400C5" w:rsidRDefault="00AB2482" w:rsidP="00E50BA2">
      <w:pPr>
        <w:pStyle w:val="ListParagraph"/>
        <w:numPr>
          <w:ilvl w:val="0"/>
          <w:numId w:val="6"/>
        </w:numPr>
        <w:rPr>
          <w:del w:id="303" w:author="Saheed Shofu" w:date="2021-03-29T22:27:00Z"/>
          <w:rFonts w:ascii="Times New Roman" w:hAnsi="Times New Roman" w:cs="Times New Roman"/>
          <w:sz w:val="24"/>
          <w:szCs w:val="24"/>
        </w:rPr>
      </w:pPr>
      <w:del w:id="304" w:author="Saheed Shofu" w:date="2021-03-29T22:27:00Z">
        <w:r w:rsidRPr="004A5580" w:rsidDel="009400C5">
          <w:rPr>
            <w:rFonts w:ascii="Times New Roman" w:hAnsi="Times New Roman" w:cs="Times New Roman"/>
            <w:sz w:val="24"/>
            <w:szCs w:val="24"/>
          </w:rPr>
          <w:delText>You misread the question</w:delText>
        </w:r>
        <w:r w:rsidR="00514FBF" w:rsidRPr="004A5580" w:rsidDel="009400C5">
          <w:rPr>
            <w:rFonts w:ascii="Times New Roman" w:hAnsi="Times New Roman" w:cs="Times New Roman"/>
            <w:sz w:val="24"/>
            <w:szCs w:val="24"/>
          </w:rPr>
          <w:delText>.</w:delText>
        </w:r>
      </w:del>
    </w:p>
    <w:p w14:paraId="6CB60BCE" w14:textId="4E22ADFB" w:rsidR="00AB343E" w:rsidRPr="004A5580" w:rsidDel="009400C5" w:rsidRDefault="00AB343E" w:rsidP="00E50BA2">
      <w:pPr>
        <w:pStyle w:val="ListParagraph"/>
        <w:numPr>
          <w:ilvl w:val="0"/>
          <w:numId w:val="6"/>
        </w:numPr>
        <w:rPr>
          <w:del w:id="305" w:author="Saheed Shofu" w:date="2021-03-29T22:27:00Z"/>
          <w:rFonts w:ascii="Times New Roman" w:hAnsi="Times New Roman" w:cs="Times New Roman"/>
          <w:sz w:val="24"/>
          <w:szCs w:val="24"/>
        </w:rPr>
      </w:pPr>
      <w:del w:id="306" w:author="Saheed Shofu" w:date="2021-03-29T22:27:00Z">
        <w:r w:rsidRPr="004A5580" w:rsidDel="009400C5">
          <w:rPr>
            <w:rFonts w:ascii="Times New Roman" w:hAnsi="Times New Roman" w:cs="Times New Roman"/>
            <w:sz w:val="24"/>
            <w:szCs w:val="24"/>
          </w:rPr>
          <w:delText xml:space="preserve">You used the wrong test (e.g., </w:delText>
        </w:r>
        <w:r w:rsidRPr="004A5580" w:rsidDel="009400C5">
          <w:rPr>
            <w:rFonts w:ascii="Times New Roman" w:hAnsi="Times New Roman" w:cs="Times New Roman"/>
            <w:bCs/>
            <w:sz w:val="24"/>
            <w:szCs w:val="24"/>
          </w:rPr>
          <w:delText>Using a Z test instead of a t test)</w:delText>
        </w:r>
        <w:r w:rsidR="00514FBF" w:rsidRPr="004A5580" w:rsidDel="009400C5">
          <w:rPr>
            <w:rFonts w:ascii="Times New Roman" w:hAnsi="Times New Roman" w:cs="Times New Roman"/>
            <w:bCs/>
            <w:sz w:val="24"/>
            <w:szCs w:val="24"/>
          </w:rPr>
          <w:delText>.</w:delText>
        </w:r>
      </w:del>
    </w:p>
    <w:p w14:paraId="1EEFDA12" w14:textId="4B556902" w:rsidR="00AB343E" w:rsidRPr="004A5580" w:rsidDel="009400C5" w:rsidRDefault="00AB343E" w:rsidP="00E50BA2">
      <w:pPr>
        <w:pStyle w:val="ListParagraph"/>
        <w:numPr>
          <w:ilvl w:val="0"/>
          <w:numId w:val="6"/>
        </w:numPr>
        <w:rPr>
          <w:del w:id="307" w:author="Saheed Shofu" w:date="2021-03-29T22:27:00Z"/>
          <w:rFonts w:ascii="Times New Roman" w:hAnsi="Times New Roman" w:cs="Times New Roman"/>
          <w:sz w:val="24"/>
          <w:szCs w:val="24"/>
        </w:rPr>
      </w:pPr>
      <w:del w:id="308" w:author="Saheed Shofu" w:date="2021-03-29T22:27:00Z">
        <w:r w:rsidRPr="004A5580" w:rsidDel="009400C5">
          <w:rPr>
            <w:rFonts w:ascii="Times New Roman" w:hAnsi="Times New Roman" w:cs="Times New Roman"/>
            <w:sz w:val="24"/>
            <w:szCs w:val="24"/>
          </w:rPr>
          <w:delText xml:space="preserve">Your </w:delText>
        </w:r>
        <w:r w:rsidR="00761847" w:rsidRPr="004A5580" w:rsidDel="009400C5">
          <w:rPr>
            <w:rFonts w:ascii="Times New Roman" w:hAnsi="Times New Roman" w:cs="Times New Roman"/>
            <w:sz w:val="24"/>
            <w:szCs w:val="24"/>
          </w:rPr>
          <w:delText>hypothesis</w:delText>
        </w:r>
        <w:r w:rsidRPr="004A5580" w:rsidDel="009400C5">
          <w:rPr>
            <w:rFonts w:ascii="Times New Roman" w:hAnsi="Times New Roman" w:cs="Times New Roman"/>
            <w:sz w:val="24"/>
            <w:szCs w:val="24"/>
          </w:rPr>
          <w:delText xml:space="preserve"> was in the wrong direction (or </w:delText>
        </w:r>
        <w:r w:rsidRPr="004A5580" w:rsidDel="009400C5">
          <w:rPr>
            <w:rFonts w:ascii="Times New Roman" w:hAnsi="Times New Roman" w:cs="Times New Roman"/>
            <w:bCs/>
            <w:sz w:val="24"/>
            <w:szCs w:val="24"/>
          </w:rPr>
          <w:delText>H</w:delText>
        </w:r>
        <w:r w:rsidRPr="004A5580" w:rsidDel="009400C5">
          <w:rPr>
            <w:rFonts w:ascii="Times New Roman" w:hAnsi="Times New Roman" w:cs="Times New Roman"/>
            <w:bCs/>
            <w:sz w:val="24"/>
            <w:szCs w:val="24"/>
            <w:vertAlign w:val="subscript"/>
          </w:rPr>
          <w:delText>1</w:delText>
        </w:r>
        <w:r w:rsidRPr="004A5580" w:rsidDel="009400C5">
          <w:rPr>
            <w:rFonts w:ascii="Times New Roman" w:hAnsi="Times New Roman" w:cs="Times New Roman"/>
            <w:sz w:val="24"/>
            <w:szCs w:val="24"/>
          </w:rPr>
          <w:delText> </w:delText>
        </w:r>
        <w:r w:rsidRPr="004A5580" w:rsidDel="009400C5">
          <w:rPr>
            <w:rFonts w:ascii="Times New Roman" w:hAnsi="Times New Roman" w:cs="Times New Roman"/>
            <w:bCs/>
            <w:sz w:val="24"/>
            <w:szCs w:val="24"/>
          </w:rPr>
          <w:delText>has &gt; or &lt; instead of ≠)</w:delText>
        </w:r>
        <w:r w:rsidR="00514FBF" w:rsidRPr="004A5580" w:rsidDel="009400C5">
          <w:rPr>
            <w:rFonts w:ascii="Times New Roman" w:hAnsi="Times New Roman" w:cs="Times New Roman"/>
            <w:bCs/>
            <w:sz w:val="24"/>
            <w:szCs w:val="24"/>
          </w:rPr>
          <w:delText>.</w:delText>
        </w:r>
      </w:del>
    </w:p>
    <w:p w14:paraId="728D9E4E" w14:textId="7FB55B96" w:rsidR="00AB343E" w:rsidRPr="004A5580" w:rsidDel="009400C5" w:rsidRDefault="00AB343E" w:rsidP="00E50BA2">
      <w:pPr>
        <w:pStyle w:val="ListParagraph"/>
        <w:numPr>
          <w:ilvl w:val="0"/>
          <w:numId w:val="6"/>
        </w:numPr>
        <w:rPr>
          <w:del w:id="309" w:author="Saheed Shofu" w:date="2021-03-29T22:27:00Z"/>
          <w:rFonts w:ascii="Times New Roman" w:hAnsi="Times New Roman" w:cs="Times New Roman"/>
          <w:sz w:val="24"/>
          <w:szCs w:val="24"/>
        </w:rPr>
      </w:pPr>
      <w:del w:id="310" w:author="Saheed Shofu" w:date="2021-03-29T22:27:00Z">
        <w:r w:rsidRPr="004A5580" w:rsidDel="009400C5">
          <w:rPr>
            <w:rFonts w:ascii="Times New Roman" w:hAnsi="Times New Roman" w:cs="Times New Roman"/>
            <w:sz w:val="24"/>
            <w:szCs w:val="24"/>
          </w:rPr>
          <w:delText>The null hypothesis or the alternative hypothesis</w:delText>
        </w:r>
        <w:r w:rsidR="002053D1" w:rsidRPr="004A5580" w:rsidDel="009400C5">
          <w:rPr>
            <w:rFonts w:ascii="Times New Roman" w:hAnsi="Times New Roman" w:cs="Times New Roman"/>
            <w:sz w:val="24"/>
            <w:szCs w:val="24"/>
          </w:rPr>
          <w:delText xml:space="preserve"> </w:delText>
        </w:r>
        <w:r w:rsidRPr="004A5580" w:rsidDel="009400C5">
          <w:rPr>
            <w:rFonts w:ascii="Times New Roman" w:hAnsi="Times New Roman" w:cs="Times New Roman"/>
            <w:sz w:val="24"/>
            <w:szCs w:val="24"/>
          </w:rPr>
          <w:delText>(or both) was wrong</w:delText>
        </w:r>
        <w:r w:rsidR="00514FBF" w:rsidRPr="004A5580" w:rsidDel="009400C5">
          <w:rPr>
            <w:rFonts w:ascii="Times New Roman" w:hAnsi="Times New Roman" w:cs="Times New Roman"/>
            <w:sz w:val="24"/>
            <w:szCs w:val="24"/>
          </w:rPr>
          <w:delText>.</w:delText>
        </w:r>
      </w:del>
    </w:p>
    <w:p w14:paraId="3DFF1843" w14:textId="3F04D303" w:rsidR="00AB343E" w:rsidRPr="004A5580" w:rsidDel="009400C5" w:rsidRDefault="00AB343E" w:rsidP="00E50BA2">
      <w:pPr>
        <w:pStyle w:val="ListParagraph"/>
        <w:numPr>
          <w:ilvl w:val="0"/>
          <w:numId w:val="6"/>
        </w:numPr>
        <w:rPr>
          <w:del w:id="311" w:author="Saheed Shofu" w:date="2021-03-29T22:27:00Z"/>
          <w:rFonts w:ascii="Times New Roman" w:hAnsi="Times New Roman" w:cs="Times New Roman"/>
          <w:sz w:val="24"/>
          <w:szCs w:val="24"/>
        </w:rPr>
      </w:pPr>
      <w:del w:id="312" w:author="Saheed Shofu" w:date="2021-03-29T22:27:00Z">
        <w:r w:rsidRPr="004A5580" w:rsidDel="009400C5">
          <w:rPr>
            <w:rFonts w:ascii="Times New Roman" w:hAnsi="Times New Roman" w:cs="Times New Roman"/>
            <w:sz w:val="24"/>
            <w:szCs w:val="24"/>
          </w:rPr>
          <w:delText>You came to a wrong conclusion</w:delText>
        </w:r>
        <w:r w:rsidR="00514FBF" w:rsidRPr="004A5580" w:rsidDel="009400C5">
          <w:rPr>
            <w:rFonts w:ascii="Times New Roman" w:hAnsi="Times New Roman" w:cs="Times New Roman"/>
            <w:sz w:val="24"/>
            <w:szCs w:val="24"/>
          </w:rPr>
          <w:delText>.</w:delText>
        </w:r>
      </w:del>
    </w:p>
    <w:p w14:paraId="7E529AFA" w14:textId="2DDD7B4C" w:rsidR="00AB343E" w:rsidRPr="004A5580" w:rsidDel="009400C5" w:rsidRDefault="00AB343E" w:rsidP="00E50BA2">
      <w:pPr>
        <w:pStyle w:val="ListParagraph"/>
        <w:numPr>
          <w:ilvl w:val="0"/>
          <w:numId w:val="6"/>
        </w:numPr>
        <w:rPr>
          <w:del w:id="313" w:author="Saheed Shofu" w:date="2021-03-29T22:27:00Z"/>
          <w:rFonts w:ascii="Times New Roman" w:hAnsi="Times New Roman" w:cs="Times New Roman"/>
          <w:sz w:val="24"/>
          <w:szCs w:val="24"/>
        </w:rPr>
      </w:pPr>
      <w:del w:id="314" w:author="Saheed Shofu" w:date="2021-03-29T22:27:00Z">
        <w:r w:rsidRPr="004A5580" w:rsidDel="009400C5">
          <w:rPr>
            <w:rFonts w:ascii="Times New Roman" w:hAnsi="Times New Roman" w:cs="Times New Roman"/>
            <w:sz w:val="24"/>
            <w:szCs w:val="24"/>
          </w:rPr>
          <w:delText xml:space="preserve">You used the wrong data (or </w:delText>
        </w:r>
        <w:r w:rsidRPr="004A5580" w:rsidDel="009400C5">
          <w:rPr>
            <w:rFonts w:ascii="Times New Roman" w:hAnsi="Times New Roman" w:cs="Times New Roman"/>
            <w:bCs/>
            <w:sz w:val="24"/>
            <w:szCs w:val="24"/>
          </w:rPr>
          <w:delText>Incorrect inputs)</w:delText>
        </w:r>
        <w:r w:rsidR="00AD4B32" w:rsidDel="009400C5">
          <w:rPr>
            <w:rFonts w:ascii="Times New Roman" w:hAnsi="Times New Roman" w:cs="Times New Roman"/>
            <w:bCs/>
            <w:sz w:val="24"/>
            <w:szCs w:val="24"/>
          </w:rPr>
          <w:delText>.</w:delText>
        </w:r>
        <w:r w:rsidRPr="004A5580" w:rsidDel="009400C5">
          <w:rPr>
            <w:rFonts w:ascii="Times New Roman" w:hAnsi="Times New Roman" w:cs="Times New Roman"/>
            <w:bCs/>
            <w:sz w:val="24"/>
            <w:szCs w:val="24"/>
          </w:rPr>
          <w:delText xml:space="preserve"> </w:delText>
        </w:r>
      </w:del>
    </w:p>
    <w:p w14:paraId="42106474" w14:textId="3180AE2F" w:rsidR="00AB343E" w:rsidRPr="004A5580" w:rsidDel="009400C5" w:rsidRDefault="00761847" w:rsidP="00E50BA2">
      <w:pPr>
        <w:pStyle w:val="ListParagraph"/>
        <w:numPr>
          <w:ilvl w:val="0"/>
          <w:numId w:val="6"/>
        </w:numPr>
        <w:rPr>
          <w:del w:id="315" w:author="Saheed Shofu" w:date="2021-03-29T22:27:00Z"/>
          <w:rFonts w:ascii="Times New Roman" w:hAnsi="Times New Roman" w:cs="Times New Roman"/>
          <w:sz w:val="24"/>
          <w:szCs w:val="24"/>
        </w:rPr>
      </w:pPr>
      <w:del w:id="316" w:author="Saheed Shofu" w:date="2021-03-29T22:27:00Z">
        <w:r w:rsidRPr="004A5580" w:rsidDel="009400C5">
          <w:rPr>
            <w:rFonts w:ascii="Times New Roman" w:hAnsi="Times New Roman" w:cs="Times New Roman"/>
            <w:sz w:val="24"/>
          </w:rPr>
          <w:delText>A hypothesis with a</w:delText>
        </w:r>
        <w:r w:rsidRPr="004A5580" w:rsidDel="009400C5">
          <w:rPr>
            <w:rFonts w:ascii="Times New Roman" w:hAnsi="Times New Roman" w:cs="Times New Roman"/>
            <w:bCs/>
            <w:sz w:val="28"/>
            <w:szCs w:val="24"/>
          </w:rPr>
          <w:delText xml:space="preserve"> </w:delText>
        </w:r>
        <w:r w:rsidR="00AB343E" w:rsidRPr="004A5580" w:rsidDel="009400C5">
          <w:rPr>
            <w:rFonts w:ascii="Times New Roman" w:hAnsi="Times New Roman" w:cs="Times New Roman"/>
            <w:bCs/>
            <w:sz w:val="24"/>
            <w:szCs w:val="24"/>
          </w:rPr>
          <w:delText>μ or p or has the wrong one</w:delText>
        </w:r>
        <w:r w:rsidR="00514FBF" w:rsidRPr="004A5580" w:rsidDel="009400C5">
          <w:rPr>
            <w:rFonts w:ascii="Times New Roman" w:hAnsi="Times New Roman" w:cs="Times New Roman"/>
            <w:bCs/>
            <w:sz w:val="24"/>
            <w:szCs w:val="24"/>
          </w:rPr>
          <w:delText>.</w:delText>
        </w:r>
      </w:del>
    </w:p>
    <w:p w14:paraId="09EA84E5" w14:textId="08FCA658" w:rsidR="00AB343E" w:rsidRPr="004A5580" w:rsidDel="009400C5" w:rsidRDefault="00AB343E" w:rsidP="00E50BA2">
      <w:pPr>
        <w:pStyle w:val="ListParagraph"/>
        <w:numPr>
          <w:ilvl w:val="0"/>
          <w:numId w:val="6"/>
        </w:numPr>
        <w:rPr>
          <w:del w:id="317" w:author="Saheed Shofu" w:date="2021-03-29T22:27:00Z"/>
          <w:rFonts w:ascii="Times New Roman" w:hAnsi="Times New Roman" w:cs="Times New Roman"/>
          <w:sz w:val="24"/>
          <w:szCs w:val="24"/>
        </w:rPr>
      </w:pPr>
      <w:del w:id="318" w:author="Saheed Shofu" w:date="2021-03-29T22:27:00Z">
        <w:r w:rsidRPr="004A5580" w:rsidDel="009400C5">
          <w:rPr>
            <w:rFonts w:ascii="Times New Roman" w:hAnsi="Times New Roman" w:cs="Times New Roman"/>
            <w:bCs/>
            <w:sz w:val="24"/>
            <w:szCs w:val="24"/>
          </w:rPr>
          <w:delText>H</w:delText>
        </w:r>
        <w:r w:rsidR="00C7107C" w:rsidRPr="004A5580" w:rsidDel="009400C5">
          <w:rPr>
            <w:rFonts w:ascii="Times New Roman" w:hAnsi="Times New Roman" w:cs="Times New Roman"/>
            <w:bCs/>
            <w:sz w:val="24"/>
            <w:szCs w:val="24"/>
            <w:vertAlign w:val="subscript"/>
          </w:rPr>
          <w:delText>a</w:delText>
        </w:r>
        <w:r w:rsidR="00514FBF" w:rsidRPr="004A5580" w:rsidDel="009400C5">
          <w:rPr>
            <w:rFonts w:ascii="Times New Roman" w:hAnsi="Times New Roman" w:cs="Times New Roman"/>
            <w:bCs/>
            <w:sz w:val="24"/>
            <w:szCs w:val="24"/>
            <w:vertAlign w:val="subscript"/>
          </w:rPr>
          <w:delText xml:space="preserve"> </w:delText>
        </w:r>
        <w:r w:rsidR="002053D1" w:rsidRPr="004A5580" w:rsidDel="009400C5">
          <w:rPr>
            <w:rFonts w:ascii="Times New Roman" w:hAnsi="Times New Roman" w:cs="Times New Roman"/>
            <w:bCs/>
            <w:sz w:val="24"/>
            <w:szCs w:val="24"/>
            <w:vertAlign w:val="subscript"/>
          </w:rPr>
          <w:delText xml:space="preserve"> </w:delText>
        </w:r>
        <w:r w:rsidRPr="004A5580" w:rsidDel="009400C5">
          <w:rPr>
            <w:rFonts w:ascii="Times New Roman" w:hAnsi="Times New Roman" w:cs="Times New Roman"/>
            <w:bCs/>
            <w:sz w:val="24"/>
            <w:szCs w:val="24"/>
          </w:rPr>
          <w:delText>contains one of {= ,≤ or ≥} OR  H</w:delText>
        </w:r>
        <w:r w:rsidR="00C7107C" w:rsidRPr="004A5580" w:rsidDel="009400C5">
          <w:rPr>
            <w:rFonts w:ascii="Times New Roman" w:hAnsi="Times New Roman" w:cs="Times New Roman"/>
            <w:bCs/>
            <w:sz w:val="24"/>
            <w:szCs w:val="24"/>
          </w:rPr>
          <w:delText xml:space="preserve">o </w:delText>
        </w:r>
        <w:r w:rsidRPr="004A5580" w:rsidDel="009400C5">
          <w:rPr>
            <w:rFonts w:ascii="Times New Roman" w:hAnsi="Times New Roman" w:cs="Times New Roman"/>
            <w:bCs/>
            <w:sz w:val="24"/>
            <w:szCs w:val="24"/>
          </w:rPr>
          <w:delText>contains one of {&gt;</w:delText>
        </w:r>
        <w:r w:rsidR="00AD4B32" w:rsidDel="009400C5">
          <w:rPr>
            <w:rFonts w:ascii="Times New Roman" w:hAnsi="Times New Roman" w:cs="Times New Roman"/>
            <w:bCs/>
            <w:sz w:val="24"/>
            <w:szCs w:val="24"/>
          </w:rPr>
          <w:delText xml:space="preserve"> </w:delText>
        </w:r>
        <w:r w:rsidRPr="004A5580" w:rsidDel="009400C5">
          <w:rPr>
            <w:rFonts w:ascii="Times New Roman" w:hAnsi="Times New Roman" w:cs="Times New Roman"/>
            <w:bCs/>
            <w:sz w:val="24"/>
            <w:szCs w:val="24"/>
          </w:rPr>
          <w:delText>,</w:delText>
        </w:r>
        <w:r w:rsidR="00AD4B32" w:rsidDel="009400C5">
          <w:rPr>
            <w:rFonts w:ascii="Times New Roman" w:hAnsi="Times New Roman" w:cs="Times New Roman"/>
            <w:bCs/>
            <w:sz w:val="24"/>
            <w:szCs w:val="24"/>
          </w:rPr>
          <w:delText xml:space="preserve"> </w:delText>
        </w:r>
        <w:r w:rsidRPr="004A5580" w:rsidDel="009400C5">
          <w:rPr>
            <w:rFonts w:ascii="Times New Roman" w:hAnsi="Times New Roman" w:cs="Times New Roman"/>
            <w:bCs/>
            <w:sz w:val="24"/>
            <w:szCs w:val="24"/>
          </w:rPr>
          <w:delText>&lt;</w:delText>
        </w:r>
        <w:r w:rsidR="00AD4B32" w:rsidDel="009400C5">
          <w:rPr>
            <w:rFonts w:ascii="Times New Roman" w:hAnsi="Times New Roman" w:cs="Times New Roman"/>
            <w:bCs/>
            <w:sz w:val="24"/>
            <w:szCs w:val="24"/>
          </w:rPr>
          <w:delText xml:space="preserve"> </w:delText>
        </w:r>
        <w:r w:rsidRPr="004A5580" w:rsidDel="009400C5">
          <w:rPr>
            <w:rFonts w:ascii="Times New Roman" w:hAnsi="Times New Roman" w:cs="Times New Roman"/>
            <w:bCs/>
            <w:sz w:val="24"/>
            <w:szCs w:val="24"/>
          </w:rPr>
          <w:delText>,</w:delText>
        </w:r>
        <w:r w:rsidR="00AD4B32" w:rsidDel="009400C5">
          <w:rPr>
            <w:rFonts w:ascii="Times New Roman" w:hAnsi="Times New Roman" w:cs="Times New Roman"/>
            <w:bCs/>
            <w:sz w:val="24"/>
            <w:szCs w:val="24"/>
          </w:rPr>
          <w:delText xml:space="preserve"> </w:delText>
        </w:r>
        <w:r w:rsidRPr="004A5580" w:rsidDel="009400C5">
          <w:rPr>
            <w:rFonts w:ascii="Times New Roman" w:hAnsi="Times New Roman" w:cs="Times New Roman"/>
            <w:bCs/>
            <w:sz w:val="24"/>
            <w:szCs w:val="24"/>
          </w:rPr>
          <w:delText>or</w:delText>
        </w:r>
        <w:r w:rsidR="00AD4B32" w:rsidDel="009400C5">
          <w:rPr>
            <w:rFonts w:ascii="Times New Roman" w:hAnsi="Times New Roman" w:cs="Times New Roman"/>
            <w:bCs/>
            <w:sz w:val="24"/>
            <w:szCs w:val="24"/>
          </w:rPr>
          <w:delText xml:space="preserve"> </w:delText>
        </w:r>
        <w:r w:rsidRPr="004A5580" w:rsidDel="009400C5">
          <w:rPr>
            <w:rFonts w:ascii="Times New Roman" w:hAnsi="Times New Roman" w:cs="Times New Roman"/>
            <w:bCs/>
            <w:sz w:val="24"/>
            <w:szCs w:val="24"/>
          </w:rPr>
          <w:delText xml:space="preserve"> ≠}</w:delText>
        </w:r>
        <w:r w:rsidR="00514FBF" w:rsidRPr="004A5580" w:rsidDel="009400C5">
          <w:rPr>
            <w:rFonts w:ascii="Times New Roman" w:hAnsi="Times New Roman" w:cs="Times New Roman"/>
            <w:bCs/>
            <w:sz w:val="24"/>
            <w:szCs w:val="24"/>
          </w:rPr>
          <w:delText>.</w:delText>
        </w:r>
      </w:del>
    </w:p>
    <w:p w14:paraId="04F8F500" w14:textId="5C632F61" w:rsidR="00AB343E" w:rsidRPr="004A5580" w:rsidDel="009400C5" w:rsidRDefault="00AB343E" w:rsidP="00E50BA2">
      <w:pPr>
        <w:pStyle w:val="ListParagraph"/>
        <w:numPr>
          <w:ilvl w:val="0"/>
          <w:numId w:val="6"/>
        </w:numPr>
        <w:rPr>
          <w:del w:id="319" w:author="Saheed Shofu" w:date="2021-03-29T22:27:00Z"/>
          <w:rFonts w:ascii="Times New Roman" w:hAnsi="Times New Roman" w:cs="Times New Roman"/>
          <w:sz w:val="24"/>
          <w:szCs w:val="24"/>
        </w:rPr>
      </w:pPr>
      <w:del w:id="320" w:author="Saheed Shofu" w:date="2021-03-29T22:27:00Z">
        <w:r w:rsidRPr="004A5580" w:rsidDel="009400C5">
          <w:rPr>
            <w:rFonts w:ascii="Times New Roman" w:hAnsi="Times New Roman" w:cs="Times New Roman"/>
            <w:bCs/>
            <w:sz w:val="24"/>
            <w:szCs w:val="24"/>
          </w:rPr>
          <w:delText xml:space="preserve">You used </w:delText>
        </w:r>
        <w:r w:rsidR="00761847" w:rsidRPr="004A5580" w:rsidDel="009400C5">
          <w:rPr>
            <w:rFonts w:ascii="Times New Roman" w:hAnsi="Times New Roman" w:cs="Times New Roman"/>
            <w:bCs/>
            <w:sz w:val="24"/>
            <w:szCs w:val="24"/>
          </w:rPr>
          <w:delText>s</w:delText>
        </w:r>
        <w:r w:rsidRPr="004A5580" w:rsidDel="009400C5">
          <w:rPr>
            <w:rFonts w:ascii="Times New Roman" w:hAnsi="Times New Roman" w:cs="Times New Roman"/>
            <w:bCs/>
            <w:sz w:val="24"/>
            <w:szCs w:val="24"/>
          </w:rPr>
          <w:delText xml:space="preserve">ample </w:delText>
        </w:r>
        <w:r w:rsidR="00761847" w:rsidRPr="004A5580" w:rsidDel="009400C5">
          <w:rPr>
            <w:rFonts w:ascii="Times New Roman" w:hAnsi="Times New Roman" w:cs="Times New Roman"/>
            <w:bCs/>
            <w:sz w:val="24"/>
            <w:szCs w:val="24"/>
          </w:rPr>
          <w:delText>statistics i</w:delText>
        </w:r>
        <w:r w:rsidRPr="004A5580" w:rsidDel="009400C5">
          <w:rPr>
            <w:rFonts w:ascii="Times New Roman" w:hAnsi="Times New Roman" w:cs="Times New Roman"/>
            <w:bCs/>
            <w:sz w:val="24"/>
            <w:szCs w:val="24"/>
          </w:rPr>
          <w:delText>n your hypotheses</w:delText>
        </w:r>
        <w:r w:rsidR="00514FBF" w:rsidRPr="004A5580" w:rsidDel="009400C5">
          <w:rPr>
            <w:rFonts w:ascii="Times New Roman" w:hAnsi="Times New Roman" w:cs="Times New Roman"/>
            <w:bCs/>
            <w:sz w:val="24"/>
            <w:szCs w:val="24"/>
          </w:rPr>
          <w:delText>.</w:delText>
        </w:r>
      </w:del>
    </w:p>
    <w:p w14:paraId="5DDBB021" w14:textId="23748C4C" w:rsidR="00AB343E" w:rsidRPr="004A5580" w:rsidDel="009400C5" w:rsidRDefault="00AB343E" w:rsidP="00E50BA2">
      <w:pPr>
        <w:pStyle w:val="ListParagraph"/>
        <w:numPr>
          <w:ilvl w:val="0"/>
          <w:numId w:val="6"/>
        </w:numPr>
        <w:rPr>
          <w:del w:id="321" w:author="Saheed Shofu" w:date="2021-03-29T22:27:00Z"/>
          <w:rFonts w:ascii="Times New Roman" w:hAnsi="Times New Roman" w:cs="Times New Roman"/>
          <w:sz w:val="24"/>
          <w:szCs w:val="24"/>
        </w:rPr>
      </w:pPr>
      <w:del w:id="322" w:author="Saheed Shofu" w:date="2021-03-29T22:27:00Z">
        <w:r w:rsidRPr="004A5580" w:rsidDel="009400C5">
          <w:rPr>
            <w:rFonts w:ascii="Times New Roman" w:hAnsi="Times New Roman" w:cs="Times New Roman"/>
            <w:bCs/>
            <w:sz w:val="24"/>
            <w:szCs w:val="24"/>
          </w:rPr>
          <w:delText>Failed to check the requirements to use a test</w:delText>
        </w:r>
      </w:del>
    </w:p>
    <w:p w14:paraId="5000C57E" w14:textId="0EB8CEA2" w:rsidR="00AB343E" w:rsidRPr="004A5580" w:rsidDel="009400C5" w:rsidRDefault="00AB343E" w:rsidP="00E50BA2">
      <w:pPr>
        <w:pStyle w:val="ListParagraph"/>
        <w:numPr>
          <w:ilvl w:val="0"/>
          <w:numId w:val="6"/>
        </w:numPr>
        <w:rPr>
          <w:del w:id="323" w:author="Saheed Shofu" w:date="2021-03-29T22:27:00Z"/>
          <w:rFonts w:ascii="Times New Roman" w:hAnsi="Times New Roman" w:cs="Times New Roman"/>
          <w:sz w:val="24"/>
          <w:szCs w:val="24"/>
        </w:rPr>
      </w:pPr>
      <w:del w:id="324" w:author="Saheed Shofu" w:date="2021-03-29T22:27:00Z">
        <w:r w:rsidRPr="004A5580" w:rsidDel="009400C5">
          <w:rPr>
            <w:rFonts w:ascii="Times New Roman" w:hAnsi="Times New Roman" w:cs="Times New Roman"/>
            <w:bCs/>
            <w:sz w:val="24"/>
            <w:szCs w:val="24"/>
          </w:rPr>
          <w:delText>Misread p-values or comparison of p to α is wrong</w:delText>
        </w:r>
        <w:r w:rsidR="00514FBF" w:rsidRPr="004A5580" w:rsidDel="009400C5">
          <w:rPr>
            <w:rFonts w:ascii="Times New Roman" w:hAnsi="Times New Roman" w:cs="Times New Roman"/>
            <w:bCs/>
            <w:sz w:val="24"/>
            <w:szCs w:val="24"/>
          </w:rPr>
          <w:delText>.</w:delText>
        </w:r>
      </w:del>
    </w:p>
    <w:p w14:paraId="48A55501" w14:textId="7F7EDD34" w:rsidR="00AB343E" w:rsidRPr="004A5580" w:rsidDel="009400C5" w:rsidRDefault="00AB343E" w:rsidP="00E50BA2">
      <w:pPr>
        <w:pStyle w:val="ListParagraph"/>
        <w:numPr>
          <w:ilvl w:val="0"/>
          <w:numId w:val="6"/>
        </w:numPr>
        <w:rPr>
          <w:del w:id="325" w:author="Saheed Shofu" w:date="2021-03-29T22:27:00Z"/>
          <w:rFonts w:ascii="Times New Roman" w:hAnsi="Times New Roman" w:cs="Times New Roman"/>
          <w:sz w:val="24"/>
          <w:szCs w:val="24"/>
        </w:rPr>
      </w:pPr>
      <w:del w:id="326" w:author="Saheed Shofu" w:date="2021-03-29T22:27:00Z">
        <w:r w:rsidRPr="004A5580" w:rsidDel="009400C5">
          <w:rPr>
            <w:rFonts w:ascii="Times New Roman" w:hAnsi="Times New Roman" w:cs="Times New Roman"/>
            <w:bCs/>
            <w:sz w:val="24"/>
            <w:szCs w:val="24"/>
          </w:rPr>
          <w:delText xml:space="preserve">Reaching a </w:delText>
        </w:r>
        <w:r w:rsidR="00761847" w:rsidRPr="004A5580" w:rsidDel="009400C5">
          <w:rPr>
            <w:rFonts w:ascii="Times New Roman" w:hAnsi="Times New Roman" w:cs="Times New Roman"/>
            <w:bCs/>
            <w:sz w:val="24"/>
            <w:szCs w:val="24"/>
          </w:rPr>
          <w:delText xml:space="preserve">wrong </w:delText>
        </w:r>
        <w:r w:rsidRPr="004A5580" w:rsidDel="009400C5">
          <w:rPr>
            <w:rFonts w:ascii="Times New Roman" w:hAnsi="Times New Roman" w:cs="Times New Roman"/>
            <w:bCs/>
            <w:sz w:val="24"/>
            <w:szCs w:val="24"/>
          </w:rPr>
          <w:delText>conclusion, i.e., rejecting H</w:delText>
        </w:r>
        <w:r w:rsidR="00C7107C" w:rsidRPr="004A5580" w:rsidDel="009400C5">
          <w:rPr>
            <w:rFonts w:ascii="Times New Roman" w:hAnsi="Times New Roman" w:cs="Times New Roman"/>
            <w:bCs/>
            <w:sz w:val="24"/>
            <w:szCs w:val="24"/>
          </w:rPr>
          <w:delText>0</w:delText>
        </w:r>
        <w:r w:rsidRPr="004A5580" w:rsidDel="009400C5">
          <w:rPr>
            <w:rFonts w:ascii="Times New Roman" w:hAnsi="Times New Roman" w:cs="Times New Roman"/>
            <w:bCs/>
            <w:sz w:val="24"/>
            <w:szCs w:val="24"/>
          </w:rPr>
          <w:delText>, when p &gt; α</w:delText>
        </w:r>
        <w:r w:rsidR="00514FBF" w:rsidRPr="004A5580" w:rsidDel="009400C5">
          <w:rPr>
            <w:rFonts w:ascii="Times New Roman" w:hAnsi="Times New Roman" w:cs="Times New Roman"/>
            <w:bCs/>
            <w:sz w:val="24"/>
            <w:szCs w:val="24"/>
          </w:rPr>
          <w:delText>.</w:delText>
        </w:r>
      </w:del>
    </w:p>
    <w:p w14:paraId="09BAE63A" w14:textId="1438501C" w:rsidR="00AB343E" w:rsidRPr="004A5580" w:rsidDel="009400C5" w:rsidRDefault="00AB343E" w:rsidP="00E50BA2">
      <w:pPr>
        <w:pStyle w:val="ListParagraph"/>
        <w:numPr>
          <w:ilvl w:val="0"/>
          <w:numId w:val="6"/>
        </w:numPr>
        <w:rPr>
          <w:del w:id="327" w:author="Saheed Shofu" w:date="2021-03-29T22:27:00Z"/>
          <w:rFonts w:ascii="Times New Roman" w:hAnsi="Times New Roman" w:cs="Times New Roman"/>
          <w:sz w:val="24"/>
          <w:szCs w:val="24"/>
        </w:rPr>
      </w:pPr>
      <w:del w:id="328" w:author="Saheed Shofu" w:date="2021-03-29T22:27:00Z">
        <w:r w:rsidRPr="004A5580" w:rsidDel="009400C5">
          <w:rPr>
            <w:rFonts w:ascii="Times New Roman" w:hAnsi="Times New Roman" w:cs="Times New Roman"/>
            <w:sz w:val="24"/>
            <w:szCs w:val="24"/>
          </w:rPr>
          <w:delText xml:space="preserve">There is no </w:delText>
        </w:r>
        <w:r w:rsidR="00761847" w:rsidRPr="004A5580" w:rsidDel="009400C5">
          <w:rPr>
            <w:rFonts w:ascii="Times New Roman" w:hAnsi="Times New Roman" w:cs="Times New Roman"/>
            <w:sz w:val="24"/>
            <w:szCs w:val="24"/>
          </w:rPr>
          <w:delText>statistical decision</w:delText>
        </w:r>
        <w:r w:rsidRPr="004A5580" w:rsidDel="009400C5">
          <w:rPr>
            <w:rFonts w:ascii="Times New Roman" w:hAnsi="Times New Roman" w:cs="Times New Roman"/>
            <w:sz w:val="24"/>
            <w:szCs w:val="24"/>
          </w:rPr>
          <w:delText xml:space="preserve"> (or a wrong one)</w:delText>
        </w:r>
        <w:r w:rsidR="00514FBF" w:rsidRPr="004A5580" w:rsidDel="009400C5">
          <w:rPr>
            <w:rFonts w:ascii="Times New Roman" w:hAnsi="Times New Roman" w:cs="Times New Roman"/>
            <w:sz w:val="24"/>
            <w:szCs w:val="24"/>
          </w:rPr>
          <w:delText>.</w:delText>
        </w:r>
      </w:del>
    </w:p>
    <w:p w14:paraId="621EF0E5" w14:textId="5E465F6A" w:rsidR="00AB343E" w:rsidRPr="004A5580" w:rsidDel="009400C5" w:rsidRDefault="00AB343E" w:rsidP="00E50BA2">
      <w:pPr>
        <w:pStyle w:val="ListParagraph"/>
        <w:numPr>
          <w:ilvl w:val="0"/>
          <w:numId w:val="6"/>
        </w:numPr>
        <w:rPr>
          <w:del w:id="329" w:author="Saheed Shofu" w:date="2021-03-29T22:27:00Z"/>
          <w:rFonts w:ascii="Times New Roman" w:hAnsi="Times New Roman" w:cs="Times New Roman"/>
          <w:sz w:val="24"/>
          <w:szCs w:val="24"/>
        </w:rPr>
      </w:pPr>
      <w:del w:id="330" w:author="Saheed Shofu" w:date="2021-03-29T22:27:00Z">
        <w:r w:rsidRPr="004A5580" w:rsidDel="009400C5">
          <w:rPr>
            <w:rFonts w:ascii="Times New Roman" w:hAnsi="Times New Roman" w:cs="Times New Roman"/>
            <w:sz w:val="24"/>
            <w:szCs w:val="24"/>
          </w:rPr>
          <w:delText>There is no managerial conclusion (or a bad one)</w:delText>
        </w:r>
        <w:r w:rsidR="00514FBF" w:rsidRPr="004A5580" w:rsidDel="009400C5">
          <w:rPr>
            <w:rFonts w:ascii="Times New Roman" w:hAnsi="Times New Roman" w:cs="Times New Roman"/>
            <w:sz w:val="24"/>
            <w:szCs w:val="24"/>
          </w:rPr>
          <w:delText>.</w:delText>
        </w:r>
      </w:del>
    </w:p>
    <w:p w14:paraId="580C7960" w14:textId="079F17FD" w:rsidR="00AB343E" w:rsidRPr="004A5580" w:rsidDel="009400C5" w:rsidRDefault="00AB343E" w:rsidP="00E50BA2">
      <w:pPr>
        <w:pStyle w:val="ListParagraph"/>
        <w:numPr>
          <w:ilvl w:val="0"/>
          <w:numId w:val="6"/>
        </w:numPr>
        <w:rPr>
          <w:del w:id="331" w:author="Saheed Shofu" w:date="2021-03-29T22:27:00Z"/>
          <w:rFonts w:ascii="Times New Roman" w:hAnsi="Times New Roman" w:cs="Times New Roman"/>
          <w:sz w:val="24"/>
          <w:szCs w:val="24"/>
        </w:rPr>
      </w:pPr>
      <w:del w:id="332" w:author="Saheed Shofu" w:date="2021-03-29T22:27:00Z">
        <w:r w:rsidRPr="004A5580" w:rsidDel="009400C5">
          <w:rPr>
            <w:rFonts w:ascii="Times New Roman" w:hAnsi="Times New Roman" w:cs="Times New Roman"/>
            <w:sz w:val="24"/>
            <w:szCs w:val="24"/>
          </w:rPr>
          <w:delText>Th</w:delText>
        </w:r>
        <w:r w:rsidR="00761847" w:rsidRPr="004A5580" w:rsidDel="009400C5">
          <w:rPr>
            <w:rFonts w:ascii="Times New Roman" w:hAnsi="Times New Roman" w:cs="Times New Roman"/>
            <w:sz w:val="24"/>
            <w:szCs w:val="24"/>
          </w:rPr>
          <w:delText xml:space="preserve">e </w:delText>
        </w:r>
        <w:r w:rsidRPr="004A5580" w:rsidDel="009400C5">
          <w:rPr>
            <w:rFonts w:ascii="Times New Roman" w:hAnsi="Times New Roman" w:cs="Times New Roman"/>
            <w:sz w:val="24"/>
            <w:szCs w:val="24"/>
          </w:rPr>
          <w:delText>test is a one-sided test (not 2-sided)</w:delText>
        </w:r>
        <w:r w:rsidR="00514FBF" w:rsidRPr="004A5580" w:rsidDel="009400C5">
          <w:rPr>
            <w:rFonts w:ascii="Times New Roman" w:hAnsi="Times New Roman" w:cs="Times New Roman"/>
            <w:sz w:val="24"/>
            <w:szCs w:val="24"/>
          </w:rPr>
          <w:delText>.</w:delText>
        </w:r>
      </w:del>
    </w:p>
    <w:p w14:paraId="71993F33" w14:textId="5839CC9C" w:rsidR="00AB343E" w:rsidRPr="004A5580" w:rsidDel="009400C5" w:rsidRDefault="00761847" w:rsidP="00E50BA2">
      <w:pPr>
        <w:pStyle w:val="ListParagraph"/>
        <w:numPr>
          <w:ilvl w:val="0"/>
          <w:numId w:val="6"/>
        </w:numPr>
        <w:rPr>
          <w:del w:id="333" w:author="Saheed Shofu" w:date="2021-03-29T22:27:00Z"/>
          <w:rFonts w:ascii="Times New Roman" w:hAnsi="Times New Roman" w:cs="Times New Roman"/>
          <w:sz w:val="24"/>
          <w:szCs w:val="24"/>
        </w:rPr>
      </w:pPr>
      <w:del w:id="334" w:author="Saheed Shofu" w:date="2021-03-29T22:27:00Z">
        <w:r w:rsidRPr="004A5580" w:rsidDel="009400C5">
          <w:rPr>
            <w:rFonts w:ascii="Times New Roman" w:hAnsi="Times New Roman" w:cs="Times New Roman"/>
            <w:sz w:val="24"/>
            <w:szCs w:val="24"/>
          </w:rPr>
          <w:delText xml:space="preserve">Not taking </w:delText>
        </w:r>
        <w:r w:rsidR="00AB343E" w:rsidRPr="004A5580" w:rsidDel="009400C5">
          <w:rPr>
            <w:rFonts w:ascii="Times New Roman" w:hAnsi="Times New Roman" w:cs="Times New Roman"/>
            <w:sz w:val="24"/>
            <w:szCs w:val="24"/>
          </w:rPr>
          <w:delText>½ of the Sig value from SPSS for a 1-sided test</w:delText>
        </w:r>
        <w:r w:rsidR="00514FBF" w:rsidRPr="004A5580" w:rsidDel="009400C5">
          <w:rPr>
            <w:rFonts w:ascii="Times New Roman" w:hAnsi="Times New Roman" w:cs="Times New Roman"/>
            <w:sz w:val="24"/>
            <w:szCs w:val="24"/>
          </w:rPr>
          <w:delText>.</w:delText>
        </w:r>
      </w:del>
    </w:p>
    <w:p w14:paraId="1F1A73E0" w14:textId="009186D9" w:rsidR="00AB343E" w:rsidRPr="004A5580" w:rsidDel="009400C5" w:rsidRDefault="00AB343E" w:rsidP="00E50BA2">
      <w:pPr>
        <w:pStyle w:val="ListParagraph"/>
        <w:numPr>
          <w:ilvl w:val="0"/>
          <w:numId w:val="6"/>
        </w:numPr>
        <w:rPr>
          <w:del w:id="335" w:author="Saheed Shofu" w:date="2021-03-29T22:27:00Z"/>
          <w:rFonts w:ascii="Times New Roman" w:hAnsi="Times New Roman" w:cs="Times New Roman"/>
          <w:sz w:val="24"/>
          <w:szCs w:val="24"/>
        </w:rPr>
      </w:pPr>
      <w:del w:id="336" w:author="Saheed Shofu" w:date="2021-03-29T22:27:00Z">
        <w:r w:rsidRPr="004A5580" w:rsidDel="009400C5">
          <w:rPr>
            <w:rFonts w:ascii="Times New Roman" w:hAnsi="Times New Roman" w:cs="Times New Roman"/>
            <w:sz w:val="24"/>
            <w:szCs w:val="24"/>
          </w:rPr>
          <w:delText>You failed to state the problem and/or define the variables.</w:delText>
        </w:r>
      </w:del>
    </w:p>
    <w:p w14:paraId="54DC2507" w14:textId="750AC5CE" w:rsidR="00AB343E" w:rsidRPr="004A5580" w:rsidDel="009400C5" w:rsidRDefault="00AB343E" w:rsidP="00E50BA2">
      <w:pPr>
        <w:pStyle w:val="ListParagraph"/>
        <w:numPr>
          <w:ilvl w:val="0"/>
          <w:numId w:val="6"/>
        </w:numPr>
        <w:rPr>
          <w:del w:id="337" w:author="Saheed Shofu" w:date="2021-03-29T22:27:00Z"/>
          <w:rFonts w:ascii="Times New Roman" w:hAnsi="Times New Roman" w:cs="Times New Roman"/>
          <w:sz w:val="24"/>
          <w:szCs w:val="24"/>
        </w:rPr>
      </w:pPr>
      <w:del w:id="338" w:author="Saheed Shofu" w:date="2021-03-29T22:27:00Z">
        <w:r w:rsidRPr="004A5580" w:rsidDel="009400C5">
          <w:rPr>
            <w:rFonts w:ascii="Times New Roman" w:hAnsi="Times New Roman" w:cs="Times New Roman"/>
            <w:sz w:val="24"/>
            <w:szCs w:val="24"/>
          </w:rPr>
          <w:delText>A printout of your DATA</w:delText>
        </w:r>
        <w:r w:rsidR="002053D1" w:rsidRPr="004A5580" w:rsidDel="009400C5">
          <w:rPr>
            <w:rFonts w:ascii="Times New Roman" w:hAnsi="Times New Roman" w:cs="Times New Roman"/>
            <w:sz w:val="24"/>
            <w:szCs w:val="24"/>
          </w:rPr>
          <w:delText xml:space="preserve"> SET</w:delText>
        </w:r>
        <w:r w:rsidRPr="004A5580" w:rsidDel="009400C5">
          <w:rPr>
            <w:rFonts w:ascii="Times New Roman" w:hAnsi="Times New Roman" w:cs="Times New Roman"/>
            <w:sz w:val="24"/>
            <w:szCs w:val="24"/>
          </w:rPr>
          <w:delText xml:space="preserve"> IS MISSING! It had to be included!</w:delText>
        </w:r>
      </w:del>
    </w:p>
    <w:p w14:paraId="1C85506B" w14:textId="0A8623B8" w:rsidR="00AB343E" w:rsidRPr="004A5580" w:rsidDel="009400C5" w:rsidRDefault="00AB343E" w:rsidP="00E50BA2">
      <w:pPr>
        <w:pStyle w:val="ListParagraph"/>
        <w:numPr>
          <w:ilvl w:val="0"/>
          <w:numId w:val="6"/>
        </w:numPr>
        <w:rPr>
          <w:del w:id="339" w:author="Saheed Shofu" w:date="2021-03-29T22:27:00Z"/>
          <w:rFonts w:ascii="Times New Roman" w:hAnsi="Times New Roman" w:cs="Times New Roman"/>
          <w:sz w:val="24"/>
          <w:szCs w:val="24"/>
        </w:rPr>
      </w:pPr>
      <w:del w:id="340" w:author="Saheed Shofu" w:date="2021-03-29T22:27:00Z">
        <w:r w:rsidRPr="004A5580" w:rsidDel="009400C5">
          <w:rPr>
            <w:rFonts w:ascii="Times New Roman" w:hAnsi="Times New Roman" w:cs="Times New Roman"/>
            <w:sz w:val="24"/>
            <w:szCs w:val="24"/>
          </w:rPr>
          <w:delText>Missing LEVENE TEST of homogeneity</w:delText>
        </w:r>
        <w:r w:rsidR="00514FBF" w:rsidRPr="004A5580" w:rsidDel="009400C5">
          <w:rPr>
            <w:rFonts w:ascii="Times New Roman" w:hAnsi="Times New Roman" w:cs="Times New Roman"/>
            <w:sz w:val="24"/>
            <w:szCs w:val="24"/>
          </w:rPr>
          <w:delText>.</w:delText>
        </w:r>
      </w:del>
    </w:p>
    <w:p w14:paraId="416AC84D" w14:textId="6E31DA16" w:rsidR="00AB343E" w:rsidRPr="004A5580" w:rsidDel="009400C5" w:rsidRDefault="00AB343E" w:rsidP="00B55AD9">
      <w:pPr>
        <w:pStyle w:val="ListParagraph"/>
        <w:numPr>
          <w:ilvl w:val="0"/>
          <w:numId w:val="6"/>
        </w:numPr>
        <w:rPr>
          <w:del w:id="341" w:author="Saheed Shofu" w:date="2021-03-29T22:27:00Z"/>
          <w:rFonts w:ascii="Times New Roman" w:hAnsi="Times New Roman" w:cs="Times New Roman"/>
          <w:sz w:val="24"/>
          <w:szCs w:val="24"/>
        </w:rPr>
      </w:pPr>
      <w:del w:id="342" w:author="Saheed Shofu" w:date="2021-03-29T22:27:00Z">
        <w:r w:rsidRPr="004A5580" w:rsidDel="009400C5">
          <w:rPr>
            <w:rFonts w:ascii="Times New Roman" w:hAnsi="Times New Roman" w:cs="Times New Roman"/>
            <w:sz w:val="24"/>
            <w:szCs w:val="24"/>
          </w:rPr>
          <w:delText xml:space="preserve">Forget to </w:delText>
        </w:r>
        <w:r w:rsidR="00AB2482" w:rsidRPr="004A5580" w:rsidDel="009400C5">
          <w:rPr>
            <w:rFonts w:ascii="Times New Roman" w:hAnsi="Times New Roman" w:cs="Times New Roman"/>
            <w:sz w:val="24"/>
            <w:szCs w:val="24"/>
          </w:rPr>
          <w:delText xml:space="preserve">discuss or </w:delText>
        </w:r>
        <w:r w:rsidRPr="004A5580" w:rsidDel="009400C5">
          <w:rPr>
            <w:rFonts w:ascii="Times New Roman" w:hAnsi="Times New Roman" w:cs="Times New Roman"/>
            <w:sz w:val="24"/>
            <w:szCs w:val="24"/>
          </w:rPr>
          <w:delText>check for normality</w:delText>
        </w:r>
        <w:r w:rsidR="00514FBF" w:rsidRPr="004A5580" w:rsidDel="009400C5">
          <w:rPr>
            <w:rFonts w:ascii="Times New Roman" w:hAnsi="Times New Roman" w:cs="Times New Roman"/>
            <w:sz w:val="24"/>
            <w:szCs w:val="24"/>
          </w:rPr>
          <w:delText>.</w:delText>
        </w:r>
        <w:r w:rsidRPr="004A5580" w:rsidDel="009400C5">
          <w:rPr>
            <w:rFonts w:ascii="Times New Roman" w:hAnsi="Times New Roman" w:cs="Times New Roman"/>
            <w:sz w:val="24"/>
            <w:szCs w:val="24"/>
          </w:rPr>
          <w:delText xml:space="preserve"> </w:delText>
        </w:r>
      </w:del>
    </w:p>
    <w:p w14:paraId="29011D4A" w14:textId="77777777" w:rsidR="00FE27DC" w:rsidRPr="004A5580" w:rsidRDefault="00FE27DC" w:rsidP="00FE27DC">
      <w:pPr>
        <w:rPr>
          <w:rFonts w:ascii="Times New Roman" w:hAnsi="Times New Roman" w:cs="Times New Roman"/>
          <w:sz w:val="24"/>
          <w:szCs w:val="24"/>
        </w:rPr>
      </w:pPr>
    </w:p>
    <w:p w14:paraId="5DDB34F3" w14:textId="51C8E1DF" w:rsidR="00FE27DC" w:rsidRPr="004A5580" w:rsidRDefault="00FE27DC" w:rsidP="00FE27DC">
      <w:pPr>
        <w:rPr>
          <w:rFonts w:ascii="Times New Roman" w:hAnsi="Times New Roman" w:cs="Times New Roman"/>
          <w:sz w:val="24"/>
          <w:szCs w:val="24"/>
        </w:rPr>
      </w:pPr>
    </w:p>
    <w:sectPr w:rsidR="00FE27DC" w:rsidRPr="004A5580" w:rsidSect="0035185B">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1C51E4" w14:textId="77777777" w:rsidR="00FE72DF" w:rsidRDefault="00FE72DF" w:rsidP="00D51875">
      <w:pPr>
        <w:spacing w:after="0" w:line="240" w:lineRule="auto"/>
      </w:pPr>
      <w:r>
        <w:separator/>
      </w:r>
    </w:p>
  </w:endnote>
  <w:endnote w:type="continuationSeparator" w:id="0">
    <w:p w14:paraId="1F42FA24" w14:textId="77777777" w:rsidR="00FE72DF" w:rsidRDefault="00FE72DF" w:rsidP="00D51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43621505"/>
      <w:docPartObj>
        <w:docPartGallery w:val="Page Numbers (Bottom of Page)"/>
        <w:docPartUnique/>
      </w:docPartObj>
    </w:sdtPr>
    <w:sdtEndPr>
      <w:rPr>
        <w:noProof/>
      </w:rPr>
    </w:sdtEndPr>
    <w:sdtContent>
      <w:p w14:paraId="3AABBA07" w14:textId="7D67DBDD" w:rsidR="00D51875" w:rsidRDefault="009260A1">
        <w:pPr>
          <w:pStyle w:val="Footer"/>
          <w:jc w:val="center"/>
        </w:pPr>
        <w:del w:id="343" w:author="Saheed Shofu" w:date="2021-03-29T22:26:00Z">
          <w:r w:rsidDel="00A67BF6">
            <w:fldChar w:fldCharType="begin"/>
          </w:r>
          <w:r w:rsidR="00D51875" w:rsidDel="00A67BF6">
            <w:delInstrText xml:space="preserve"> PAGE   \* MERGEFORMAT </w:delInstrText>
          </w:r>
          <w:r w:rsidDel="00A67BF6">
            <w:fldChar w:fldCharType="separate"/>
          </w:r>
          <w:r w:rsidR="00014152" w:rsidDel="00A67BF6">
            <w:rPr>
              <w:noProof/>
            </w:rPr>
            <w:delText>3</w:delText>
          </w:r>
          <w:r w:rsidDel="00A67BF6">
            <w:rPr>
              <w:noProof/>
            </w:rPr>
            <w:fldChar w:fldCharType="end"/>
          </w:r>
        </w:del>
      </w:p>
    </w:sdtContent>
  </w:sdt>
  <w:p w14:paraId="690C7C47" w14:textId="77777777" w:rsidR="00D51875" w:rsidRDefault="00D51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05EDB0" w14:textId="77777777" w:rsidR="00FE72DF" w:rsidRDefault="00FE72DF" w:rsidP="00D51875">
      <w:pPr>
        <w:spacing w:after="0" w:line="240" w:lineRule="auto"/>
      </w:pPr>
      <w:r>
        <w:separator/>
      </w:r>
    </w:p>
  </w:footnote>
  <w:footnote w:type="continuationSeparator" w:id="0">
    <w:p w14:paraId="41733F2F" w14:textId="77777777" w:rsidR="00FE72DF" w:rsidRDefault="00FE72DF" w:rsidP="00D518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7552B"/>
    <w:multiLevelType w:val="hybridMultilevel"/>
    <w:tmpl w:val="AEB83402"/>
    <w:lvl w:ilvl="0" w:tplc="9BFA5884">
      <w:start w:val="1"/>
      <w:numFmt w:val="decimal"/>
      <w:lvlText w:val="%1."/>
      <w:lvlJc w:val="left"/>
      <w:pPr>
        <w:ind w:left="72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C833C4B"/>
    <w:multiLevelType w:val="hybridMultilevel"/>
    <w:tmpl w:val="CBD2B56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1D1022E2"/>
    <w:multiLevelType w:val="hybridMultilevel"/>
    <w:tmpl w:val="45F670C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2884C31"/>
    <w:multiLevelType w:val="hybridMultilevel"/>
    <w:tmpl w:val="DAEC42A6"/>
    <w:lvl w:ilvl="0" w:tplc="2ABE409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15:restartNumberingAfterBreak="0">
    <w:nsid w:val="383224C2"/>
    <w:multiLevelType w:val="hybridMultilevel"/>
    <w:tmpl w:val="8884C06A"/>
    <w:lvl w:ilvl="0" w:tplc="D3981B08">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3DB633F"/>
    <w:multiLevelType w:val="hybridMultilevel"/>
    <w:tmpl w:val="3AEA6C06"/>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 w15:restartNumberingAfterBreak="0">
    <w:nsid w:val="46AA19A0"/>
    <w:multiLevelType w:val="hybridMultilevel"/>
    <w:tmpl w:val="BA8AD0F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B803244"/>
    <w:multiLevelType w:val="hybridMultilevel"/>
    <w:tmpl w:val="45961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E40803"/>
    <w:multiLevelType w:val="hybridMultilevel"/>
    <w:tmpl w:val="F642F5C0"/>
    <w:lvl w:ilvl="0" w:tplc="8800D772">
      <w:start w:val="4"/>
      <w:numFmt w:val="lowerLetter"/>
      <w:lvlText w:val="%1)"/>
      <w:lvlJc w:val="left"/>
      <w:pPr>
        <w:ind w:left="720" w:hanging="360"/>
      </w:pPr>
      <w:rPr>
        <w:rFonts w:hint="default"/>
        <w:b w:val="0"/>
        <w:color w:val="000000" w:themeColor="text1"/>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633A6285"/>
    <w:multiLevelType w:val="hybridMultilevel"/>
    <w:tmpl w:val="DBBC45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B732B7"/>
    <w:multiLevelType w:val="hybridMultilevel"/>
    <w:tmpl w:val="C9ECE3D2"/>
    <w:lvl w:ilvl="0" w:tplc="10090017">
      <w:start w:val="1"/>
      <w:numFmt w:val="lowerLetter"/>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6FC4756C"/>
    <w:multiLevelType w:val="hybridMultilevel"/>
    <w:tmpl w:val="12F0F32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0757932"/>
    <w:multiLevelType w:val="hybridMultilevel"/>
    <w:tmpl w:val="A676650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77E31136"/>
    <w:multiLevelType w:val="hybridMultilevel"/>
    <w:tmpl w:val="916E8B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5"/>
  </w:num>
  <w:num w:numId="4">
    <w:abstractNumId w:val="9"/>
  </w:num>
  <w:num w:numId="5">
    <w:abstractNumId w:val="13"/>
  </w:num>
  <w:num w:numId="6">
    <w:abstractNumId w:val="7"/>
  </w:num>
  <w:num w:numId="7">
    <w:abstractNumId w:val="4"/>
  </w:num>
  <w:num w:numId="8">
    <w:abstractNumId w:val="10"/>
  </w:num>
  <w:num w:numId="9">
    <w:abstractNumId w:val="3"/>
  </w:num>
  <w:num w:numId="10">
    <w:abstractNumId w:val="2"/>
  </w:num>
  <w:num w:numId="11">
    <w:abstractNumId w:val="12"/>
  </w:num>
  <w:num w:numId="12">
    <w:abstractNumId w:val="6"/>
  </w:num>
  <w:num w:numId="13">
    <w:abstractNumId w:val="8"/>
  </w:num>
  <w:num w:numId="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aheed Shofu">
    <w15:presenceInfo w15:providerId="None" w15:userId="Saheed Shof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009"/>
    <w:rsid w:val="00005D0E"/>
    <w:rsid w:val="000125AF"/>
    <w:rsid w:val="00014152"/>
    <w:rsid w:val="000303A8"/>
    <w:rsid w:val="00030F3B"/>
    <w:rsid w:val="00041ADD"/>
    <w:rsid w:val="00042233"/>
    <w:rsid w:val="00044516"/>
    <w:rsid w:val="00046788"/>
    <w:rsid w:val="00063EC6"/>
    <w:rsid w:val="00065AB5"/>
    <w:rsid w:val="000722AD"/>
    <w:rsid w:val="00074606"/>
    <w:rsid w:val="000843F5"/>
    <w:rsid w:val="00085FD5"/>
    <w:rsid w:val="00094017"/>
    <w:rsid w:val="00097152"/>
    <w:rsid w:val="000C1840"/>
    <w:rsid w:val="000C403B"/>
    <w:rsid w:val="000D7102"/>
    <w:rsid w:val="000E3269"/>
    <w:rsid w:val="00113AEF"/>
    <w:rsid w:val="00114C6E"/>
    <w:rsid w:val="00114D56"/>
    <w:rsid w:val="00123C14"/>
    <w:rsid w:val="001455DC"/>
    <w:rsid w:val="00156F0A"/>
    <w:rsid w:val="00161190"/>
    <w:rsid w:val="0017094F"/>
    <w:rsid w:val="001717E8"/>
    <w:rsid w:val="00173475"/>
    <w:rsid w:val="001953D8"/>
    <w:rsid w:val="001C7A20"/>
    <w:rsid w:val="001E58A1"/>
    <w:rsid w:val="0020342F"/>
    <w:rsid w:val="002053D1"/>
    <w:rsid w:val="00205561"/>
    <w:rsid w:val="002252A6"/>
    <w:rsid w:val="002312D9"/>
    <w:rsid w:val="00236858"/>
    <w:rsid w:val="0024495D"/>
    <w:rsid w:val="00244F45"/>
    <w:rsid w:val="002523EE"/>
    <w:rsid w:val="00264AEF"/>
    <w:rsid w:val="002658C3"/>
    <w:rsid w:val="002767F1"/>
    <w:rsid w:val="00280F8C"/>
    <w:rsid w:val="00283E1E"/>
    <w:rsid w:val="00290C04"/>
    <w:rsid w:val="002A07E6"/>
    <w:rsid w:val="002A39E3"/>
    <w:rsid w:val="002B2AC7"/>
    <w:rsid w:val="002B68D2"/>
    <w:rsid w:val="002B7D5E"/>
    <w:rsid w:val="002B7ECE"/>
    <w:rsid w:val="002C1500"/>
    <w:rsid w:val="002C58FF"/>
    <w:rsid w:val="002C5DBE"/>
    <w:rsid w:val="002C6EE9"/>
    <w:rsid w:val="002D06D1"/>
    <w:rsid w:val="002D3C44"/>
    <w:rsid w:val="002E58FA"/>
    <w:rsid w:val="002F5EB2"/>
    <w:rsid w:val="00305009"/>
    <w:rsid w:val="00314FB2"/>
    <w:rsid w:val="003213A7"/>
    <w:rsid w:val="0032401F"/>
    <w:rsid w:val="00325AEC"/>
    <w:rsid w:val="00333474"/>
    <w:rsid w:val="0033439D"/>
    <w:rsid w:val="0035125C"/>
    <w:rsid w:val="0035185B"/>
    <w:rsid w:val="0035529B"/>
    <w:rsid w:val="00363698"/>
    <w:rsid w:val="00384BB6"/>
    <w:rsid w:val="00386623"/>
    <w:rsid w:val="003A0C66"/>
    <w:rsid w:val="003A34D7"/>
    <w:rsid w:val="003A6538"/>
    <w:rsid w:val="003B1AE4"/>
    <w:rsid w:val="003C1C65"/>
    <w:rsid w:val="003D1211"/>
    <w:rsid w:val="003D3D14"/>
    <w:rsid w:val="003D3ED5"/>
    <w:rsid w:val="003D5768"/>
    <w:rsid w:val="003D6CEB"/>
    <w:rsid w:val="003D7D41"/>
    <w:rsid w:val="003E396F"/>
    <w:rsid w:val="003E40AC"/>
    <w:rsid w:val="003E58E6"/>
    <w:rsid w:val="003E624F"/>
    <w:rsid w:val="00406ED9"/>
    <w:rsid w:val="00412055"/>
    <w:rsid w:val="00421843"/>
    <w:rsid w:val="00422CD9"/>
    <w:rsid w:val="00430816"/>
    <w:rsid w:val="00455E61"/>
    <w:rsid w:val="00456760"/>
    <w:rsid w:val="00470931"/>
    <w:rsid w:val="00470CEE"/>
    <w:rsid w:val="0047355C"/>
    <w:rsid w:val="00484A67"/>
    <w:rsid w:val="004864F6"/>
    <w:rsid w:val="004905FF"/>
    <w:rsid w:val="004953F1"/>
    <w:rsid w:val="004957D5"/>
    <w:rsid w:val="004A2DD8"/>
    <w:rsid w:val="004A4B47"/>
    <w:rsid w:val="004A5580"/>
    <w:rsid w:val="004B0E3A"/>
    <w:rsid w:val="004C1EAF"/>
    <w:rsid w:val="004C53A4"/>
    <w:rsid w:val="004C5C56"/>
    <w:rsid w:val="004C6D8C"/>
    <w:rsid w:val="004D31F1"/>
    <w:rsid w:val="004D604D"/>
    <w:rsid w:val="004D7373"/>
    <w:rsid w:val="004E0AD2"/>
    <w:rsid w:val="004E6EEA"/>
    <w:rsid w:val="004F12D9"/>
    <w:rsid w:val="004F19CB"/>
    <w:rsid w:val="004F5EAC"/>
    <w:rsid w:val="005106C7"/>
    <w:rsid w:val="00514FBF"/>
    <w:rsid w:val="005156E5"/>
    <w:rsid w:val="005272C6"/>
    <w:rsid w:val="0053190D"/>
    <w:rsid w:val="005332D4"/>
    <w:rsid w:val="005334BB"/>
    <w:rsid w:val="00543ABA"/>
    <w:rsid w:val="005523A2"/>
    <w:rsid w:val="005663DB"/>
    <w:rsid w:val="00583F03"/>
    <w:rsid w:val="0058491E"/>
    <w:rsid w:val="00591D87"/>
    <w:rsid w:val="00593C5F"/>
    <w:rsid w:val="005A03AA"/>
    <w:rsid w:val="005A1385"/>
    <w:rsid w:val="005A1801"/>
    <w:rsid w:val="005A5A87"/>
    <w:rsid w:val="005A5E4E"/>
    <w:rsid w:val="005A796B"/>
    <w:rsid w:val="005B6C0E"/>
    <w:rsid w:val="005E0D58"/>
    <w:rsid w:val="005E125E"/>
    <w:rsid w:val="005E50FA"/>
    <w:rsid w:val="005E5B68"/>
    <w:rsid w:val="005E7B39"/>
    <w:rsid w:val="005F079C"/>
    <w:rsid w:val="005F1FE7"/>
    <w:rsid w:val="00602DEC"/>
    <w:rsid w:val="00605C70"/>
    <w:rsid w:val="00624B22"/>
    <w:rsid w:val="00637ED6"/>
    <w:rsid w:val="00640A01"/>
    <w:rsid w:val="0064111A"/>
    <w:rsid w:val="00643B2D"/>
    <w:rsid w:val="006605BD"/>
    <w:rsid w:val="0066308F"/>
    <w:rsid w:val="00666DA0"/>
    <w:rsid w:val="00681070"/>
    <w:rsid w:val="00684751"/>
    <w:rsid w:val="00694B4B"/>
    <w:rsid w:val="0069523B"/>
    <w:rsid w:val="006A127F"/>
    <w:rsid w:val="006A2113"/>
    <w:rsid w:val="006A35FD"/>
    <w:rsid w:val="006B26E5"/>
    <w:rsid w:val="006B362A"/>
    <w:rsid w:val="006B7820"/>
    <w:rsid w:val="006E61B2"/>
    <w:rsid w:val="006F7F67"/>
    <w:rsid w:val="00712A0E"/>
    <w:rsid w:val="00712BC4"/>
    <w:rsid w:val="00730851"/>
    <w:rsid w:val="00732D17"/>
    <w:rsid w:val="00737CDF"/>
    <w:rsid w:val="00752565"/>
    <w:rsid w:val="00754EDF"/>
    <w:rsid w:val="0075793E"/>
    <w:rsid w:val="007613D1"/>
    <w:rsid w:val="00761847"/>
    <w:rsid w:val="007802F0"/>
    <w:rsid w:val="00781679"/>
    <w:rsid w:val="00786989"/>
    <w:rsid w:val="007869C3"/>
    <w:rsid w:val="0079447E"/>
    <w:rsid w:val="007961EE"/>
    <w:rsid w:val="007A3CA5"/>
    <w:rsid w:val="007A630B"/>
    <w:rsid w:val="007B3755"/>
    <w:rsid w:val="007B5022"/>
    <w:rsid w:val="007B56DD"/>
    <w:rsid w:val="007C0766"/>
    <w:rsid w:val="007D4DB7"/>
    <w:rsid w:val="007E2A37"/>
    <w:rsid w:val="007E5E0E"/>
    <w:rsid w:val="007F33D0"/>
    <w:rsid w:val="007F749B"/>
    <w:rsid w:val="00804570"/>
    <w:rsid w:val="00804A28"/>
    <w:rsid w:val="00817D86"/>
    <w:rsid w:val="00835316"/>
    <w:rsid w:val="00841EA2"/>
    <w:rsid w:val="00844037"/>
    <w:rsid w:val="00850CCD"/>
    <w:rsid w:val="0085760C"/>
    <w:rsid w:val="008612E3"/>
    <w:rsid w:val="00866279"/>
    <w:rsid w:val="0086669C"/>
    <w:rsid w:val="00873520"/>
    <w:rsid w:val="00880507"/>
    <w:rsid w:val="00895559"/>
    <w:rsid w:val="008A45E2"/>
    <w:rsid w:val="008A5A76"/>
    <w:rsid w:val="008A6A8E"/>
    <w:rsid w:val="008B6349"/>
    <w:rsid w:val="008D6744"/>
    <w:rsid w:val="008E32B2"/>
    <w:rsid w:val="008E5D00"/>
    <w:rsid w:val="008E72F5"/>
    <w:rsid w:val="008F519C"/>
    <w:rsid w:val="008F5D2F"/>
    <w:rsid w:val="00907876"/>
    <w:rsid w:val="0092176B"/>
    <w:rsid w:val="009260A1"/>
    <w:rsid w:val="0092611F"/>
    <w:rsid w:val="009400C5"/>
    <w:rsid w:val="009410B0"/>
    <w:rsid w:val="00946528"/>
    <w:rsid w:val="00953CFA"/>
    <w:rsid w:val="00961554"/>
    <w:rsid w:val="00975139"/>
    <w:rsid w:val="00984C32"/>
    <w:rsid w:val="00993BCB"/>
    <w:rsid w:val="00994D8A"/>
    <w:rsid w:val="009A420B"/>
    <w:rsid w:val="009A7D77"/>
    <w:rsid w:val="009B1206"/>
    <w:rsid w:val="009B4051"/>
    <w:rsid w:val="009B70D9"/>
    <w:rsid w:val="009C0096"/>
    <w:rsid w:val="009C0772"/>
    <w:rsid w:val="009C19C7"/>
    <w:rsid w:val="009E1A81"/>
    <w:rsid w:val="009E75F6"/>
    <w:rsid w:val="00A055E7"/>
    <w:rsid w:val="00A1089C"/>
    <w:rsid w:val="00A12AB8"/>
    <w:rsid w:val="00A15FF9"/>
    <w:rsid w:val="00A20D15"/>
    <w:rsid w:val="00A3507F"/>
    <w:rsid w:val="00A416FE"/>
    <w:rsid w:val="00A4603A"/>
    <w:rsid w:val="00A53578"/>
    <w:rsid w:val="00A5691B"/>
    <w:rsid w:val="00A60890"/>
    <w:rsid w:val="00A65495"/>
    <w:rsid w:val="00A66DCE"/>
    <w:rsid w:val="00A67BF6"/>
    <w:rsid w:val="00A70444"/>
    <w:rsid w:val="00A70866"/>
    <w:rsid w:val="00A76D06"/>
    <w:rsid w:val="00A81996"/>
    <w:rsid w:val="00A94E6D"/>
    <w:rsid w:val="00AA625A"/>
    <w:rsid w:val="00AB2482"/>
    <w:rsid w:val="00AB343E"/>
    <w:rsid w:val="00AC1CC1"/>
    <w:rsid w:val="00AD4375"/>
    <w:rsid w:val="00AD4B32"/>
    <w:rsid w:val="00AE1AD1"/>
    <w:rsid w:val="00AE1D65"/>
    <w:rsid w:val="00B00085"/>
    <w:rsid w:val="00B04DC1"/>
    <w:rsid w:val="00B073CD"/>
    <w:rsid w:val="00B170EA"/>
    <w:rsid w:val="00B36955"/>
    <w:rsid w:val="00B4758D"/>
    <w:rsid w:val="00B54055"/>
    <w:rsid w:val="00B54C9D"/>
    <w:rsid w:val="00B56EC1"/>
    <w:rsid w:val="00B65B5C"/>
    <w:rsid w:val="00B80594"/>
    <w:rsid w:val="00B80632"/>
    <w:rsid w:val="00B87C3E"/>
    <w:rsid w:val="00B90FF9"/>
    <w:rsid w:val="00BA2CA3"/>
    <w:rsid w:val="00BA5E4E"/>
    <w:rsid w:val="00BB433F"/>
    <w:rsid w:val="00BB56DF"/>
    <w:rsid w:val="00BB5C18"/>
    <w:rsid w:val="00BC31CE"/>
    <w:rsid w:val="00BC3697"/>
    <w:rsid w:val="00BC4D20"/>
    <w:rsid w:val="00BC4ED8"/>
    <w:rsid w:val="00BD115D"/>
    <w:rsid w:val="00BD1B77"/>
    <w:rsid w:val="00BD1C28"/>
    <w:rsid w:val="00BE02F1"/>
    <w:rsid w:val="00BE4C38"/>
    <w:rsid w:val="00C00783"/>
    <w:rsid w:val="00C15D4E"/>
    <w:rsid w:val="00C211A0"/>
    <w:rsid w:val="00C21260"/>
    <w:rsid w:val="00C24146"/>
    <w:rsid w:val="00C26A23"/>
    <w:rsid w:val="00C4377D"/>
    <w:rsid w:val="00C47638"/>
    <w:rsid w:val="00C54598"/>
    <w:rsid w:val="00C56FF8"/>
    <w:rsid w:val="00C7107C"/>
    <w:rsid w:val="00C73302"/>
    <w:rsid w:val="00C834C7"/>
    <w:rsid w:val="00C90A39"/>
    <w:rsid w:val="00C93E67"/>
    <w:rsid w:val="00CB0FB4"/>
    <w:rsid w:val="00CB44A6"/>
    <w:rsid w:val="00CB7B96"/>
    <w:rsid w:val="00CB7FF1"/>
    <w:rsid w:val="00CC7E35"/>
    <w:rsid w:val="00CD3B6B"/>
    <w:rsid w:val="00CE22FD"/>
    <w:rsid w:val="00CE54FB"/>
    <w:rsid w:val="00CF09B6"/>
    <w:rsid w:val="00CF1080"/>
    <w:rsid w:val="00CF45A9"/>
    <w:rsid w:val="00CF49DA"/>
    <w:rsid w:val="00CF6215"/>
    <w:rsid w:val="00D0160E"/>
    <w:rsid w:val="00D02855"/>
    <w:rsid w:val="00D21820"/>
    <w:rsid w:val="00D246E4"/>
    <w:rsid w:val="00D32FA3"/>
    <w:rsid w:val="00D34BDD"/>
    <w:rsid w:val="00D42946"/>
    <w:rsid w:val="00D51875"/>
    <w:rsid w:val="00D63357"/>
    <w:rsid w:val="00D649D1"/>
    <w:rsid w:val="00D716C4"/>
    <w:rsid w:val="00D74637"/>
    <w:rsid w:val="00D754EA"/>
    <w:rsid w:val="00DA0BA6"/>
    <w:rsid w:val="00DB353F"/>
    <w:rsid w:val="00DB51F9"/>
    <w:rsid w:val="00DC25A1"/>
    <w:rsid w:val="00DE4176"/>
    <w:rsid w:val="00DE4682"/>
    <w:rsid w:val="00DE786C"/>
    <w:rsid w:val="00DF51BF"/>
    <w:rsid w:val="00E02187"/>
    <w:rsid w:val="00E03D7B"/>
    <w:rsid w:val="00E04E70"/>
    <w:rsid w:val="00E12657"/>
    <w:rsid w:val="00E15E4D"/>
    <w:rsid w:val="00E176B9"/>
    <w:rsid w:val="00E41450"/>
    <w:rsid w:val="00E50BA2"/>
    <w:rsid w:val="00E528C1"/>
    <w:rsid w:val="00E543EB"/>
    <w:rsid w:val="00E56D84"/>
    <w:rsid w:val="00E61148"/>
    <w:rsid w:val="00E652F0"/>
    <w:rsid w:val="00E6770B"/>
    <w:rsid w:val="00E67F25"/>
    <w:rsid w:val="00E74F11"/>
    <w:rsid w:val="00E93238"/>
    <w:rsid w:val="00EA237D"/>
    <w:rsid w:val="00EA3246"/>
    <w:rsid w:val="00EB5B35"/>
    <w:rsid w:val="00ED61E4"/>
    <w:rsid w:val="00EF6A25"/>
    <w:rsid w:val="00EF6CEC"/>
    <w:rsid w:val="00F04507"/>
    <w:rsid w:val="00F05AAF"/>
    <w:rsid w:val="00F07291"/>
    <w:rsid w:val="00F14C85"/>
    <w:rsid w:val="00F15F99"/>
    <w:rsid w:val="00F30966"/>
    <w:rsid w:val="00F517E5"/>
    <w:rsid w:val="00F52F54"/>
    <w:rsid w:val="00F5713D"/>
    <w:rsid w:val="00F609AB"/>
    <w:rsid w:val="00F6135F"/>
    <w:rsid w:val="00F61518"/>
    <w:rsid w:val="00F743B5"/>
    <w:rsid w:val="00F805F7"/>
    <w:rsid w:val="00F8588F"/>
    <w:rsid w:val="00F913A8"/>
    <w:rsid w:val="00F94DE0"/>
    <w:rsid w:val="00FB4898"/>
    <w:rsid w:val="00FC2885"/>
    <w:rsid w:val="00FC3EB6"/>
    <w:rsid w:val="00FC5F27"/>
    <w:rsid w:val="00FD3BCF"/>
    <w:rsid w:val="00FD62DC"/>
    <w:rsid w:val="00FD6A37"/>
    <w:rsid w:val="00FE27DC"/>
    <w:rsid w:val="00FE72DF"/>
    <w:rsid w:val="00FF1B5E"/>
    <w:rsid w:val="00FF3E20"/>
    <w:rsid w:val="00FF663E"/>
    <w:rsid w:val="00FF6FDC"/>
  </w:rsids>
  <m:mathPr>
    <m:mathFont m:val="Cambria Math"/>
    <m:brkBin m:val="before"/>
    <m:brkBinSub m:val="--"/>
    <m:smallFrac/>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DC3E5"/>
  <w15:docId w15:val="{1418CC97-4D71-4223-A2B1-3CF93EDD1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8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305009"/>
  </w:style>
  <w:style w:type="character" w:styleId="Hyperlink">
    <w:name w:val="Hyperlink"/>
    <w:basedOn w:val="DefaultParagraphFont"/>
    <w:uiPriority w:val="99"/>
    <w:semiHidden/>
    <w:unhideWhenUsed/>
    <w:rsid w:val="00305009"/>
    <w:rPr>
      <w:color w:val="0000FF"/>
      <w:u w:val="single"/>
    </w:rPr>
  </w:style>
  <w:style w:type="paragraph" w:styleId="BodyText">
    <w:name w:val="Body Text"/>
    <w:basedOn w:val="Normal"/>
    <w:link w:val="BodyTextChar"/>
    <w:rsid w:val="005A03AA"/>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5A03AA"/>
    <w:rPr>
      <w:rFonts w:ascii="Times New Roman" w:eastAsia="Times New Roman" w:hAnsi="Times New Roman" w:cs="Times New Roman"/>
      <w:sz w:val="24"/>
      <w:szCs w:val="24"/>
      <w:lang w:val="en-US"/>
    </w:rPr>
  </w:style>
  <w:style w:type="character" w:styleId="CommentReference">
    <w:name w:val="annotation reference"/>
    <w:rsid w:val="002B68D2"/>
    <w:rPr>
      <w:sz w:val="16"/>
      <w:szCs w:val="16"/>
    </w:rPr>
  </w:style>
  <w:style w:type="paragraph" w:styleId="BalloonText">
    <w:name w:val="Balloon Text"/>
    <w:basedOn w:val="Normal"/>
    <w:link w:val="BalloonTextChar"/>
    <w:uiPriority w:val="99"/>
    <w:semiHidden/>
    <w:unhideWhenUsed/>
    <w:rsid w:val="003E39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396F"/>
    <w:rPr>
      <w:rFonts w:ascii="Segoe UI" w:hAnsi="Segoe UI" w:cs="Segoe UI"/>
      <w:sz w:val="18"/>
      <w:szCs w:val="18"/>
    </w:rPr>
  </w:style>
  <w:style w:type="paragraph" w:styleId="CommentText">
    <w:name w:val="annotation text"/>
    <w:basedOn w:val="Normal"/>
    <w:link w:val="CommentTextChar"/>
    <w:uiPriority w:val="99"/>
    <w:semiHidden/>
    <w:unhideWhenUsed/>
    <w:rsid w:val="005E5B68"/>
    <w:pPr>
      <w:spacing w:line="240" w:lineRule="auto"/>
    </w:pPr>
    <w:rPr>
      <w:sz w:val="20"/>
      <w:szCs w:val="20"/>
    </w:rPr>
  </w:style>
  <w:style w:type="character" w:customStyle="1" w:styleId="CommentTextChar">
    <w:name w:val="Comment Text Char"/>
    <w:basedOn w:val="DefaultParagraphFont"/>
    <w:link w:val="CommentText"/>
    <w:uiPriority w:val="99"/>
    <w:semiHidden/>
    <w:rsid w:val="005E5B68"/>
    <w:rPr>
      <w:sz w:val="20"/>
      <w:szCs w:val="20"/>
    </w:rPr>
  </w:style>
  <w:style w:type="paragraph" w:styleId="CommentSubject">
    <w:name w:val="annotation subject"/>
    <w:basedOn w:val="CommentText"/>
    <w:next w:val="CommentText"/>
    <w:link w:val="CommentSubjectChar"/>
    <w:uiPriority w:val="99"/>
    <w:semiHidden/>
    <w:unhideWhenUsed/>
    <w:rsid w:val="005E5B68"/>
    <w:rPr>
      <w:b/>
      <w:bCs/>
    </w:rPr>
  </w:style>
  <w:style w:type="character" w:customStyle="1" w:styleId="CommentSubjectChar">
    <w:name w:val="Comment Subject Char"/>
    <w:basedOn w:val="CommentTextChar"/>
    <w:link w:val="CommentSubject"/>
    <w:uiPriority w:val="99"/>
    <w:semiHidden/>
    <w:rsid w:val="005E5B68"/>
    <w:rPr>
      <w:b/>
      <w:bCs/>
      <w:sz w:val="20"/>
      <w:szCs w:val="20"/>
    </w:rPr>
  </w:style>
  <w:style w:type="table" w:styleId="TableGrid">
    <w:name w:val="Table Grid"/>
    <w:basedOn w:val="TableNormal"/>
    <w:uiPriority w:val="39"/>
    <w:rsid w:val="00114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518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875"/>
  </w:style>
  <w:style w:type="paragraph" w:styleId="Footer">
    <w:name w:val="footer"/>
    <w:basedOn w:val="Normal"/>
    <w:link w:val="FooterChar"/>
    <w:uiPriority w:val="99"/>
    <w:unhideWhenUsed/>
    <w:rsid w:val="00D518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875"/>
  </w:style>
  <w:style w:type="paragraph" w:styleId="ListParagraph">
    <w:name w:val="List Paragraph"/>
    <w:basedOn w:val="Normal"/>
    <w:uiPriority w:val="34"/>
    <w:qFormat/>
    <w:rsid w:val="005F079C"/>
    <w:pPr>
      <w:ind w:left="720"/>
      <w:contextualSpacing/>
    </w:pPr>
  </w:style>
  <w:style w:type="character" w:styleId="Strong">
    <w:name w:val="Strong"/>
    <w:uiPriority w:val="22"/>
    <w:qFormat/>
    <w:rsid w:val="00AB343E"/>
    <w:rPr>
      <w:b/>
      <w:bCs/>
    </w:rPr>
  </w:style>
  <w:style w:type="character" w:customStyle="1" w:styleId="apple-converted-space">
    <w:name w:val="apple-converted-space"/>
    <w:rsid w:val="00AB343E"/>
  </w:style>
  <w:style w:type="character" w:styleId="Emphasis">
    <w:name w:val="Emphasis"/>
    <w:basedOn w:val="DefaultParagraphFont"/>
    <w:uiPriority w:val="20"/>
    <w:qFormat/>
    <w:rsid w:val="003A6538"/>
    <w:rPr>
      <w:i/>
      <w:iCs/>
    </w:rPr>
  </w:style>
  <w:style w:type="paragraph" w:styleId="Bibliography">
    <w:name w:val="Bibliography"/>
    <w:basedOn w:val="Normal"/>
    <w:next w:val="Normal"/>
    <w:uiPriority w:val="37"/>
    <w:unhideWhenUsed/>
    <w:rsid w:val="004C53A4"/>
    <w:pPr>
      <w:spacing w:after="0" w:line="240" w:lineRule="auto"/>
    </w:pPr>
    <w:rPr>
      <w:sz w:val="24"/>
      <w:szCs w:val="24"/>
    </w:rPr>
  </w:style>
  <w:style w:type="paragraph" w:customStyle="1" w:styleId="ForamtForDataDictionary">
    <w:name w:val="Foramt For Data Dictionary"/>
    <w:rsid w:val="004C53A4"/>
    <w:pPr>
      <w:keepLines/>
      <w:pBdr>
        <w:top w:val="single" w:sz="6" w:space="0" w:color="000000"/>
        <w:left w:val="single" w:sz="6" w:space="0" w:color="000000"/>
        <w:bottom w:val="single" w:sz="6" w:space="0" w:color="000000"/>
        <w:right w:val="single" w:sz="6" w:space="0" w:color="000000"/>
        <w:between w:val="single" w:sz="6" w:space="0" w:color="000000"/>
      </w:pBdr>
      <w:tabs>
        <w:tab w:val="bar" w:pos="1296"/>
        <w:tab w:val="left" w:pos="1584"/>
        <w:tab w:val="left" w:pos="4608"/>
      </w:tabs>
      <w:overflowPunct w:val="0"/>
      <w:autoSpaceDE w:val="0"/>
      <w:autoSpaceDN w:val="0"/>
      <w:adjustRightInd w:val="0"/>
      <w:spacing w:after="0" w:line="240" w:lineRule="exact"/>
      <w:ind w:left="4464" w:hanging="4464"/>
      <w:textAlignment w:val="baseline"/>
    </w:pPr>
    <w:rPr>
      <w:rFonts w:ascii="Helvetica" w:eastAsia="Times New Roman" w:hAnsi="Helvetica" w:cs="Times New Roman"/>
      <w:sz w:val="24"/>
      <w:szCs w:val="20"/>
      <w:lang w:val="en-US" w:eastAsia="en-CA"/>
    </w:rPr>
  </w:style>
  <w:style w:type="paragraph" w:customStyle="1" w:styleId="DL">
    <w:name w:val="DL"/>
    <w:rsid w:val="004C53A4"/>
    <w:pPr>
      <w:keepLines/>
      <w:pBdr>
        <w:top w:val="single" w:sz="6" w:space="0" w:color="000000"/>
        <w:left w:val="single" w:sz="6" w:space="0" w:color="000000"/>
        <w:bottom w:val="single" w:sz="6" w:space="0" w:color="000000"/>
        <w:right w:val="single" w:sz="6" w:space="0" w:color="000000"/>
        <w:between w:val="single" w:sz="6" w:space="0" w:color="000000"/>
      </w:pBdr>
      <w:tabs>
        <w:tab w:val="bar" w:pos="1296"/>
        <w:tab w:val="left" w:pos="1584"/>
        <w:tab w:val="left" w:pos="4608"/>
      </w:tabs>
      <w:overflowPunct w:val="0"/>
      <w:autoSpaceDE w:val="0"/>
      <w:autoSpaceDN w:val="0"/>
      <w:adjustRightInd w:val="0"/>
      <w:spacing w:after="0" w:line="240" w:lineRule="exact"/>
      <w:ind w:left="1440" w:hanging="1440"/>
      <w:textAlignment w:val="baseline"/>
    </w:pPr>
    <w:rPr>
      <w:rFonts w:ascii="Helvetica" w:eastAsia="Times New Roman" w:hAnsi="Helvetica" w:cs="Times New Roman"/>
      <w:sz w:val="24"/>
      <w:szCs w:val="20"/>
      <w:lang w:val="en-US"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229222">
      <w:bodyDiv w:val="1"/>
      <w:marLeft w:val="0"/>
      <w:marRight w:val="0"/>
      <w:marTop w:val="0"/>
      <w:marBottom w:val="0"/>
      <w:divBdr>
        <w:top w:val="none" w:sz="0" w:space="0" w:color="auto"/>
        <w:left w:val="none" w:sz="0" w:space="0" w:color="auto"/>
        <w:bottom w:val="none" w:sz="0" w:space="0" w:color="auto"/>
        <w:right w:val="none" w:sz="0" w:space="0" w:color="auto"/>
      </w:divBdr>
      <w:divsChild>
        <w:div w:id="97600387">
          <w:marLeft w:val="0"/>
          <w:marRight w:val="0"/>
          <w:marTop w:val="0"/>
          <w:marBottom w:val="0"/>
          <w:divBdr>
            <w:top w:val="none" w:sz="0" w:space="0" w:color="auto"/>
            <w:left w:val="none" w:sz="0" w:space="0" w:color="auto"/>
            <w:bottom w:val="none" w:sz="0" w:space="0" w:color="auto"/>
            <w:right w:val="none" w:sz="0" w:space="0" w:color="auto"/>
          </w:divBdr>
        </w:div>
        <w:div w:id="237717755">
          <w:marLeft w:val="0"/>
          <w:marRight w:val="0"/>
          <w:marTop w:val="0"/>
          <w:marBottom w:val="0"/>
          <w:divBdr>
            <w:top w:val="none" w:sz="0" w:space="0" w:color="auto"/>
            <w:left w:val="none" w:sz="0" w:space="0" w:color="auto"/>
            <w:bottom w:val="none" w:sz="0" w:space="0" w:color="auto"/>
            <w:right w:val="none" w:sz="0" w:space="0" w:color="auto"/>
          </w:divBdr>
        </w:div>
        <w:div w:id="1620142828">
          <w:marLeft w:val="0"/>
          <w:marRight w:val="0"/>
          <w:marTop w:val="0"/>
          <w:marBottom w:val="0"/>
          <w:divBdr>
            <w:top w:val="none" w:sz="0" w:space="0" w:color="auto"/>
            <w:left w:val="none" w:sz="0" w:space="0" w:color="auto"/>
            <w:bottom w:val="none" w:sz="0" w:space="0" w:color="auto"/>
            <w:right w:val="none" w:sz="0" w:space="0" w:color="auto"/>
          </w:divBdr>
        </w:div>
        <w:div w:id="79765257">
          <w:marLeft w:val="0"/>
          <w:marRight w:val="0"/>
          <w:marTop w:val="0"/>
          <w:marBottom w:val="0"/>
          <w:divBdr>
            <w:top w:val="none" w:sz="0" w:space="0" w:color="auto"/>
            <w:left w:val="none" w:sz="0" w:space="0" w:color="auto"/>
            <w:bottom w:val="none" w:sz="0" w:space="0" w:color="auto"/>
            <w:right w:val="none" w:sz="0" w:space="0" w:color="auto"/>
          </w:divBdr>
        </w:div>
        <w:div w:id="773137722">
          <w:marLeft w:val="0"/>
          <w:marRight w:val="0"/>
          <w:marTop w:val="0"/>
          <w:marBottom w:val="0"/>
          <w:divBdr>
            <w:top w:val="none" w:sz="0" w:space="0" w:color="auto"/>
            <w:left w:val="none" w:sz="0" w:space="0" w:color="auto"/>
            <w:bottom w:val="none" w:sz="0" w:space="0" w:color="auto"/>
            <w:right w:val="none" w:sz="0" w:space="0" w:color="auto"/>
          </w:divBdr>
        </w:div>
      </w:divsChild>
    </w:div>
    <w:div w:id="215287307">
      <w:bodyDiv w:val="1"/>
      <w:marLeft w:val="0"/>
      <w:marRight w:val="0"/>
      <w:marTop w:val="0"/>
      <w:marBottom w:val="0"/>
      <w:divBdr>
        <w:top w:val="none" w:sz="0" w:space="0" w:color="auto"/>
        <w:left w:val="none" w:sz="0" w:space="0" w:color="auto"/>
        <w:bottom w:val="none" w:sz="0" w:space="0" w:color="auto"/>
        <w:right w:val="none" w:sz="0" w:space="0" w:color="auto"/>
      </w:divBdr>
      <w:divsChild>
        <w:div w:id="458687592">
          <w:marLeft w:val="0"/>
          <w:marRight w:val="0"/>
          <w:marTop w:val="0"/>
          <w:marBottom w:val="0"/>
          <w:divBdr>
            <w:top w:val="none" w:sz="0" w:space="0" w:color="auto"/>
            <w:left w:val="none" w:sz="0" w:space="0" w:color="auto"/>
            <w:bottom w:val="none" w:sz="0" w:space="0" w:color="auto"/>
            <w:right w:val="none" w:sz="0" w:space="0" w:color="auto"/>
          </w:divBdr>
        </w:div>
        <w:div w:id="324669505">
          <w:marLeft w:val="0"/>
          <w:marRight w:val="0"/>
          <w:marTop w:val="0"/>
          <w:marBottom w:val="0"/>
          <w:divBdr>
            <w:top w:val="none" w:sz="0" w:space="0" w:color="auto"/>
            <w:left w:val="none" w:sz="0" w:space="0" w:color="auto"/>
            <w:bottom w:val="none" w:sz="0" w:space="0" w:color="auto"/>
            <w:right w:val="none" w:sz="0" w:space="0" w:color="auto"/>
          </w:divBdr>
        </w:div>
        <w:div w:id="620574063">
          <w:marLeft w:val="0"/>
          <w:marRight w:val="0"/>
          <w:marTop w:val="0"/>
          <w:marBottom w:val="0"/>
          <w:divBdr>
            <w:top w:val="none" w:sz="0" w:space="0" w:color="auto"/>
            <w:left w:val="none" w:sz="0" w:space="0" w:color="auto"/>
            <w:bottom w:val="none" w:sz="0" w:space="0" w:color="auto"/>
            <w:right w:val="none" w:sz="0" w:space="0" w:color="auto"/>
          </w:divBdr>
        </w:div>
        <w:div w:id="1794207157">
          <w:marLeft w:val="0"/>
          <w:marRight w:val="0"/>
          <w:marTop w:val="0"/>
          <w:marBottom w:val="0"/>
          <w:divBdr>
            <w:top w:val="none" w:sz="0" w:space="0" w:color="auto"/>
            <w:left w:val="none" w:sz="0" w:space="0" w:color="auto"/>
            <w:bottom w:val="none" w:sz="0" w:space="0" w:color="auto"/>
            <w:right w:val="none" w:sz="0" w:space="0" w:color="auto"/>
          </w:divBdr>
        </w:div>
        <w:div w:id="1335376610">
          <w:marLeft w:val="0"/>
          <w:marRight w:val="0"/>
          <w:marTop w:val="0"/>
          <w:marBottom w:val="0"/>
          <w:divBdr>
            <w:top w:val="none" w:sz="0" w:space="0" w:color="auto"/>
            <w:left w:val="none" w:sz="0" w:space="0" w:color="auto"/>
            <w:bottom w:val="none" w:sz="0" w:space="0" w:color="auto"/>
            <w:right w:val="none" w:sz="0" w:space="0" w:color="auto"/>
          </w:divBdr>
        </w:div>
      </w:divsChild>
    </w:div>
    <w:div w:id="503087090">
      <w:bodyDiv w:val="1"/>
      <w:marLeft w:val="0"/>
      <w:marRight w:val="0"/>
      <w:marTop w:val="0"/>
      <w:marBottom w:val="0"/>
      <w:divBdr>
        <w:top w:val="none" w:sz="0" w:space="0" w:color="auto"/>
        <w:left w:val="none" w:sz="0" w:space="0" w:color="auto"/>
        <w:bottom w:val="none" w:sz="0" w:space="0" w:color="auto"/>
        <w:right w:val="none" w:sz="0" w:space="0" w:color="auto"/>
      </w:divBdr>
      <w:divsChild>
        <w:div w:id="1685015057">
          <w:marLeft w:val="0"/>
          <w:marRight w:val="0"/>
          <w:marTop w:val="0"/>
          <w:marBottom w:val="0"/>
          <w:divBdr>
            <w:top w:val="none" w:sz="0" w:space="0" w:color="auto"/>
            <w:left w:val="none" w:sz="0" w:space="0" w:color="auto"/>
            <w:bottom w:val="none" w:sz="0" w:space="0" w:color="auto"/>
            <w:right w:val="none" w:sz="0" w:space="0" w:color="auto"/>
          </w:divBdr>
          <w:divsChild>
            <w:div w:id="1217740918">
              <w:marLeft w:val="0"/>
              <w:marRight w:val="0"/>
              <w:marTop w:val="0"/>
              <w:marBottom w:val="0"/>
              <w:divBdr>
                <w:top w:val="none" w:sz="0" w:space="0" w:color="auto"/>
                <w:left w:val="none" w:sz="0" w:space="0" w:color="auto"/>
                <w:bottom w:val="none" w:sz="0" w:space="0" w:color="auto"/>
                <w:right w:val="none" w:sz="0" w:space="0" w:color="auto"/>
              </w:divBdr>
            </w:div>
            <w:div w:id="237057395">
              <w:marLeft w:val="0"/>
              <w:marRight w:val="0"/>
              <w:marTop w:val="0"/>
              <w:marBottom w:val="0"/>
              <w:divBdr>
                <w:top w:val="none" w:sz="0" w:space="0" w:color="auto"/>
                <w:left w:val="none" w:sz="0" w:space="0" w:color="auto"/>
                <w:bottom w:val="none" w:sz="0" w:space="0" w:color="auto"/>
                <w:right w:val="none" w:sz="0" w:space="0" w:color="auto"/>
              </w:divBdr>
            </w:div>
            <w:div w:id="182017270">
              <w:marLeft w:val="0"/>
              <w:marRight w:val="0"/>
              <w:marTop w:val="0"/>
              <w:marBottom w:val="0"/>
              <w:divBdr>
                <w:top w:val="none" w:sz="0" w:space="0" w:color="auto"/>
                <w:left w:val="none" w:sz="0" w:space="0" w:color="auto"/>
                <w:bottom w:val="none" w:sz="0" w:space="0" w:color="auto"/>
                <w:right w:val="none" w:sz="0" w:space="0" w:color="auto"/>
              </w:divBdr>
            </w:div>
            <w:div w:id="1766420634">
              <w:marLeft w:val="0"/>
              <w:marRight w:val="0"/>
              <w:marTop w:val="0"/>
              <w:marBottom w:val="0"/>
              <w:divBdr>
                <w:top w:val="none" w:sz="0" w:space="0" w:color="auto"/>
                <w:left w:val="none" w:sz="0" w:space="0" w:color="auto"/>
                <w:bottom w:val="none" w:sz="0" w:space="0" w:color="auto"/>
                <w:right w:val="none" w:sz="0" w:space="0" w:color="auto"/>
              </w:divBdr>
            </w:div>
          </w:divsChild>
        </w:div>
        <w:div w:id="1844122392">
          <w:marLeft w:val="0"/>
          <w:marRight w:val="0"/>
          <w:marTop w:val="0"/>
          <w:marBottom w:val="0"/>
          <w:divBdr>
            <w:top w:val="none" w:sz="0" w:space="0" w:color="auto"/>
            <w:left w:val="none" w:sz="0" w:space="0" w:color="auto"/>
            <w:bottom w:val="none" w:sz="0" w:space="0" w:color="auto"/>
            <w:right w:val="none" w:sz="0" w:space="0" w:color="auto"/>
          </w:divBdr>
          <w:divsChild>
            <w:div w:id="300892956">
              <w:marLeft w:val="0"/>
              <w:marRight w:val="0"/>
              <w:marTop w:val="0"/>
              <w:marBottom w:val="0"/>
              <w:divBdr>
                <w:top w:val="none" w:sz="0" w:space="0" w:color="auto"/>
                <w:left w:val="none" w:sz="0" w:space="0" w:color="auto"/>
                <w:bottom w:val="none" w:sz="0" w:space="0" w:color="auto"/>
                <w:right w:val="none" w:sz="0" w:space="0" w:color="auto"/>
              </w:divBdr>
            </w:div>
            <w:div w:id="17793697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37596596">
                  <w:marLeft w:val="0"/>
                  <w:marRight w:val="0"/>
                  <w:marTop w:val="0"/>
                  <w:marBottom w:val="0"/>
                  <w:divBdr>
                    <w:top w:val="none" w:sz="0" w:space="0" w:color="auto"/>
                    <w:left w:val="none" w:sz="0" w:space="0" w:color="auto"/>
                    <w:bottom w:val="none" w:sz="0" w:space="0" w:color="auto"/>
                    <w:right w:val="none" w:sz="0" w:space="0" w:color="auto"/>
                  </w:divBdr>
                  <w:divsChild>
                    <w:div w:id="829172909">
                      <w:marLeft w:val="0"/>
                      <w:marRight w:val="0"/>
                      <w:marTop w:val="0"/>
                      <w:marBottom w:val="0"/>
                      <w:divBdr>
                        <w:top w:val="none" w:sz="0" w:space="0" w:color="auto"/>
                        <w:left w:val="none" w:sz="0" w:space="0" w:color="auto"/>
                        <w:bottom w:val="none" w:sz="0" w:space="0" w:color="auto"/>
                        <w:right w:val="none" w:sz="0" w:space="0" w:color="auto"/>
                      </w:divBdr>
                    </w:div>
                    <w:div w:id="153764195">
                      <w:marLeft w:val="0"/>
                      <w:marRight w:val="0"/>
                      <w:marTop w:val="0"/>
                      <w:marBottom w:val="0"/>
                      <w:divBdr>
                        <w:top w:val="none" w:sz="0" w:space="0" w:color="auto"/>
                        <w:left w:val="none" w:sz="0" w:space="0" w:color="auto"/>
                        <w:bottom w:val="none" w:sz="0" w:space="0" w:color="auto"/>
                        <w:right w:val="none" w:sz="0" w:space="0" w:color="auto"/>
                      </w:divBdr>
                    </w:div>
                    <w:div w:id="565842315">
                      <w:marLeft w:val="0"/>
                      <w:marRight w:val="0"/>
                      <w:marTop w:val="0"/>
                      <w:marBottom w:val="0"/>
                      <w:divBdr>
                        <w:top w:val="none" w:sz="0" w:space="0" w:color="auto"/>
                        <w:left w:val="none" w:sz="0" w:space="0" w:color="auto"/>
                        <w:bottom w:val="none" w:sz="0" w:space="0" w:color="auto"/>
                        <w:right w:val="none" w:sz="0" w:space="0" w:color="auto"/>
                      </w:divBdr>
                      <w:divsChild>
                        <w:div w:id="462164510">
                          <w:marLeft w:val="0"/>
                          <w:marRight w:val="0"/>
                          <w:marTop w:val="0"/>
                          <w:marBottom w:val="0"/>
                          <w:divBdr>
                            <w:top w:val="none" w:sz="0" w:space="0" w:color="auto"/>
                            <w:left w:val="none" w:sz="0" w:space="0" w:color="auto"/>
                            <w:bottom w:val="none" w:sz="0" w:space="0" w:color="auto"/>
                            <w:right w:val="none" w:sz="0" w:space="0" w:color="auto"/>
                          </w:divBdr>
                        </w:div>
                        <w:div w:id="510536138">
                          <w:marLeft w:val="0"/>
                          <w:marRight w:val="0"/>
                          <w:marTop w:val="0"/>
                          <w:marBottom w:val="0"/>
                          <w:divBdr>
                            <w:top w:val="none" w:sz="0" w:space="0" w:color="auto"/>
                            <w:left w:val="none" w:sz="0" w:space="0" w:color="auto"/>
                            <w:bottom w:val="none" w:sz="0" w:space="0" w:color="auto"/>
                            <w:right w:val="none" w:sz="0" w:space="0" w:color="auto"/>
                          </w:divBdr>
                        </w:div>
                        <w:div w:id="1360932203">
                          <w:marLeft w:val="0"/>
                          <w:marRight w:val="0"/>
                          <w:marTop w:val="0"/>
                          <w:marBottom w:val="0"/>
                          <w:divBdr>
                            <w:top w:val="none" w:sz="0" w:space="0" w:color="auto"/>
                            <w:left w:val="none" w:sz="0" w:space="0" w:color="auto"/>
                            <w:bottom w:val="none" w:sz="0" w:space="0" w:color="auto"/>
                            <w:right w:val="none" w:sz="0" w:space="0" w:color="auto"/>
                          </w:divBdr>
                        </w:div>
                        <w:div w:id="2131243229">
                          <w:marLeft w:val="0"/>
                          <w:marRight w:val="0"/>
                          <w:marTop w:val="0"/>
                          <w:marBottom w:val="0"/>
                          <w:divBdr>
                            <w:top w:val="none" w:sz="0" w:space="0" w:color="auto"/>
                            <w:left w:val="none" w:sz="0" w:space="0" w:color="auto"/>
                            <w:bottom w:val="none" w:sz="0" w:space="0" w:color="auto"/>
                            <w:right w:val="none" w:sz="0" w:space="0" w:color="auto"/>
                          </w:divBdr>
                        </w:div>
                        <w:div w:id="741873216">
                          <w:marLeft w:val="0"/>
                          <w:marRight w:val="0"/>
                          <w:marTop w:val="0"/>
                          <w:marBottom w:val="0"/>
                          <w:divBdr>
                            <w:top w:val="none" w:sz="0" w:space="0" w:color="auto"/>
                            <w:left w:val="none" w:sz="0" w:space="0" w:color="auto"/>
                            <w:bottom w:val="none" w:sz="0" w:space="0" w:color="auto"/>
                            <w:right w:val="none" w:sz="0" w:space="0" w:color="auto"/>
                          </w:divBdr>
                        </w:div>
                      </w:divsChild>
                    </w:div>
                    <w:div w:id="40503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923131">
      <w:bodyDiv w:val="1"/>
      <w:marLeft w:val="0"/>
      <w:marRight w:val="0"/>
      <w:marTop w:val="0"/>
      <w:marBottom w:val="0"/>
      <w:divBdr>
        <w:top w:val="none" w:sz="0" w:space="0" w:color="auto"/>
        <w:left w:val="none" w:sz="0" w:space="0" w:color="auto"/>
        <w:bottom w:val="none" w:sz="0" w:space="0" w:color="auto"/>
        <w:right w:val="none" w:sz="0" w:space="0" w:color="auto"/>
      </w:divBdr>
      <w:divsChild>
        <w:div w:id="41711206">
          <w:marLeft w:val="0"/>
          <w:marRight w:val="0"/>
          <w:marTop w:val="0"/>
          <w:marBottom w:val="0"/>
          <w:divBdr>
            <w:top w:val="none" w:sz="0" w:space="0" w:color="auto"/>
            <w:left w:val="none" w:sz="0" w:space="0" w:color="auto"/>
            <w:bottom w:val="none" w:sz="0" w:space="0" w:color="auto"/>
            <w:right w:val="none" w:sz="0" w:space="0" w:color="auto"/>
          </w:divBdr>
        </w:div>
        <w:div w:id="1280262729">
          <w:marLeft w:val="0"/>
          <w:marRight w:val="0"/>
          <w:marTop w:val="0"/>
          <w:marBottom w:val="0"/>
          <w:divBdr>
            <w:top w:val="none" w:sz="0" w:space="0" w:color="auto"/>
            <w:left w:val="none" w:sz="0" w:space="0" w:color="auto"/>
            <w:bottom w:val="none" w:sz="0" w:space="0" w:color="auto"/>
            <w:right w:val="none" w:sz="0" w:space="0" w:color="auto"/>
          </w:divBdr>
        </w:div>
        <w:div w:id="1944455536">
          <w:marLeft w:val="0"/>
          <w:marRight w:val="0"/>
          <w:marTop w:val="0"/>
          <w:marBottom w:val="0"/>
          <w:divBdr>
            <w:top w:val="none" w:sz="0" w:space="0" w:color="auto"/>
            <w:left w:val="none" w:sz="0" w:space="0" w:color="auto"/>
            <w:bottom w:val="none" w:sz="0" w:space="0" w:color="auto"/>
            <w:right w:val="none" w:sz="0" w:space="0" w:color="auto"/>
          </w:divBdr>
        </w:div>
        <w:div w:id="193542499">
          <w:marLeft w:val="0"/>
          <w:marRight w:val="0"/>
          <w:marTop w:val="0"/>
          <w:marBottom w:val="0"/>
          <w:divBdr>
            <w:top w:val="none" w:sz="0" w:space="0" w:color="auto"/>
            <w:left w:val="none" w:sz="0" w:space="0" w:color="auto"/>
            <w:bottom w:val="none" w:sz="0" w:space="0" w:color="auto"/>
            <w:right w:val="none" w:sz="0" w:space="0" w:color="auto"/>
          </w:divBdr>
        </w:div>
        <w:div w:id="697974780">
          <w:marLeft w:val="0"/>
          <w:marRight w:val="0"/>
          <w:marTop w:val="0"/>
          <w:marBottom w:val="0"/>
          <w:divBdr>
            <w:top w:val="none" w:sz="0" w:space="0" w:color="auto"/>
            <w:left w:val="none" w:sz="0" w:space="0" w:color="auto"/>
            <w:bottom w:val="none" w:sz="0" w:space="0" w:color="auto"/>
            <w:right w:val="none" w:sz="0" w:space="0" w:color="auto"/>
          </w:divBdr>
        </w:div>
        <w:div w:id="1049107718">
          <w:marLeft w:val="0"/>
          <w:marRight w:val="0"/>
          <w:marTop w:val="0"/>
          <w:marBottom w:val="0"/>
          <w:divBdr>
            <w:top w:val="none" w:sz="0" w:space="0" w:color="auto"/>
            <w:left w:val="none" w:sz="0" w:space="0" w:color="auto"/>
            <w:bottom w:val="none" w:sz="0" w:space="0" w:color="auto"/>
            <w:right w:val="none" w:sz="0" w:space="0" w:color="auto"/>
          </w:divBdr>
        </w:div>
        <w:div w:id="58330977">
          <w:marLeft w:val="0"/>
          <w:marRight w:val="0"/>
          <w:marTop w:val="0"/>
          <w:marBottom w:val="0"/>
          <w:divBdr>
            <w:top w:val="none" w:sz="0" w:space="0" w:color="auto"/>
            <w:left w:val="none" w:sz="0" w:space="0" w:color="auto"/>
            <w:bottom w:val="none" w:sz="0" w:space="0" w:color="auto"/>
            <w:right w:val="none" w:sz="0" w:space="0" w:color="auto"/>
          </w:divBdr>
        </w:div>
        <w:div w:id="1999920019">
          <w:marLeft w:val="0"/>
          <w:marRight w:val="0"/>
          <w:marTop w:val="0"/>
          <w:marBottom w:val="0"/>
          <w:divBdr>
            <w:top w:val="none" w:sz="0" w:space="0" w:color="auto"/>
            <w:left w:val="none" w:sz="0" w:space="0" w:color="auto"/>
            <w:bottom w:val="none" w:sz="0" w:space="0" w:color="auto"/>
            <w:right w:val="none" w:sz="0" w:space="0" w:color="auto"/>
          </w:divBdr>
        </w:div>
        <w:div w:id="1023046198">
          <w:marLeft w:val="0"/>
          <w:marRight w:val="0"/>
          <w:marTop w:val="0"/>
          <w:marBottom w:val="0"/>
          <w:divBdr>
            <w:top w:val="none" w:sz="0" w:space="0" w:color="auto"/>
            <w:left w:val="none" w:sz="0" w:space="0" w:color="auto"/>
            <w:bottom w:val="none" w:sz="0" w:space="0" w:color="auto"/>
            <w:right w:val="none" w:sz="0" w:space="0" w:color="auto"/>
          </w:divBdr>
        </w:div>
        <w:div w:id="810170586">
          <w:marLeft w:val="0"/>
          <w:marRight w:val="0"/>
          <w:marTop w:val="0"/>
          <w:marBottom w:val="0"/>
          <w:divBdr>
            <w:top w:val="none" w:sz="0" w:space="0" w:color="auto"/>
            <w:left w:val="none" w:sz="0" w:space="0" w:color="auto"/>
            <w:bottom w:val="none" w:sz="0" w:space="0" w:color="auto"/>
            <w:right w:val="none" w:sz="0" w:space="0" w:color="auto"/>
          </w:divBdr>
        </w:div>
        <w:div w:id="608853985">
          <w:marLeft w:val="0"/>
          <w:marRight w:val="0"/>
          <w:marTop w:val="0"/>
          <w:marBottom w:val="0"/>
          <w:divBdr>
            <w:top w:val="none" w:sz="0" w:space="0" w:color="auto"/>
            <w:left w:val="none" w:sz="0" w:space="0" w:color="auto"/>
            <w:bottom w:val="none" w:sz="0" w:space="0" w:color="auto"/>
            <w:right w:val="none" w:sz="0" w:space="0" w:color="auto"/>
          </w:divBdr>
        </w:div>
        <w:div w:id="1893425911">
          <w:marLeft w:val="0"/>
          <w:marRight w:val="0"/>
          <w:marTop w:val="0"/>
          <w:marBottom w:val="0"/>
          <w:divBdr>
            <w:top w:val="none" w:sz="0" w:space="0" w:color="auto"/>
            <w:left w:val="none" w:sz="0" w:space="0" w:color="auto"/>
            <w:bottom w:val="none" w:sz="0" w:space="0" w:color="auto"/>
            <w:right w:val="none" w:sz="0" w:space="0" w:color="auto"/>
          </w:divBdr>
        </w:div>
        <w:div w:id="1049763068">
          <w:marLeft w:val="0"/>
          <w:marRight w:val="0"/>
          <w:marTop w:val="0"/>
          <w:marBottom w:val="0"/>
          <w:divBdr>
            <w:top w:val="none" w:sz="0" w:space="0" w:color="auto"/>
            <w:left w:val="none" w:sz="0" w:space="0" w:color="auto"/>
            <w:bottom w:val="none" w:sz="0" w:space="0" w:color="auto"/>
            <w:right w:val="none" w:sz="0" w:space="0" w:color="auto"/>
          </w:divBdr>
        </w:div>
        <w:div w:id="1828286003">
          <w:marLeft w:val="0"/>
          <w:marRight w:val="0"/>
          <w:marTop w:val="0"/>
          <w:marBottom w:val="0"/>
          <w:divBdr>
            <w:top w:val="none" w:sz="0" w:space="0" w:color="auto"/>
            <w:left w:val="none" w:sz="0" w:space="0" w:color="auto"/>
            <w:bottom w:val="none" w:sz="0" w:space="0" w:color="auto"/>
            <w:right w:val="none" w:sz="0" w:space="0" w:color="auto"/>
          </w:divBdr>
        </w:div>
      </w:divsChild>
    </w:div>
    <w:div w:id="1441949738">
      <w:bodyDiv w:val="1"/>
      <w:marLeft w:val="0"/>
      <w:marRight w:val="0"/>
      <w:marTop w:val="0"/>
      <w:marBottom w:val="0"/>
      <w:divBdr>
        <w:top w:val="none" w:sz="0" w:space="0" w:color="auto"/>
        <w:left w:val="none" w:sz="0" w:space="0" w:color="auto"/>
        <w:bottom w:val="none" w:sz="0" w:space="0" w:color="auto"/>
        <w:right w:val="none" w:sz="0" w:space="0" w:color="auto"/>
      </w:divBdr>
      <w:divsChild>
        <w:div w:id="2032492875">
          <w:marLeft w:val="0"/>
          <w:marRight w:val="0"/>
          <w:marTop w:val="0"/>
          <w:marBottom w:val="0"/>
          <w:divBdr>
            <w:top w:val="none" w:sz="0" w:space="0" w:color="auto"/>
            <w:left w:val="none" w:sz="0" w:space="0" w:color="auto"/>
            <w:bottom w:val="none" w:sz="0" w:space="0" w:color="auto"/>
            <w:right w:val="none" w:sz="0" w:space="0" w:color="auto"/>
          </w:divBdr>
        </w:div>
        <w:div w:id="276327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Gov172</b:Tag>
    <b:SourceType>DocumentFromInternetSite</b:SourceType>
    <b:Guid>{7484B4CF-69AF-A442-8CBE-CC852F37347A}</b:Guid>
    <b:Title>National Collision Database</b:Title>
    <b:Year>2017</b:Year>
    <b:Author>
      <b:Author>
        <b:Corporate>Government of Canada</b:Corporate>
      </b:Author>
    </b:Author>
    <b:InternetSiteTitle>Open Canada</b:InternetSiteTitle>
    <b:URL>https://open.canada.ca/data/en/dataset/1eb9eba7-71d1-4b30-9fb1-30cbdab7e63a</b:URL>
    <b:RefOrder>1</b:RefOrder>
  </b:Source>
</b:Sources>
</file>

<file path=customXml/itemProps1.xml><?xml version="1.0" encoding="utf-8"?>
<ds:datastoreItem xmlns:ds="http://schemas.openxmlformats.org/officeDocument/2006/customXml" ds:itemID="{C2C43EF7-9B15-48AE-AA60-28EFFA400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2285</Words>
  <Characters>13026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Ryerson University</Company>
  <LinksUpToDate>false</LinksUpToDate>
  <CharactersWithSpaces>15281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 Chua-Chow</dc:creator>
  <cp:lastModifiedBy>Saheed Shofu</cp:lastModifiedBy>
  <cp:revision>4</cp:revision>
  <cp:lastPrinted>2020-02-02T04:58:00Z</cp:lastPrinted>
  <dcterms:created xsi:type="dcterms:W3CDTF">2021-03-27T15:18:00Z</dcterms:created>
  <dcterms:modified xsi:type="dcterms:W3CDTF">2021-03-29T21:27:00Z</dcterms:modified>
</cp:coreProperties>
</file>