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0CE57" w14:textId="77777777" w:rsidR="00F02064" w:rsidRPr="000309BA" w:rsidRDefault="00F02064" w:rsidP="00AC5587">
      <w:pPr>
        <w:widowControl w:val="0"/>
        <w:pBdr>
          <w:top w:val="nil"/>
          <w:left w:val="nil"/>
          <w:bottom w:val="nil"/>
          <w:right w:val="nil"/>
          <w:between w:val="nil"/>
        </w:pBdr>
        <w:spacing w:before="2" w:line="360" w:lineRule="auto"/>
        <w:jc w:val="both"/>
        <w:rPr>
          <w:rFonts w:ascii="Times New Roman" w:eastAsia="Times New Roman" w:hAnsi="Times New Roman" w:cs="Times New Roman"/>
          <w:b/>
          <w:color w:val="000000"/>
          <w:sz w:val="24"/>
          <w:szCs w:val="24"/>
        </w:rPr>
      </w:pPr>
      <w:r w:rsidRPr="000309BA">
        <w:rPr>
          <w:rFonts w:ascii="Times New Roman" w:eastAsia="Times New Roman" w:hAnsi="Times New Roman" w:cs="Times New Roman"/>
          <w:b/>
          <w:color w:val="000000"/>
          <w:sz w:val="24"/>
          <w:szCs w:val="24"/>
        </w:rPr>
        <w:t>3. Method</w:t>
      </w:r>
    </w:p>
    <w:p w14:paraId="2891F18E" w14:textId="6D27AAA0" w:rsidR="00F02064" w:rsidRDefault="00F02064" w:rsidP="00AC5587">
      <w:pPr>
        <w:pStyle w:val="Web"/>
        <w:spacing w:before="0" w:beforeAutospacing="0" w:after="0" w:afterAutospacing="0" w:line="360" w:lineRule="auto"/>
        <w:contextualSpacing/>
        <w:rPr>
          <w:lang w:val="en-GB"/>
        </w:rPr>
      </w:pPr>
      <w:r w:rsidRPr="000309BA">
        <w:rPr>
          <w:lang w:val="en-GB"/>
        </w:rPr>
        <w:t xml:space="preserve">In this chapter, the choices that </w:t>
      </w:r>
      <w:r w:rsidR="00EE082E">
        <w:rPr>
          <w:lang w:val="en-GB"/>
        </w:rPr>
        <w:t xml:space="preserve">were </w:t>
      </w:r>
      <w:r w:rsidRPr="000309BA">
        <w:rPr>
          <w:lang w:val="en-GB"/>
        </w:rPr>
        <w:t>made regarding the research design, sampling, execution, and analysis are explained. The method that has been chosen is discussed first. Then, the sampling method and sample are described, followed by the survey procedure and stimulus material. This is followed by a description of the operationalization of the measurements. Finally, the validity of the research is explained.</w:t>
      </w:r>
    </w:p>
    <w:p w14:paraId="25C9A9F9" w14:textId="77777777" w:rsidR="00EE082E" w:rsidRPr="000309BA" w:rsidRDefault="00EE082E" w:rsidP="00AC5587">
      <w:pPr>
        <w:pStyle w:val="Web"/>
        <w:spacing w:before="0" w:beforeAutospacing="0" w:after="0" w:afterAutospacing="0" w:line="360" w:lineRule="auto"/>
        <w:contextualSpacing/>
        <w:rPr>
          <w:lang w:val="en-GB"/>
        </w:rPr>
      </w:pPr>
    </w:p>
    <w:p w14:paraId="6C55F255" w14:textId="46D4883F" w:rsidR="003D7909" w:rsidRPr="000309BA" w:rsidRDefault="00F02064" w:rsidP="00AC5587">
      <w:pPr>
        <w:spacing w:line="360" w:lineRule="auto"/>
        <w:jc w:val="both"/>
        <w:rPr>
          <w:rFonts w:ascii="Times New Roman" w:eastAsia="Times New Roman" w:hAnsi="Times New Roman" w:cs="Times New Roman"/>
          <w:sz w:val="24"/>
          <w:szCs w:val="24"/>
        </w:rPr>
      </w:pPr>
      <w:r w:rsidRPr="000309BA">
        <w:rPr>
          <w:rFonts w:ascii="Times New Roman" w:eastAsia="Times New Roman" w:hAnsi="Times New Roman" w:cs="Times New Roman"/>
          <w:b/>
          <w:sz w:val="24"/>
          <w:szCs w:val="24"/>
        </w:rPr>
        <w:t>3.1 Choice of research method</w:t>
      </w:r>
      <w:r w:rsidRPr="000309BA">
        <w:rPr>
          <w:rFonts w:ascii="Times New Roman" w:eastAsia="Times New Roman" w:hAnsi="Times New Roman" w:cs="Times New Roman"/>
          <w:b/>
          <w:sz w:val="24"/>
          <w:szCs w:val="24"/>
        </w:rPr>
        <w:tab/>
      </w:r>
      <w:r w:rsidRPr="000309BA">
        <w:rPr>
          <w:rFonts w:ascii="Times New Roman" w:eastAsia="Times New Roman" w:hAnsi="Times New Roman" w:cs="Times New Roman"/>
          <w:b/>
          <w:sz w:val="24"/>
          <w:szCs w:val="24"/>
        </w:rPr>
        <w:br/>
      </w:r>
      <w:r w:rsidR="00380EC6" w:rsidRPr="000309BA">
        <w:rPr>
          <w:rFonts w:ascii="Times New Roman" w:eastAsia="Times New Roman" w:hAnsi="Times New Roman" w:cs="Times New Roman"/>
          <w:b/>
          <w:sz w:val="24"/>
          <w:szCs w:val="24"/>
        </w:rPr>
        <w:t xml:space="preserve"> </w:t>
      </w:r>
      <w:r w:rsidRPr="000309BA">
        <w:rPr>
          <w:rFonts w:ascii="Times New Roman" w:eastAsia="Times New Roman" w:hAnsi="Times New Roman" w:cs="Times New Roman"/>
          <w:sz w:val="24"/>
          <w:szCs w:val="24"/>
        </w:rPr>
        <w:t>To gather and analyze the data, this research used quantitative methods. Specifically, quantitative methods strive to be systematic because the goal is to capture details based on the empirical social world and represent them numerically (Neuman, 2014). This method aims to determine valid and reliable measurements that can be used for statistical analysis (Goertzen, 2017). This research gathered the data through an online experiment since experiments consider one of the most effective designs for testing causal hypotheses.</w:t>
      </w:r>
    </w:p>
    <w:p w14:paraId="6EE3E92A" w14:textId="7407DA7D" w:rsidR="00F02064" w:rsidRPr="000309BA" w:rsidRDefault="00F02064" w:rsidP="00AC5587">
      <w:pPr>
        <w:spacing w:line="360" w:lineRule="auto"/>
        <w:jc w:val="both"/>
        <w:rPr>
          <w:rFonts w:ascii="Times New Roman" w:eastAsia="Times New Roman" w:hAnsi="Times New Roman" w:cs="Times New Roman"/>
          <w:sz w:val="24"/>
          <w:szCs w:val="24"/>
        </w:rPr>
      </w:pPr>
      <w:r w:rsidRPr="000309BA">
        <w:rPr>
          <w:rFonts w:ascii="Times New Roman" w:eastAsia="Times New Roman" w:hAnsi="Times New Roman" w:cs="Times New Roman"/>
          <w:b/>
          <w:sz w:val="24"/>
          <w:szCs w:val="24"/>
        </w:rPr>
        <w:br/>
        <w:t>3.1.1 Quantita</w:t>
      </w:r>
      <w:r w:rsidR="007F606C" w:rsidRPr="000309BA">
        <w:rPr>
          <w:rFonts w:ascii="Times New Roman" w:eastAsia="Times New Roman" w:hAnsi="Times New Roman" w:cs="Times New Roman"/>
          <w:b/>
          <w:sz w:val="24"/>
          <w:szCs w:val="24"/>
        </w:rPr>
        <w:t>ti</w:t>
      </w:r>
      <w:r w:rsidRPr="000309BA">
        <w:rPr>
          <w:rFonts w:ascii="Times New Roman" w:eastAsia="Times New Roman" w:hAnsi="Times New Roman" w:cs="Times New Roman"/>
          <w:b/>
          <w:sz w:val="24"/>
          <w:szCs w:val="24"/>
        </w:rPr>
        <w:t>ve method</w:t>
      </w:r>
    </w:p>
    <w:p w14:paraId="4842D48F" w14:textId="43A27356" w:rsidR="000A03FD" w:rsidRDefault="00380EC6" w:rsidP="00AC5587">
      <w:pPr>
        <w:spacing w:line="360" w:lineRule="auto"/>
        <w:jc w:val="both"/>
        <w:rPr>
          <w:ins w:id="0" w:author="chris" w:date="2021-05-19T16:42:00Z"/>
          <w:rFonts w:ascii="Times New Roman" w:eastAsia="Times New Roman" w:hAnsi="Times New Roman" w:cs="Times New Roman"/>
          <w:sz w:val="24"/>
          <w:szCs w:val="24"/>
        </w:rPr>
      </w:pPr>
      <w:r w:rsidRPr="000309BA">
        <w:rPr>
          <w:rFonts w:ascii="Times New Roman" w:eastAsia="Times New Roman" w:hAnsi="Times New Roman" w:cs="Times New Roman"/>
          <w:bCs/>
          <w:sz w:val="24"/>
          <w:szCs w:val="24"/>
        </w:rPr>
        <w:t xml:space="preserve"> </w:t>
      </w:r>
      <w:r w:rsidRPr="000309BA">
        <w:rPr>
          <w:rFonts w:ascii="Times New Roman" w:eastAsia="Times New Roman" w:hAnsi="Times New Roman" w:cs="Times New Roman"/>
          <w:bCs/>
          <w:sz w:val="24"/>
          <w:szCs w:val="24"/>
        </w:rPr>
        <w:tab/>
      </w:r>
      <w:r w:rsidR="00F02064" w:rsidRPr="000309BA">
        <w:rPr>
          <w:rFonts w:ascii="Times New Roman" w:eastAsia="Times New Roman" w:hAnsi="Times New Roman" w:cs="Times New Roman"/>
          <w:bCs/>
          <w:sz w:val="24"/>
          <w:szCs w:val="24"/>
        </w:rPr>
        <w:t xml:space="preserve">Quantitative research strives to be systematic and precise as it tries to determine validity and reliability while analyzing the causal relationship between variables </w:t>
      </w:r>
      <w:r w:rsidR="00F02064" w:rsidRPr="000309BA">
        <w:rPr>
          <w:rFonts w:ascii="Times New Roman" w:eastAsia="Times New Roman" w:hAnsi="Times New Roman" w:cs="Times New Roman"/>
          <w:bCs/>
          <w:sz w:val="24"/>
          <w:szCs w:val="24"/>
        </w:rPr>
        <w:fldChar w:fldCharType="begin"/>
      </w:r>
      <w:r w:rsidR="00C233B1" w:rsidRPr="000309BA">
        <w:rPr>
          <w:rFonts w:ascii="Times New Roman" w:eastAsia="Times New Roman" w:hAnsi="Times New Roman" w:cs="Times New Roman"/>
          <w:bCs/>
          <w:sz w:val="24"/>
          <w:szCs w:val="24"/>
        </w:rPr>
        <w:instrText xml:space="preserve"> ADDIN ZOTERO_ITEM CSL_CITATION {"citationID":"RNk0r2rH","properties":{"formattedCitation":"(Brennen, Bonnie S., 2017)","plainCitation":"(Brennen, Bonnie S., 2017)","dontUpdate":true,"noteIndex":0},"citationItems":[{"id":153,"uris":["http://zotero.org/users/local/Q68XJp2j/items/QUHT42VH"],"uri":["http://zotero.org/users/local/Q68XJp2j/items/QUHT42VH"],"itemData":{"id":153,"type":"book","abstract":"Qualitative Research Methods for Media Studies provides students and researchers with the tools they need to perform critically engaged,","ISBN":"978-1-315-43597-8","language":"en","note":"DOI: 10.4324/9781315435978","publisher":"Routledge","source":"www.taylorfrancis.com","title":"Qualitative Research Methods for Media Studies","URL":"https://www.taylorfrancis.com/https://www.taylorfrancis.com/books/mono/10.4324/9781315435978/qualitative-research-methods-media-studies-bonnie-brennen","author":[{"literal":"Brennen, Bonnie S."}],"accessed":{"date-parts":[["2021",4,6]]},"issued":{"date-parts":[["2017",6,26]]}}}],"schema":"https://github.com/citation-style-language/schema/raw/master/csl-citation.json"} </w:instrText>
      </w:r>
      <w:r w:rsidR="00F02064" w:rsidRPr="000309BA">
        <w:rPr>
          <w:rFonts w:ascii="Times New Roman" w:eastAsia="Times New Roman" w:hAnsi="Times New Roman" w:cs="Times New Roman"/>
          <w:bCs/>
          <w:sz w:val="24"/>
          <w:szCs w:val="24"/>
        </w:rPr>
        <w:fldChar w:fldCharType="separate"/>
      </w:r>
      <w:r w:rsidR="00F02064" w:rsidRPr="000309BA">
        <w:rPr>
          <w:rFonts w:ascii="Times New Roman" w:hAnsi="Times New Roman" w:cs="Times New Roman"/>
          <w:sz w:val="24"/>
          <w:szCs w:val="24"/>
        </w:rPr>
        <w:t>(Brennen, 2017)</w:t>
      </w:r>
      <w:r w:rsidR="00F02064" w:rsidRPr="000309BA">
        <w:rPr>
          <w:rFonts w:ascii="Times New Roman" w:eastAsia="Times New Roman" w:hAnsi="Times New Roman" w:cs="Times New Roman"/>
          <w:bCs/>
          <w:sz w:val="24"/>
          <w:szCs w:val="24"/>
        </w:rPr>
        <w:fldChar w:fldCharType="end"/>
      </w:r>
      <w:r w:rsidR="00F02064" w:rsidRPr="000309BA">
        <w:rPr>
          <w:rFonts w:ascii="Times New Roman" w:eastAsia="Times New Roman" w:hAnsi="Times New Roman" w:cs="Times New Roman"/>
          <w:bCs/>
          <w:sz w:val="24"/>
          <w:szCs w:val="24"/>
        </w:rPr>
        <w:t xml:space="preserve">. Since the aim of this research was to </w:t>
      </w:r>
      <w:r w:rsidR="00F02064" w:rsidRPr="000309BA">
        <w:rPr>
          <w:rFonts w:ascii="Times New Roman" w:eastAsia="Times New Roman" w:hAnsi="Times New Roman" w:cs="Times New Roman"/>
          <w:sz w:val="24"/>
          <w:szCs w:val="24"/>
        </w:rPr>
        <w:t>examine the relationship between the variables and to be able to determine whether the independent variable (greenwashing) does influence the dependent variable (</w:t>
      </w:r>
      <w:proofErr w:type="spellStart"/>
      <w:r w:rsidR="00F02064" w:rsidRPr="000309BA">
        <w:rPr>
          <w:rFonts w:ascii="Times New Roman" w:eastAsia="Times New Roman" w:hAnsi="Times New Roman" w:cs="Times New Roman"/>
          <w:sz w:val="24"/>
          <w:szCs w:val="24"/>
        </w:rPr>
        <w:t>eWOM</w:t>
      </w:r>
      <w:proofErr w:type="spellEnd"/>
      <w:r w:rsidR="00F02064" w:rsidRPr="000309BA">
        <w:rPr>
          <w:rFonts w:ascii="Times New Roman" w:eastAsia="Times New Roman" w:hAnsi="Times New Roman" w:cs="Times New Roman"/>
          <w:sz w:val="24"/>
          <w:szCs w:val="24"/>
        </w:rPr>
        <w:t>), an online experiment was used as the most suitable method. Specifically, to examine the causal relationship between the independent and dependent variables, several hypotheses have been formulated based on literature research that has already been conducted. Since this research has one independent variable with three levels, the</w:t>
      </w:r>
      <w:ins w:id="1" w:author="chris" w:date="2021-05-19T16:43:00Z">
        <w:r w:rsidR="000A03FD">
          <w:rPr>
            <w:rFonts w:ascii="Times New Roman" w:eastAsia="Times New Roman" w:hAnsi="Times New Roman" w:cs="Times New Roman"/>
            <w:sz w:val="24"/>
            <w:szCs w:val="24"/>
          </w:rPr>
          <w:t xml:space="preserve">se hypotheses </w:t>
        </w:r>
        <w:proofErr w:type="gramStart"/>
        <w:r w:rsidR="000A03FD">
          <w:rPr>
            <w:rFonts w:ascii="Times New Roman" w:eastAsia="Times New Roman" w:hAnsi="Times New Roman" w:cs="Times New Roman"/>
            <w:sz w:val="24"/>
            <w:szCs w:val="24"/>
          </w:rPr>
          <w:t>were</w:t>
        </w:r>
      </w:ins>
      <w:proofErr w:type="gramEnd"/>
    </w:p>
    <w:p w14:paraId="3874EB85" w14:textId="6B111211" w:rsidR="00F02064" w:rsidRPr="000309BA" w:rsidRDefault="00916006" w:rsidP="00AC5587">
      <w:pPr>
        <w:spacing w:line="360" w:lineRule="auto"/>
        <w:jc w:val="both"/>
        <w:rPr>
          <w:rFonts w:ascii="Times New Roman" w:eastAsia="Times New Roman" w:hAnsi="Times New Roman" w:cs="Times New Roman"/>
          <w:sz w:val="24"/>
          <w:szCs w:val="24"/>
        </w:rPr>
      </w:pPr>
      <w:ins w:id="2" w:author="A. M. van Prooijen" w:date="2021-05-18T18:36:00Z">
        <w:del w:id="3" w:author="chris" w:date="2021-05-19T16:42:00Z">
          <w:r w:rsidDel="000A03FD">
            <w:rPr>
              <w:rFonts w:ascii="Times New Roman" w:eastAsia="Times New Roman" w:hAnsi="Times New Roman" w:cs="Times New Roman"/>
              <w:sz w:val="24"/>
              <w:szCs w:val="24"/>
            </w:rPr>
            <w:delText xml:space="preserve">se </w:delText>
          </w:r>
        </w:del>
        <w:del w:id="4" w:author="chris" w:date="2021-05-19T16:43:00Z">
          <w:r w:rsidDel="000A03FD">
            <w:rPr>
              <w:rFonts w:ascii="Times New Roman" w:eastAsia="Times New Roman" w:hAnsi="Times New Roman" w:cs="Times New Roman"/>
              <w:sz w:val="24"/>
              <w:szCs w:val="24"/>
            </w:rPr>
            <w:delText>hypotheses</w:delText>
          </w:r>
        </w:del>
      </w:ins>
      <w:del w:id="5" w:author="chris" w:date="2021-05-19T16:43:00Z">
        <w:r w:rsidR="00F02064" w:rsidRPr="000309BA" w:rsidDel="000A03FD">
          <w:rPr>
            <w:rFonts w:ascii="Times New Roman" w:eastAsia="Times New Roman" w:hAnsi="Times New Roman" w:cs="Times New Roman"/>
            <w:sz w:val="24"/>
            <w:szCs w:val="24"/>
          </w:rPr>
          <w:delText>re w</w:delText>
        </w:r>
      </w:del>
      <w:ins w:id="6" w:author="A. M. van Prooijen" w:date="2021-05-18T18:36:00Z">
        <w:del w:id="7" w:author="chris" w:date="2021-05-19T16:43:00Z">
          <w:r w:rsidDel="000A03FD">
            <w:rPr>
              <w:rFonts w:ascii="Times New Roman" w:eastAsia="Times New Roman" w:hAnsi="Times New Roman" w:cs="Times New Roman"/>
              <w:sz w:val="24"/>
              <w:szCs w:val="24"/>
            </w:rPr>
            <w:delText>ere</w:delText>
          </w:r>
        </w:del>
      </w:ins>
      <w:del w:id="8" w:author="chris" w:date="2021-05-19T16:43:00Z">
        <w:r w:rsidR="00F02064" w:rsidRPr="000309BA" w:rsidDel="000A03FD">
          <w:rPr>
            <w:rFonts w:ascii="Times New Roman" w:eastAsia="Times New Roman" w:hAnsi="Times New Roman" w:cs="Times New Roman"/>
            <w:sz w:val="24"/>
            <w:szCs w:val="24"/>
          </w:rPr>
          <w:delText xml:space="preserve">as </w:delText>
        </w:r>
      </w:del>
      <w:r w:rsidR="00F02064" w:rsidRPr="000309BA">
        <w:rPr>
          <w:rFonts w:ascii="Times New Roman" w:eastAsia="Times New Roman" w:hAnsi="Times New Roman" w:cs="Times New Roman"/>
          <w:sz w:val="24"/>
          <w:szCs w:val="24"/>
        </w:rPr>
        <w:t xml:space="preserve">examined through a unifactorial experiment design with three conditions: greenwashing, non-greenwashing, and a control group. This allowed the researcher to look at the independent variable in different situations and examine interactions between the </w:t>
      </w:r>
      <w:commentRangeStart w:id="9"/>
      <w:r w:rsidR="00F02064" w:rsidRPr="000309BA">
        <w:rPr>
          <w:rFonts w:ascii="Times New Roman" w:eastAsia="Times New Roman" w:hAnsi="Times New Roman" w:cs="Times New Roman"/>
          <w:sz w:val="24"/>
          <w:szCs w:val="24"/>
        </w:rPr>
        <w:t>factors</w:t>
      </w:r>
      <w:commentRangeEnd w:id="9"/>
      <w:r>
        <w:rPr>
          <w:rStyle w:val="a8"/>
        </w:rPr>
        <w:commentReference w:id="9"/>
      </w:r>
      <w:r w:rsidR="00F02064" w:rsidRPr="000309BA">
        <w:rPr>
          <w:rFonts w:ascii="Times New Roman" w:eastAsia="Times New Roman" w:hAnsi="Times New Roman" w:cs="Times New Roman"/>
          <w:sz w:val="24"/>
          <w:szCs w:val="24"/>
        </w:rPr>
        <w:t xml:space="preserve"> (Collins et al., 2009). The type of experimental design was a between-subjects experiment. This means that the experiment participants were assigned to different conditions, each experiencing only one experimental condition (</w:t>
      </w:r>
      <w:proofErr w:type="spellStart"/>
      <w:r w:rsidR="00F02064" w:rsidRPr="000309BA">
        <w:rPr>
          <w:rFonts w:ascii="Times New Roman" w:eastAsia="Times New Roman" w:hAnsi="Times New Roman" w:cs="Times New Roman"/>
          <w:sz w:val="24"/>
          <w:szCs w:val="24"/>
        </w:rPr>
        <w:t>Charness</w:t>
      </w:r>
      <w:proofErr w:type="spellEnd"/>
      <w:r w:rsidR="00F02064" w:rsidRPr="000309BA">
        <w:rPr>
          <w:rFonts w:ascii="Times New Roman" w:eastAsia="Times New Roman" w:hAnsi="Times New Roman" w:cs="Times New Roman"/>
          <w:sz w:val="24"/>
          <w:szCs w:val="24"/>
        </w:rPr>
        <w:t xml:space="preserve"> et al., 2012).</w:t>
      </w:r>
      <w:r w:rsidR="00EE082E">
        <w:rPr>
          <w:rFonts w:ascii="Times New Roman" w:eastAsia="Times New Roman" w:hAnsi="Times New Roman" w:cs="Times New Roman"/>
          <w:sz w:val="24"/>
          <w:szCs w:val="24"/>
        </w:rPr>
        <w:t xml:space="preserve"> </w:t>
      </w:r>
      <w:del w:id="10" w:author="A. M. van Prooijen" w:date="2021-05-18T18:37:00Z">
        <w:r w:rsidR="00EE082E" w:rsidDel="00916006">
          <w:rPr>
            <w:rFonts w:ascii="Times New Roman" w:eastAsia="Times New Roman" w:hAnsi="Times New Roman" w:cs="Times New Roman"/>
            <w:sz w:val="24"/>
            <w:szCs w:val="24"/>
          </w:rPr>
          <w:delText>The</w:delText>
        </w:r>
        <w:r w:rsidR="00F02064" w:rsidRPr="000309BA" w:rsidDel="00916006">
          <w:rPr>
            <w:rFonts w:ascii="Times New Roman" w:eastAsia="Times New Roman" w:hAnsi="Times New Roman" w:cs="Times New Roman"/>
            <w:sz w:val="24"/>
            <w:szCs w:val="24"/>
          </w:rPr>
          <w:delText xml:space="preserve"> hypotheses were </w:delText>
        </w:r>
        <w:r w:rsidR="00EE082E" w:rsidDel="00916006">
          <w:rPr>
            <w:rFonts w:ascii="Times New Roman" w:eastAsia="Times New Roman" w:hAnsi="Times New Roman" w:cs="Times New Roman"/>
            <w:sz w:val="24"/>
            <w:szCs w:val="24"/>
          </w:rPr>
          <w:delText xml:space="preserve">also </w:delText>
        </w:r>
        <w:r w:rsidR="00F02064" w:rsidRPr="000309BA" w:rsidDel="00916006">
          <w:rPr>
            <w:rFonts w:ascii="Times New Roman" w:eastAsia="Times New Roman" w:hAnsi="Times New Roman" w:cs="Times New Roman"/>
            <w:sz w:val="24"/>
            <w:szCs w:val="24"/>
          </w:rPr>
          <w:delText>tested using an online experiment.</w:delText>
        </w:r>
        <w:r w:rsidR="00EE082E" w:rsidDel="00916006">
          <w:rPr>
            <w:rFonts w:ascii="Times New Roman" w:eastAsia="Times New Roman" w:hAnsi="Times New Roman" w:cs="Times New Roman"/>
            <w:sz w:val="24"/>
            <w:szCs w:val="24"/>
          </w:rPr>
          <w:delText xml:space="preserve"> </w:delText>
        </w:r>
      </w:del>
      <w:r w:rsidR="00BC475E" w:rsidRPr="000309BA">
        <w:rPr>
          <w:rFonts w:ascii="Times New Roman" w:eastAsia="Times New Roman" w:hAnsi="Times New Roman" w:cs="Times New Roman"/>
          <w:sz w:val="24"/>
          <w:szCs w:val="24"/>
        </w:rPr>
        <w:lastRenderedPageBreak/>
        <w:t>The e</w:t>
      </w:r>
      <w:r w:rsidR="00F02064" w:rsidRPr="000309BA">
        <w:rPr>
          <w:rFonts w:ascii="Times New Roman" w:eastAsia="Times New Roman" w:hAnsi="Times New Roman" w:cs="Times New Roman"/>
          <w:sz w:val="24"/>
          <w:szCs w:val="24"/>
        </w:rPr>
        <w:t>xperimental design provides the most effectiv</w:t>
      </w:r>
      <w:r w:rsidR="007F606C" w:rsidRPr="000309BA">
        <w:rPr>
          <w:rFonts w:ascii="Times New Roman" w:eastAsia="Times New Roman" w:hAnsi="Times New Roman" w:cs="Times New Roman"/>
          <w:sz w:val="24"/>
          <w:szCs w:val="24"/>
        </w:rPr>
        <w:t>e method</w:t>
      </w:r>
      <w:r w:rsidR="00F02064" w:rsidRPr="000309BA">
        <w:rPr>
          <w:rFonts w:ascii="Times New Roman" w:eastAsia="Times New Roman" w:hAnsi="Times New Roman" w:cs="Times New Roman"/>
          <w:sz w:val="24"/>
          <w:szCs w:val="24"/>
        </w:rPr>
        <w:t xml:space="preserve"> for testing causal hypotheses because it allows researchers to test each created condition's hypotheses, examining the variables in different positions </w:t>
      </w:r>
      <w:r w:rsidR="00F02064" w:rsidRPr="000309BA">
        <w:rPr>
          <w:rFonts w:ascii="Times New Roman" w:eastAsia="Times New Roman" w:hAnsi="Times New Roman" w:cs="Times New Roman"/>
          <w:sz w:val="24"/>
          <w:szCs w:val="24"/>
        </w:rPr>
        <w:fldChar w:fldCharType="begin"/>
      </w:r>
      <w:r w:rsidR="00F02064" w:rsidRPr="000309BA">
        <w:rPr>
          <w:rFonts w:ascii="Times New Roman" w:eastAsia="Times New Roman" w:hAnsi="Times New Roman" w:cs="Times New Roman"/>
          <w:sz w:val="24"/>
          <w:szCs w:val="24"/>
        </w:rPr>
        <w:instrText xml:space="preserve"> ADDIN ZOTERO_ITEM CSL_CITATION {"citationID":"Tf4eqpLl","properties":{"formattedCitation":"(Check &amp; Schutt, 2012)","plainCitation":"(Check &amp; Schutt, 2012)","noteIndex":0},"citationItems":[{"id":158,"uris":["http://zotero.org/users/local/Q68XJp2j/items/DKXF6CAH"],"uri":["http://zotero.org/users/local/Q68XJp2j/items/DKXF6CAH"],"itemData":{"id":158,"type":"book","event-place":"1 Oliver's Yard, 55 City Road London EC1Y 1SP","ISBN":"978-1-4129-4009-2","note":"DOI: 10.4135/9781544307725","publisher":"SAGE Publications, Inc.","publisher-place":"1 Oliver's Yard, 55 City Road London EC1Y 1SP","source":"DOI.org (Crossref)","title":"Research Methods in Education","URL":"http://methods.sagepub.com/book/research-methods-in-education","author":[{"family":"Check","given":"Joseph"},{"family":"Schutt","given":"Russell K."}],"accessed":{"date-parts":[["2021",4,6]]},"issued":{"date-parts":[["2012"]]}}}],"schema":"https://github.com/citation-style-language/schema/raw/master/csl-citation.json"} </w:instrText>
      </w:r>
      <w:r w:rsidR="00F02064" w:rsidRPr="000309BA">
        <w:rPr>
          <w:rFonts w:ascii="Times New Roman" w:eastAsia="Times New Roman" w:hAnsi="Times New Roman" w:cs="Times New Roman"/>
          <w:sz w:val="24"/>
          <w:szCs w:val="24"/>
        </w:rPr>
        <w:fldChar w:fldCharType="separate"/>
      </w:r>
      <w:r w:rsidR="00F02064" w:rsidRPr="000309BA">
        <w:rPr>
          <w:rFonts w:ascii="Times New Roman" w:hAnsi="Times New Roman" w:cs="Times New Roman"/>
          <w:sz w:val="24"/>
          <w:szCs w:val="24"/>
        </w:rPr>
        <w:t>(Check &amp; Schutt, 2012)</w:t>
      </w:r>
      <w:r w:rsidR="00F02064" w:rsidRPr="000309BA">
        <w:rPr>
          <w:rFonts w:ascii="Times New Roman" w:eastAsia="Times New Roman" w:hAnsi="Times New Roman" w:cs="Times New Roman"/>
          <w:sz w:val="24"/>
          <w:szCs w:val="24"/>
        </w:rPr>
        <w:fldChar w:fldCharType="end"/>
      </w:r>
      <w:r w:rsidR="00F02064" w:rsidRPr="000309BA">
        <w:rPr>
          <w:rFonts w:ascii="Times New Roman" w:eastAsia="Times New Roman" w:hAnsi="Times New Roman" w:cs="Times New Roman"/>
          <w:sz w:val="24"/>
          <w:szCs w:val="24"/>
        </w:rPr>
        <w:t xml:space="preserve">. Each group in the experiment represents another condition of the independent variable (greenwashing) </w:t>
      </w:r>
      <w:proofErr w:type="gramStart"/>
      <w:r w:rsidR="00F02064" w:rsidRPr="000309BA">
        <w:rPr>
          <w:rFonts w:ascii="Times New Roman" w:eastAsia="Times New Roman" w:hAnsi="Times New Roman" w:cs="Times New Roman"/>
          <w:sz w:val="24"/>
          <w:szCs w:val="24"/>
        </w:rPr>
        <w:t>in order to</w:t>
      </w:r>
      <w:proofErr w:type="gramEnd"/>
      <w:r w:rsidR="00F02064" w:rsidRPr="000309BA">
        <w:rPr>
          <w:rFonts w:ascii="Times New Roman" w:eastAsia="Times New Roman" w:hAnsi="Times New Roman" w:cs="Times New Roman"/>
          <w:sz w:val="24"/>
          <w:szCs w:val="24"/>
        </w:rPr>
        <w:t xml:space="preserve"> examine whether it influences the dependent variable (</w:t>
      </w:r>
      <w:proofErr w:type="spellStart"/>
      <w:r w:rsidR="00F02064" w:rsidRPr="000309BA">
        <w:rPr>
          <w:rFonts w:ascii="Times New Roman" w:eastAsia="Times New Roman" w:hAnsi="Times New Roman" w:cs="Times New Roman"/>
          <w:sz w:val="24"/>
          <w:szCs w:val="24"/>
        </w:rPr>
        <w:t>eWOM</w:t>
      </w:r>
      <w:proofErr w:type="spellEnd"/>
      <w:r w:rsidR="00F02064" w:rsidRPr="000309BA">
        <w:rPr>
          <w:rFonts w:ascii="Times New Roman" w:eastAsia="Times New Roman" w:hAnsi="Times New Roman" w:cs="Times New Roman"/>
          <w:sz w:val="24"/>
          <w:szCs w:val="24"/>
        </w:rPr>
        <w:t>)</w:t>
      </w:r>
    </w:p>
    <w:p w14:paraId="787C1013" w14:textId="258A0F38" w:rsidR="00F02064" w:rsidRPr="000309BA" w:rsidRDefault="00F02064" w:rsidP="00AC5587">
      <w:pPr>
        <w:spacing w:line="360" w:lineRule="auto"/>
        <w:ind w:firstLine="432"/>
        <w:jc w:val="both"/>
        <w:rPr>
          <w:rFonts w:ascii="Times New Roman" w:eastAsia="Times New Roman" w:hAnsi="Times New Roman" w:cs="Times New Roman"/>
          <w:sz w:val="24"/>
          <w:szCs w:val="24"/>
        </w:rPr>
      </w:pPr>
      <w:r w:rsidRPr="000309BA">
        <w:rPr>
          <w:rFonts w:ascii="Times New Roman" w:eastAsia="Times New Roman" w:hAnsi="Times New Roman" w:cs="Times New Roman"/>
          <w:sz w:val="24"/>
          <w:szCs w:val="24"/>
        </w:rPr>
        <w:tab/>
        <w:t>The experiment was conducted online because of the current pandemic situation. Additionally, online experiments are cheaper, quicker, can result in large sample sizes, and have high statistical power (</w:t>
      </w:r>
      <w:proofErr w:type="spellStart"/>
      <w:r w:rsidRPr="000309BA">
        <w:rPr>
          <w:rFonts w:ascii="Times New Roman" w:eastAsia="Times New Roman" w:hAnsi="Times New Roman" w:cs="Times New Roman"/>
          <w:sz w:val="24"/>
          <w:szCs w:val="24"/>
        </w:rPr>
        <w:t>Barchard</w:t>
      </w:r>
      <w:proofErr w:type="spellEnd"/>
      <w:r w:rsidR="00EE082E">
        <w:rPr>
          <w:rFonts w:ascii="Times New Roman" w:eastAsia="Times New Roman" w:hAnsi="Times New Roman" w:cs="Times New Roman"/>
          <w:sz w:val="24"/>
          <w:szCs w:val="24"/>
        </w:rPr>
        <w:t xml:space="preserve"> </w:t>
      </w:r>
      <w:r w:rsidRPr="000309BA">
        <w:rPr>
          <w:rFonts w:ascii="Times New Roman" w:eastAsia="Times New Roman" w:hAnsi="Times New Roman" w:cs="Times New Roman"/>
          <w:sz w:val="24"/>
          <w:szCs w:val="24"/>
        </w:rPr>
        <w:t>&amp; Williams,</w:t>
      </w:r>
      <w:r w:rsidR="008B270E" w:rsidRPr="000309BA">
        <w:rPr>
          <w:rFonts w:ascii="Times New Roman" w:eastAsia="Times New Roman" w:hAnsi="Times New Roman" w:cs="Times New Roman"/>
          <w:sz w:val="24"/>
          <w:szCs w:val="24"/>
        </w:rPr>
        <w:t xml:space="preserve"> </w:t>
      </w:r>
      <w:r w:rsidRPr="000309BA">
        <w:rPr>
          <w:rFonts w:ascii="Times New Roman" w:eastAsia="Times New Roman" w:hAnsi="Times New Roman" w:cs="Times New Roman"/>
          <w:sz w:val="24"/>
          <w:szCs w:val="24"/>
        </w:rPr>
        <w:t xml:space="preserve">2008). A disadvantage of this online method is that issues of </w:t>
      </w:r>
      <w:r w:rsidRPr="000309BA">
        <w:rPr>
          <w:rFonts w:ascii="Times New Roman" w:hAnsi="Times New Roman" w:cs="Times New Roman"/>
          <w:sz w:val="24"/>
          <w:szCs w:val="24"/>
        </w:rPr>
        <w:t>confidentiality and anonymity may arise. Survey respondents may have concerns around the issues surrounding survey privacy (</w:t>
      </w:r>
      <w:proofErr w:type="spellStart"/>
      <w:r w:rsidRPr="000309BA">
        <w:rPr>
          <w:rFonts w:ascii="Times New Roman" w:hAnsi="Times New Roman" w:cs="Times New Roman"/>
          <w:sz w:val="24"/>
          <w:szCs w:val="24"/>
        </w:rPr>
        <w:t>Barchard</w:t>
      </w:r>
      <w:proofErr w:type="spellEnd"/>
      <w:r w:rsidRPr="000309BA">
        <w:rPr>
          <w:rFonts w:ascii="Times New Roman" w:hAnsi="Times New Roman" w:cs="Times New Roman"/>
          <w:sz w:val="24"/>
          <w:szCs w:val="24"/>
        </w:rPr>
        <w:t xml:space="preserve"> &amp; Williams, 2008). </w:t>
      </w:r>
      <w:proofErr w:type="gramStart"/>
      <w:r w:rsidRPr="000309BA">
        <w:rPr>
          <w:rFonts w:ascii="Times New Roman" w:hAnsi="Times New Roman" w:cs="Times New Roman"/>
          <w:sz w:val="24"/>
          <w:szCs w:val="24"/>
        </w:rPr>
        <w:t>In order to</w:t>
      </w:r>
      <w:proofErr w:type="gramEnd"/>
      <w:r w:rsidRPr="000309BA">
        <w:rPr>
          <w:rFonts w:ascii="Times New Roman" w:hAnsi="Times New Roman" w:cs="Times New Roman"/>
          <w:sz w:val="24"/>
          <w:szCs w:val="24"/>
        </w:rPr>
        <w:t xml:space="preserve"> protect participants' anonymity, the experiment included a small text on the first page clarifying that participants' data will be anonymous and used for a students' thesis. Besides, the buttons "consent" and "do not consent" "my data to be used and analyzed for educational purposes" w</w:t>
      </w:r>
      <w:r w:rsidR="00BC475E" w:rsidRPr="000309BA">
        <w:rPr>
          <w:rFonts w:ascii="Times New Roman" w:hAnsi="Times New Roman" w:cs="Times New Roman"/>
          <w:sz w:val="24"/>
          <w:szCs w:val="24"/>
        </w:rPr>
        <w:t>ere</w:t>
      </w:r>
      <w:r w:rsidRPr="000309BA">
        <w:rPr>
          <w:rFonts w:ascii="Times New Roman" w:hAnsi="Times New Roman" w:cs="Times New Roman"/>
          <w:sz w:val="24"/>
          <w:szCs w:val="24"/>
        </w:rPr>
        <w:t xml:space="preserve"> also added to the first page.</w:t>
      </w:r>
      <w:r w:rsidRPr="000309BA">
        <w:rPr>
          <w:rFonts w:ascii="Times New Roman" w:hAnsi="Times New Roman" w:cs="Times New Roman"/>
          <w:sz w:val="24"/>
          <w:szCs w:val="24"/>
        </w:rPr>
        <w:tab/>
      </w:r>
      <w:r w:rsidRPr="000309BA">
        <w:rPr>
          <w:rFonts w:ascii="Times New Roman" w:hAnsi="Times New Roman" w:cs="Times New Roman"/>
          <w:sz w:val="24"/>
          <w:szCs w:val="24"/>
        </w:rPr>
        <w:br/>
      </w:r>
      <w:r w:rsidRPr="000309BA">
        <w:rPr>
          <w:rFonts w:ascii="Times New Roman" w:eastAsia="Times New Roman" w:hAnsi="Times New Roman" w:cs="Times New Roman"/>
          <w:sz w:val="24"/>
          <w:szCs w:val="24"/>
        </w:rPr>
        <w:t xml:space="preserve">       Another disadvantage of this online method is that online experiments can have low response rates (Fielding et al., 2017). To reduce the non-response rates, the experiment was optimized to function on laptops, computers, and mobile phones so that respondents can complete a survey on their preferred speed, even while they are on the move (Fielding et al., 2017). This research was unbiased since the respondents were randomly assigned to one of the three conditions through Qualtrics</w:t>
      </w:r>
      <w:r w:rsidR="00BC475E" w:rsidRPr="000309BA">
        <w:rPr>
          <w:rFonts w:ascii="Times New Roman" w:eastAsia="Times New Roman" w:hAnsi="Times New Roman" w:cs="Times New Roman"/>
          <w:sz w:val="24"/>
          <w:szCs w:val="24"/>
        </w:rPr>
        <w:t>,</w:t>
      </w:r>
      <w:r w:rsidRPr="000309BA">
        <w:rPr>
          <w:rFonts w:ascii="Times New Roman" w:eastAsia="Times New Roman" w:hAnsi="Times New Roman" w:cs="Times New Roman"/>
          <w:sz w:val="24"/>
          <w:szCs w:val="24"/>
        </w:rPr>
        <w:t xml:space="preserve"> and each group was equivalently treated. The control group's presence, coupled with random assignment, also decreased internal validity threats (Bryman, 2016).</w:t>
      </w:r>
      <w:r w:rsidRPr="000309BA">
        <w:rPr>
          <w:rFonts w:ascii="Times New Roman" w:eastAsia="Times New Roman" w:hAnsi="Times New Roman" w:cs="Times New Roman"/>
          <w:sz w:val="24"/>
          <w:szCs w:val="24"/>
        </w:rPr>
        <w:tab/>
        <w:t xml:space="preserve"> </w:t>
      </w:r>
      <w:r w:rsidRPr="000309BA">
        <w:rPr>
          <w:rFonts w:ascii="Times New Roman" w:eastAsia="Times New Roman" w:hAnsi="Times New Roman" w:cs="Times New Roman"/>
          <w:sz w:val="24"/>
          <w:szCs w:val="24"/>
        </w:rPr>
        <w:br/>
      </w:r>
      <w:r w:rsidRPr="000309BA">
        <w:rPr>
          <w:rFonts w:ascii="Times New Roman" w:eastAsia="Times New Roman" w:hAnsi="Times New Roman" w:cs="Times New Roman"/>
          <w:sz w:val="24"/>
          <w:szCs w:val="24"/>
        </w:rPr>
        <w:tab/>
        <w:t>Another disadvantage is th</w:t>
      </w:r>
      <w:r w:rsidRPr="008513A2">
        <w:rPr>
          <w:rFonts w:ascii="Times New Roman" w:eastAsia="Times New Roman" w:hAnsi="Times New Roman" w:cs="Times New Roman"/>
          <w:sz w:val="24"/>
          <w:szCs w:val="24"/>
          <w:highlight w:val="yellow"/>
          <w:rPrChange w:id="11" w:author="chris" w:date="2021-05-19T16:55:00Z">
            <w:rPr>
              <w:rFonts w:ascii="Times New Roman" w:eastAsia="Times New Roman" w:hAnsi="Times New Roman" w:cs="Times New Roman"/>
              <w:sz w:val="24"/>
              <w:szCs w:val="24"/>
            </w:rPr>
          </w:rPrChange>
        </w:rPr>
        <w:t>at there may be biases in the final sample because participants cannot receive a personalized reminder email to continue their survey since experiments should be anonymous (</w:t>
      </w:r>
      <w:proofErr w:type="spellStart"/>
      <w:r w:rsidRPr="008513A2">
        <w:rPr>
          <w:rFonts w:ascii="Times New Roman" w:eastAsia="Times New Roman" w:hAnsi="Times New Roman" w:cs="Times New Roman"/>
          <w:sz w:val="24"/>
          <w:szCs w:val="24"/>
          <w:highlight w:val="yellow"/>
          <w:rPrChange w:id="12" w:author="chris" w:date="2021-05-19T16:55:00Z">
            <w:rPr>
              <w:rFonts w:ascii="Times New Roman" w:eastAsia="Times New Roman" w:hAnsi="Times New Roman" w:cs="Times New Roman"/>
              <w:sz w:val="24"/>
              <w:szCs w:val="24"/>
            </w:rPr>
          </w:rPrChange>
        </w:rPr>
        <w:t>Dandurand</w:t>
      </w:r>
      <w:proofErr w:type="spellEnd"/>
      <w:r w:rsidRPr="008513A2">
        <w:rPr>
          <w:rFonts w:ascii="Times New Roman" w:eastAsia="Times New Roman" w:hAnsi="Times New Roman" w:cs="Times New Roman"/>
          <w:sz w:val="24"/>
          <w:szCs w:val="24"/>
          <w:highlight w:val="yellow"/>
          <w:rPrChange w:id="13" w:author="chris" w:date="2021-05-19T16:55:00Z">
            <w:rPr>
              <w:rFonts w:ascii="Times New Roman" w:eastAsia="Times New Roman" w:hAnsi="Times New Roman" w:cs="Times New Roman"/>
              <w:sz w:val="24"/>
              <w:szCs w:val="24"/>
            </w:rPr>
          </w:rPrChange>
        </w:rPr>
        <w:t xml:space="preserve"> et al., 2008). As a result, if the respondents drop out during the experiment because they were somehow interrupted, </w:t>
      </w:r>
      <w:commentRangeStart w:id="14"/>
      <w:r w:rsidRPr="008513A2">
        <w:rPr>
          <w:rFonts w:ascii="Times New Roman" w:eastAsia="Times New Roman" w:hAnsi="Times New Roman" w:cs="Times New Roman"/>
          <w:sz w:val="24"/>
          <w:szCs w:val="24"/>
          <w:highlight w:val="yellow"/>
          <w:rPrChange w:id="15" w:author="chris" w:date="2021-05-19T16:55:00Z">
            <w:rPr>
              <w:rFonts w:ascii="Times New Roman" w:eastAsia="Times New Roman" w:hAnsi="Times New Roman" w:cs="Times New Roman"/>
              <w:sz w:val="24"/>
              <w:szCs w:val="24"/>
            </w:rPr>
          </w:rPrChange>
        </w:rPr>
        <w:t>they could not be asked if they would like to finish their session</w:t>
      </w:r>
      <w:commentRangeEnd w:id="14"/>
      <w:r w:rsidR="00916006" w:rsidRPr="008513A2">
        <w:rPr>
          <w:rStyle w:val="a8"/>
          <w:highlight w:val="yellow"/>
          <w:rPrChange w:id="16" w:author="chris" w:date="2021-05-19T16:55:00Z">
            <w:rPr>
              <w:rStyle w:val="a8"/>
            </w:rPr>
          </w:rPrChange>
        </w:rPr>
        <w:commentReference w:id="14"/>
      </w:r>
      <w:r w:rsidRPr="008513A2">
        <w:rPr>
          <w:rFonts w:ascii="Times New Roman" w:eastAsia="Times New Roman" w:hAnsi="Times New Roman" w:cs="Times New Roman"/>
          <w:sz w:val="24"/>
          <w:szCs w:val="24"/>
          <w:highlight w:val="yellow"/>
          <w:rPrChange w:id="17" w:author="chris" w:date="2021-05-19T16:55:00Z">
            <w:rPr>
              <w:rFonts w:ascii="Times New Roman" w:eastAsia="Times New Roman" w:hAnsi="Times New Roman" w:cs="Times New Roman"/>
              <w:sz w:val="24"/>
              <w:szCs w:val="24"/>
            </w:rPr>
          </w:rPrChange>
        </w:rPr>
        <w:t>. Respondents can also drop out of the experiment when they feel exposed to controversial questions that they do not feel comfortable answering</w:t>
      </w:r>
      <w:commentRangeStart w:id="18"/>
      <w:r w:rsidRPr="008513A2">
        <w:rPr>
          <w:rFonts w:ascii="Times New Roman" w:eastAsia="Times New Roman" w:hAnsi="Times New Roman" w:cs="Times New Roman"/>
          <w:sz w:val="24"/>
          <w:szCs w:val="24"/>
          <w:highlight w:val="yellow"/>
          <w:rPrChange w:id="19" w:author="chris" w:date="2021-05-19T16:55:00Z">
            <w:rPr>
              <w:rFonts w:ascii="Times New Roman" w:eastAsia="Times New Roman" w:hAnsi="Times New Roman" w:cs="Times New Roman"/>
              <w:sz w:val="24"/>
              <w:szCs w:val="24"/>
            </w:rPr>
          </w:rPrChange>
        </w:rPr>
        <w:t>.</w:t>
      </w:r>
      <w:r w:rsidRPr="008513A2">
        <w:rPr>
          <w:rFonts w:ascii="Times New Roman" w:eastAsia="Times New Roman" w:hAnsi="Times New Roman" w:cs="Times New Roman"/>
          <w:sz w:val="24"/>
          <w:szCs w:val="24"/>
          <w:highlight w:val="yellow"/>
          <w:rPrChange w:id="20" w:author="chris" w:date="2021-05-19T16:55:00Z">
            <w:rPr>
              <w:rFonts w:ascii="Times New Roman" w:eastAsia="Times New Roman" w:hAnsi="Times New Roman" w:cs="Times New Roman"/>
              <w:sz w:val="24"/>
              <w:szCs w:val="24"/>
            </w:rPr>
          </w:rPrChange>
        </w:rPr>
        <w:tab/>
      </w:r>
      <w:commentRangeEnd w:id="18"/>
      <w:r w:rsidR="00916006" w:rsidRPr="008513A2">
        <w:rPr>
          <w:rStyle w:val="a8"/>
          <w:highlight w:val="yellow"/>
          <w:rPrChange w:id="21" w:author="chris" w:date="2021-05-19T16:55:00Z">
            <w:rPr>
              <w:rStyle w:val="a8"/>
            </w:rPr>
          </w:rPrChange>
        </w:rPr>
        <w:commentReference w:id="18"/>
      </w:r>
      <w:r w:rsidRPr="008513A2">
        <w:rPr>
          <w:rFonts w:ascii="Times New Roman" w:eastAsia="Times New Roman" w:hAnsi="Times New Roman" w:cs="Times New Roman"/>
          <w:sz w:val="24"/>
          <w:szCs w:val="24"/>
          <w:highlight w:val="yellow"/>
          <w:rPrChange w:id="22" w:author="chris" w:date="2021-05-19T16:55:00Z">
            <w:rPr>
              <w:rFonts w:ascii="Times New Roman" w:eastAsia="Times New Roman" w:hAnsi="Times New Roman" w:cs="Times New Roman"/>
              <w:sz w:val="24"/>
              <w:szCs w:val="24"/>
            </w:rPr>
          </w:rPrChange>
        </w:rPr>
        <w:br/>
      </w:r>
      <w:r w:rsidRPr="008513A2">
        <w:rPr>
          <w:rFonts w:ascii="Times New Roman" w:eastAsia="Times New Roman" w:hAnsi="Times New Roman" w:cs="Times New Roman"/>
          <w:sz w:val="24"/>
          <w:szCs w:val="24"/>
          <w:highlight w:val="yellow"/>
          <w:rPrChange w:id="23" w:author="chris" w:date="2021-05-19T16:55:00Z">
            <w:rPr>
              <w:rFonts w:ascii="Times New Roman" w:eastAsia="Times New Roman" w:hAnsi="Times New Roman" w:cs="Times New Roman"/>
              <w:sz w:val="24"/>
              <w:szCs w:val="24"/>
            </w:rPr>
          </w:rPrChange>
        </w:rPr>
        <w:tab/>
        <w:t xml:space="preserve">This research tried to prevent any possible implications by </w:t>
      </w:r>
      <w:commentRangeStart w:id="24"/>
      <w:r w:rsidRPr="008513A2">
        <w:rPr>
          <w:rFonts w:ascii="Times New Roman" w:eastAsia="Times New Roman" w:hAnsi="Times New Roman" w:cs="Times New Roman"/>
          <w:sz w:val="24"/>
          <w:szCs w:val="24"/>
          <w:highlight w:val="yellow"/>
          <w:rPrChange w:id="25" w:author="chris" w:date="2021-05-19T16:55:00Z">
            <w:rPr>
              <w:rFonts w:ascii="Times New Roman" w:eastAsia="Times New Roman" w:hAnsi="Times New Roman" w:cs="Times New Roman"/>
              <w:sz w:val="24"/>
              <w:szCs w:val="24"/>
            </w:rPr>
          </w:rPrChange>
        </w:rPr>
        <w:t xml:space="preserve">pilot-testing instruction, </w:t>
      </w:r>
      <w:commentRangeEnd w:id="24"/>
      <w:r w:rsidR="00916006" w:rsidRPr="008513A2">
        <w:rPr>
          <w:rStyle w:val="a8"/>
          <w:highlight w:val="yellow"/>
          <w:rPrChange w:id="26" w:author="chris" w:date="2021-05-19T16:55:00Z">
            <w:rPr>
              <w:rStyle w:val="a8"/>
            </w:rPr>
          </w:rPrChange>
        </w:rPr>
        <w:commentReference w:id="24"/>
      </w:r>
      <w:r w:rsidRPr="008513A2">
        <w:rPr>
          <w:rFonts w:ascii="Times New Roman" w:eastAsia="Times New Roman" w:hAnsi="Times New Roman" w:cs="Times New Roman"/>
          <w:sz w:val="24"/>
          <w:szCs w:val="24"/>
          <w:highlight w:val="yellow"/>
          <w:rPrChange w:id="27" w:author="chris" w:date="2021-05-19T16:55:00Z">
            <w:rPr>
              <w:rFonts w:ascii="Times New Roman" w:eastAsia="Times New Roman" w:hAnsi="Times New Roman" w:cs="Times New Roman"/>
              <w:sz w:val="24"/>
              <w:szCs w:val="24"/>
            </w:rPr>
          </w:rPrChange>
        </w:rPr>
        <w:t xml:space="preserve">stating that the participation in these experiments is </w:t>
      </w:r>
      <w:del w:id="28" w:author="A. M. van Prooijen" w:date="2021-05-18T18:40:00Z">
        <w:r w:rsidRPr="008513A2" w:rsidDel="00916006">
          <w:rPr>
            <w:rFonts w:ascii="Times New Roman" w:eastAsia="Times New Roman" w:hAnsi="Times New Roman" w:cs="Times New Roman"/>
            <w:sz w:val="24"/>
            <w:szCs w:val="24"/>
            <w:highlight w:val="yellow"/>
            <w:rPrChange w:id="29" w:author="chris" w:date="2021-05-19T16:55:00Z">
              <w:rPr>
                <w:rFonts w:ascii="Times New Roman" w:eastAsia="Times New Roman" w:hAnsi="Times New Roman" w:cs="Times New Roman"/>
                <w:sz w:val="24"/>
                <w:szCs w:val="24"/>
              </w:rPr>
            </w:rPrChange>
          </w:rPr>
          <w:delText xml:space="preserve">severe </w:delText>
        </w:r>
      </w:del>
      <w:ins w:id="30" w:author="A. M. van Prooijen" w:date="2021-05-18T18:40:00Z">
        <w:r w:rsidR="00916006" w:rsidRPr="008513A2">
          <w:rPr>
            <w:rFonts w:ascii="Times New Roman" w:eastAsia="Times New Roman" w:hAnsi="Times New Roman" w:cs="Times New Roman"/>
            <w:sz w:val="24"/>
            <w:szCs w:val="24"/>
            <w:highlight w:val="yellow"/>
            <w:rPrChange w:id="31" w:author="chris" w:date="2021-05-19T16:55:00Z">
              <w:rPr>
                <w:rFonts w:ascii="Times New Roman" w:eastAsia="Times New Roman" w:hAnsi="Times New Roman" w:cs="Times New Roman"/>
                <w:sz w:val="24"/>
                <w:szCs w:val="24"/>
              </w:rPr>
            </w:rPrChange>
          </w:rPr>
          <w:t>important</w:t>
        </w:r>
        <w:r w:rsidR="00916006">
          <w:rPr>
            <w:rFonts w:ascii="Times New Roman" w:eastAsia="Times New Roman" w:hAnsi="Times New Roman" w:cs="Times New Roman"/>
            <w:sz w:val="24"/>
            <w:szCs w:val="24"/>
          </w:rPr>
          <w:t xml:space="preserve"> </w:t>
        </w:r>
      </w:ins>
      <w:r w:rsidRPr="000309BA">
        <w:rPr>
          <w:rFonts w:ascii="Times New Roman" w:eastAsia="Times New Roman" w:hAnsi="Times New Roman" w:cs="Times New Roman"/>
          <w:sz w:val="24"/>
          <w:szCs w:val="24"/>
        </w:rPr>
        <w:t xml:space="preserve">and that the goal is to obtain </w:t>
      </w:r>
      <w:r w:rsidR="007F606C" w:rsidRPr="000309BA">
        <w:rPr>
          <w:rFonts w:ascii="Times New Roman" w:eastAsia="Times New Roman" w:hAnsi="Times New Roman" w:cs="Times New Roman"/>
          <w:sz w:val="24"/>
          <w:szCs w:val="24"/>
        </w:rPr>
        <w:t>valid</w:t>
      </w:r>
      <w:r w:rsidRPr="000309BA">
        <w:rPr>
          <w:rFonts w:ascii="Times New Roman" w:eastAsia="Times New Roman" w:hAnsi="Times New Roman" w:cs="Times New Roman"/>
          <w:sz w:val="24"/>
          <w:szCs w:val="24"/>
        </w:rPr>
        <w:t xml:space="preserve"> scientific data. Furthermore, for increasing credibility, </w:t>
      </w:r>
      <w:r w:rsidRPr="000309BA">
        <w:rPr>
          <w:rFonts w:ascii="Times New Roman" w:eastAsia="Times New Roman" w:hAnsi="Times New Roman" w:cs="Times New Roman"/>
          <w:sz w:val="24"/>
          <w:szCs w:val="24"/>
        </w:rPr>
        <w:lastRenderedPageBreak/>
        <w:t>contact information for questions w</w:t>
      </w:r>
      <w:r w:rsidR="00BC475E" w:rsidRPr="000309BA">
        <w:rPr>
          <w:rFonts w:ascii="Times New Roman" w:eastAsia="Times New Roman" w:hAnsi="Times New Roman" w:cs="Times New Roman"/>
          <w:sz w:val="24"/>
          <w:szCs w:val="24"/>
        </w:rPr>
        <w:t>as</w:t>
      </w:r>
      <w:r w:rsidRPr="000309BA">
        <w:rPr>
          <w:rFonts w:ascii="Times New Roman" w:eastAsia="Times New Roman" w:hAnsi="Times New Roman" w:cs="Times New Roman"/>
          <w:sz w:val="24"/>
          <w:szCs w:val="24"/>
        </w:rPr>
        <w:t xml:space="preserve"> provided in combination with the researcher's name and institutional affiliation (</w:t>
      </w:r>
      <w:proofErr w:type="spellStart"/>
      <w:r w:rsidRPr="000309BA">
        <w:rPr>
          <w:rFonts w:ascii="Times New Roman" w:eastAsia="Times New Roman" w:hAnsi="Times New Roman" w:cs="Times New Roman"/>
          <w:sz w:val="24"/>
          <w:szCs w:val="24"/>
        </w:rPr>
        <w:t>Dandurand</w:t>
      </w:r>
      <w:proofErr w:type="spellEnd"/>
      <w:r w:rsidRPr="000309BA">
        <w:rPr>
          <w:rFonts w:ascii="Times New Roman" w:eastAsia="Times New Roman" w:hAnsi="Times New Roman" w:cs="Times New Roman"/>
          <w:sz w:val="24"/>
          <w:szCs w:val="24"/>
        </w:rPr>
        <w:t xml:space="preserve"> et al., 2008). Also, several general reminders were sent out more than once by the researcher in the groups and apps. In the end, the questions included in the survey tried to be simple so that nobody will feel nervous or embarrassed to answer them. Accessible questions could increase the motivation of participants to stay and complete the survey.</w:t>
      </w:r>
      <w:r w:rsidRPr="000309BA">
        <w:rPr>
          <w:rFonts w:ascii="Times New Roman" w:eastAsia="Times New Roman" w:hAnsi="Times New Roman" w:cs="Times New Roman"/>
          <w:sz w:val="24"/>
          <w:szCs w:val="24"/>
        </w:rPr>
        <w:tab/>
      </w:r>
    </w:p>
    <w:p w14:paraId="4A81A309" w14:textId="77777777" w:rsidR="00F02064" w:rsidRPr="000309BA" w:rsidRDefault="00F02064" w:rsidP="00AC5587">
      <w:pPr>
        <w:spacing w:line="360" w:lineRule="auto"/>
        <w:ind w:firstLine="432"/>
        <w:jc w:val="both"/>
        <w:rPr>
          <w:rFonts w:ascii="Times New Roman" w:eastAsia="Times New Roman" w:hAnsi="Times New Roman" w:cs="Times New Roman"/>
          <w:sz w:val="24"/>
          <w:szCs w:val="24"/>
        </w:rPr>
      </w:pPr>
      <w:r w:rsidRPr="000309BA">
        <w:rPr>
          <w:rFonts w:ascii="Times New Roman" w:eastAsia="Times New Roman" w:hAnsi="Times New Roman" w:cs="Times New Roman"/>
          <w:sz w:val="24"/>
          <w:szCs w:val="24"/>
        </w:rPr>
        <w:tab/>
      </w:r>
    </w:p>
    <w:p w14:paraId="6A586D1A" w14:textId="77777777" w:rsidR="00F02064" w:rsidRPr="000309BA" w:rsidRDefault="00F02064" w:rsidP="00AC5587">
      <w:pPr>
        <w:spacing w:line="360" w:lineRule="auto"/>
        <w:jc w:val="both"/>
        <w:rPr>
          <w:rFonts w:ascii="Times New Roman" w:eastAsia="Times New Roman" w:hAnsi="Times New Roman" w:cs="Times New Roman"/>
          <w:b/>
          <w:sz w:val="24"/>
          <w:szCs w:val="24"/>
        </w:rPr>
      </w:pPr>
      <w:r w:rsidRPr="000309BA">
        <w:rPr>
          <w:rFonts w:ascii="Times New Roman" w:eastAsia="Times New Roman" w:hAnsi="Times New Roman" w:cs="Times New Roman"/>
          <w:b/>
          <w:sz w:val="24"/>
          <w:szCs w:val="24"/>
        </w:rPr>
        <w:t>3.2. Sampling</w:t>
      </w:r>
      <w:r w:rsidRPr="000309BA">
        <w:rPr>
          <w:rFonts w:ascii="Times New Roman" w:eastAsia="Times New Roman" w:hAnsi="Times New Roman" w:cs="Times New Roman"/>
          <w:b/>
          <w:sz w:val="24"/>
          <w:szCs w:val="24"/>
        </w:rPr>
        <w:tab/>
      </w:r>
    </w:p>
    <w:p w14:paraId="5D5E80AB" w14:textId="49AA58A4" w:rsidR="00F02064" w:rsidRPr="000309BA" w:rsidRDefault="00F02064" w:rsidP="00AC5587">
      <w:pPr>
        <w:spacing w:line="360" w:lineRule="auto"/>
        <w:ind w:firstLine="720"/>
        <w:jc w:val="both"/>
        <w:rPr>
          <w:rFonts w:ascii="Times New Roman" w:eastAsia="Times New Roman" w:hAnsi="Times New Roman" w:cs="Times New Roman"/>
          <w:color w:val="000000"/>
          <w:sz w:val="24"/>
          <w:szCs w:val="24"/>
        </w:rPr>
      </w:pPr>
      <w:r w:rsidRPr="000309BA">
        <w:rPr>
          <w:rFonts w:ascii="Times New Roman" w:eastAsia="Times New Roman" w:hAnsi="Times New Roman" w:cs="Times New Roman"/>
          <w:color w:val="000000"/>
          <w:sz w:val="24"/>
          <w:szCs w:val="24"/>
        </w:rPr>
        <w:t>This research used a non-probability snowball sampling strategy as a part of convenience sampling. With snowball sampling, the researcher usually contacts a small group of people related to the research topic. Based on these connections, it reaches people beyond its network in a cheap and fast way (Bryman, 2016). This sampling method was chosen to spread the survey through social networking sites such as Facebook</w:t>
      </w:r>
      <w:del w:id="32" w:author="A. M. van Prooijen" w:date="2021-05-18T18:41:00Z">
        <w:r w:rsidRPr="000309BA" w:rsidDel="00916006">
          <w:rPr>
            <w:rFonts w:ascii="Times New Roman" w:eastAsia="Times New Roman" w:hAnsi="Times New Roman" w:cs="Times New Roman"/>
            <w:color w:val="000000"/>
            <w:sz w:val="24"/>
            <w:szCs w:val="24"/>
          </w:rPr>
          <w:delText>,</w:delText>
        </w:r>
      </w:del>
      <w:ins w:id="33" w:author="A. M. van Prooijen" w:date="2021-05-18T18:41:00Z">
        <w:r w:rsidR="00916006">
          <w:rPr>
            <w:rFonts w:ascii="Times New Roman" w:eastAsia="Times New Roman" w:hAnsi="Times New Roman" w:cs="Times New Roman"/>
            <w:color w:val="000000"/>
            <w:sz w:val="24"/>
            <w:szCs w:val="24"/>
          </w:rPr>
          <w:t xml:space="preserve"> and</w:t>
        </w:r>
      </w:ins>
      <w:r w:rsidRPr="000309BA">
        <w:rPr>
          <w:rFonts w:ascii="Times New Roman" w:eastAsia="Times New Roman" w:hAnsi="Times New Roman" w:cs="Times New Roman"/>
          <w:color w:val="000000"/>
          <w:sz w:val="24"/>
          <w:szCs w:val="24"/>
        </w:rPr>
        <w:t xml:space="preserve"> LinkedIn. The selection of networking sites clarifies where the experiment was distributed and increased control over the sampling phase (Bryman, 2016). The survey was spread and answered by people from the researcher's network and </w:t>
      </w:r>
      <w:r w:rsidR="007F606C" w:rsidRPr="000309BA">
        <w:rPr>
          <w:rFonts w:ascii="Times New Roman" w:eastAsia="Times New Roman" w:hAnsi="Times New Roman" w:cs="Times New Roman"/>
          <w:color w:val="000000"/>
          <w:sz w:val="24"/>
          <w:szCs w:val="24"/>
        </w:rPr>
        <w:t>applie</w:t>
      </w:r>
      <w:r w:rsidRPr="000309BA">
        <w:rPr>
          <w:rFonts w:ascii="Times New Roman" w:eastAsia="Times New Roman" w:hAnsi="Times New Roman" w:cs="Times New Roman"/>
          <w:color w:val="000000"/>
          <w:sz w:val="24"/>
          <w:szCs w:val="24"/>
        </w:rPr>
        <w:t xml:space="preserve">d to their networks, who share similar interests. </w:t>
      </w:r>
    </w:p>
    <w:p w14:paraId="0D7B147D" w14:textId="77777777" w:rsidR="00F02064" w:rsidRPr="000309BA" w:rsidRDefault="00F02064" w:rsidP="00AC5587">
      <w:pPr>
        <w:spacing w:line="360" w:lineRule="auto"/>
        <w:ind w:firstLine="720"/>
        <w:jc w:val="both"/>
        <w:rPr>
          <w:rFonts w:ascii="Times New Roman" w:eastAsia="Times New Roman" w:hAnsi="Times New Roman" w:cs="Times New Roman"/>
          <w:color w:val="000000"/>
          <w:sz w:val="24"/>
          <w:szCs w:val="24"/>
        </w:rPr>
      </w:pPr>
    </w:p>
    <w:p w14:paraId="45CDB642" w14:textId="77777777" w:rsidR="00F02064" w:rsidRPr="000309BA" w:rsidRDefault="00F02064" w:rsidP="00AC5587">
      <w:pPr>
        <w:spacing w:line="360" w:lineRule="auto"/>
        <w:jc w:val="both"/>
        <w:rPr>
          <w:rFonts w:ascii="Times New Roman" w:eastAsia="Times New Roman" w:hAnsi="Times New Roman" w:cs="Times New Roman"/>
          <w:color w:val="000000"/>
          <w:sz w:val="24"/>
          <w:szCs w:val="24"/>
        </w:rPr>
      </w:pPr>
      <w:r w:rsidRPr="000309BA">
        <w:rPr>
          <w:rFonts w:ascii="Times New Roman" w:eastAsia="Times New Roman" w:hAnsi="Times New Roman" w:cs="Times New Roman"/>
          <w:noProof/>
          <w:color w:val="000000"/>
          <w:sz w:val="24"/>
          <w:szCs w:val="24"/>
        </w:rPr>
        <w:drawing>
          <wp:inline distT="0" distB="0" distL="0" distR="0" wp14:anchorId="6C03DAC8" wp14:editId="6AED1C05">
            <wp:extent cx="5008299" cy="1623060"/>
            <wp:effectExtent l="0" t="0" r="1905" b="0"/>
            <wp:docPr id="9" name="Εικόνα 9"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Εικόνα 9" descr="Εικόνα που περιέχει κείμενο&#10;&#10;Περιγραφή που δημιουργήθηκε αυτόματα"/>
                    <pic:cNvPicPr/>
                  </pic:nvPicPr>
                  <pic:blipFill>
                    <a:blip r:embed="rId12">
                      <a:extLst>
                        <a:ext uri="{28A0092B-C50C-407E-A947-70E740481C1C}">
                          <a14:useLocalDpi xmlns:a14="http://schemas.microsoft.com/office/drawing/2010/main" val="0"/>
                        </a:ext>
                      </a:extLst>
                    </a:blip>
                    <a:stretch>
                      <a:fillRect/>
                    </a:stretch>
                  </pic:blipFill>
                  <pic:spPr>
                    <a:xfrm>
                      <a:off x="0" y="0"/>
                      <a:ext cx="5072865" cy="1643984"/>
                    </a:xfrm>
                    <a:prstGeom prst="rect">
                      <a:avLst/>
                    </a:prstGeom>
                  </pic:spPr>
                </pic:pic>
              </a:graphicData>
            </a:graphic>
          </wp:inline>
        </w:drawing>
      </w:r>
    </w:p>
    <w:p w14:paraId="7FD5DA50" w14:textId="77777777" w:rsidR="00F02064" w:rsidRPr="000309BA" w:rsidRDefault="00F02064" w:rsidP="00AC5587">
      <w:pPr>
        <w:spacing w:line="360" w:lineRule="auto"/>
        <w:ind w:firstLine="720"/>
        <w:jc w:val="both"/>
        <w:rPr>
          <w:rFonts w:ascii="Times New Roman" w:eastAsia="Times New Roman" w:hAnsi="Times New Roman" w:cs="Times New Roman"/>
          <w:color w:val="000000"/>
          <w:sz w:val="24"/>
          <w:szCs w:val="24"/>
        </w:rPr>
      </w:pPr>
    </w:p>
    <w:p w14:paraId="4A25352F" w14:textId="77777777" w:rsidR="00F02064" w:rsidRPr="000309BA" w:rsidRDefault="00F02064" w:rsidP="00AC5587">
      <w:pPr>
        <w:spacing w:line="360" w:lineRule="auto"/>
        <w:rPr>
          <w:rFonts w:ascii="Times New Roman" w:hAnsi="Times New Roman" w:cs="Times New Roman"/>
          <w:i/>
          <w:iCs/>
          <w:noProof/>
          <w:sz w:val="24"/>
          <w:szCs w:val="24"/>
          <w:lang w:val="en-GB"/>
        </w:rPr>
      </w:pPr>
      <w:r w:rsidRPr="000309BA">
        <w:rPr>
          <w:rFonts w:ascii="Times New Roman" w:hAnsi="Times New Roman" w:cs="Times New Roman"/>
          <w:i/>
          <w:iCs/>
          <w:noProof/>
          <w:sz w:val="24"/>
          <w:szCs w:val="24"/>
          <w:lang w:val="en-GB"/>
        </w:rPr>
        <w:t>Figure 3.2.1. The message put on Facebook page of the researcher</w:t>
      </w:r>
    </w:p>
    <w:p w14:paraId="10762B50" w14:textId="77777777" w:rsidR="00F02064" w:rsidRPr="000309BA" w:rsidRDefault="00F02064" w:rsidP="00AC5587">
      <w:pPr>
        <w:spacing w:line="360" w:lineRule="auto"/>
        <w:rPr>
          <w:rFonts w:ascii="Times New Roman" w:hAnsi="Times New Roman" w:cs="Times New Roman"/>
          <w:i/>
          <w:iCs/>
          <w:noProof/>
          <w:sz w:val="24"/>
          <w:szCs w:val="24"/>
          <w:lang w:val="en-GB"/>
        </w:rPr>
      </w:pPr>
    </w:p>
    <w:p w14:paraId="20684A5F" w14:textId="77777777" w:rsidR="00F02064" w:rsidRPr="000309BA" w:rsidRDefault="00F02064" w:rsidP="00AC5587">
      <w:pPr>
        <w:spacing w:line="360" w:lineRule="auto"/>
        <w:rPr>
          <w:rFonts w:ascii="Times New Roman" w:hAnsi="Times New Roman" w:cs="Times New Roman"/>
          <w:i/>
          <w:iCs/>
          <w:noProof/>
          <w:sz w:val="24"/>
          <w:szCs w:val="24"/>
          <w:lang w:val="en-GB"/>
        </w:rPr>
      </w:pPr>
      <w:r w:rsidRPr="000309BA">
        <w:rPr>
          <w:rFonts w:ascii="Times New Roman" w:hAnsi="Times New Roman" w:cs="Times New Roman"/>
          <w:i/>
          <w:iCs/>
          <w:noProof/>
          <w:sz w:val="24"/>
          <w:szCs w:val="24"/>
          <w:lang w:val="en-GB"/>
        </w:rPr>
        <w:lastRenderedPageBreak/>
        <w:drawing>
          <wp:inline distT="0" distB="0" distL="0" distR="0" wp14:anchorId="2558E547" wp14:editId="5E609933">
            <wp:extent cx="3893820" cy="2407088"/>
            <wp:effectExtent l="0" t="0" r="0" b="0"/>
            <wp:docPr id="6" name="Εικόνα 6"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Εικόνα 6" descr="Εικόνα που περιέχει κείμενο&#10;&#10;Περιγραφή που δημιουργήθηκε αυτόματα"/>
                    <pic:cNvPicPr/>
                  </pic:nvPicPr>
                  <pic:blipFill>
                    <a:blip r:embed="rId13">
                      <a:extLst>
                        <a:ext uri="{28A0092B-C50C-407E-A947-70E740481C1C}">
                          <a14:useLocalDpi xmlns:a14="http://schemas.microsoft.com/office/drawing/2010/main" val="0"/>
                        </a:ext>
                      </a:extLst>
                    </a:blip>
                    <a:stretch>
                      <a:fillRect/>
                    </a:stretch>
                  </pic:blipFill>
                  <pic:spPr>
                    <a:xfrm>
                      <a:off x="0" y="0"/>
                      <a:ext cx="3900965" cy="2411505"/>
                    </a:xfrm>
                    <a:prstGeom prst="rect">
                      <a:avLst/>
                    </a:prstGeom>
                  </pic:spPr>
                </pic:pic>
              </a:graphicData>
            </a:graphic>
          </wp:inline>
        </w:drawing>
      </w:r>
    </w:p>
    <w:p w14:paraId="5BF9DBBA" w14:textId="77777777" w:rsidR="00F02064" w:rsidRPr="000309BA" w:rsidRDefault="00F02064" w:rsidP="00AC5587">
      <w:pPr>
        <w:spacing w:line="360" w:lineRule="auto"/>
        <w:rPr>
          <w:rFonts w:ascii="Times New Roman" w:eastAsiaTheme="majorEastAsia" w:hAnsi="Times New Roman" w:cs="Times New Roman"/>
          <w:i/>
          <w:iCs/>
          <w:sz w:val="24"/>
          <w:szCs w:val="24"/>
          <w:lang w:val="en-GB"/>
        </w:rPr>
      </w:pPr>
      <w:r w:rsidRPr="000309BA">
        <w:rPr>
          <w:rFonts w:ascii="Times New Roman" w:eastAsiaTheme="majorEastAsia" w:hAnsi="Times New Roman" w:cs="Times New Roman"/>
          <w:i/>
          <w:iCs/>
          <w:sz w:val="24"/>
          <w:szCs w:val="24"/>
          <w:lang w:val="en-GB"/>
        </w:rPr>
        <w:t>Figure 3.2.2. The message put on LinkedIn page of the researcher.</w:t>
      </w:r>
    </w:p>
    <w:p w14:paraId="1B6F57C6" w14:textId="77777777" w:rsidR="00F02064" w:rsidRPr="000309BA" w:rsidRDefault="00F02064" w:rsidP="00AC5587">
      <w:pPr>
        <w:spacing w:line="360" w:lineRule="auto"/>
        <w:ind w:firstLine="720"/>
        <w:jc w:val="both"/>
        <w:rPr>
          <w:rFonts w:ascii="Times New Roman" w:eastAsia="Times New Roman" w:hAnsi="Times New Roman" w:cs="Times New Roman"/>
          <w:color w:val="000000"/>
          <w:sz w:val="24"/>
          <w:szCs w:val="24"/>
        </w:rPr>
      </w:pPr>
    </w:p>
    <w:p w14:paraId="6A63B7E6" w14:textId="6D930270" w:rsidR="00F02064" w:rsidRPr="000309BA" w:rsidRDefault="00F02064" w:rsidP="000309BA">
      <w:pPr>
        <w:spacing w:line="360" w:lineRule="auto"/>
        <w:ind w:firstLine="720"/>
        <w:jc w:val="both"/>
        <w:rPr>
          <w:rFonts w:ascii="Times New Roman" w:eastAsia="Times New Roman" w:hAnsi="Times New Roman" w:cs="Times New Roman"/>
          <w:color w:val="000000"/>
          <w:sz w:val="24"/>
          <w:szCs w:val="24"/>
        </w:rPr>
      </w:pPr>
      <w:r w:rsidRPr="000309BA">
        <w:rPr>
          <w:rFonts w:ascii="Times New Roman" w:eastAsia="Times New Roman" w:hAnsi="Times New Roman" w:cs="Times New Roman"/>
          <w:color w:val="000000"/>
          <w:sz w:val="24"/>
          <w:szCs w:val="24"/>
        </w:rPr>
        <w:t xml:space="preserve">A disadvantage of a convenience sample can be that </w:t>
      </w:r>
      <w:r w:rsidR="00BC475E" w:rsidRPr="000309BA">
        <w:rPr>
          <w:rFonts w:ascii="Times New Roman" w:eastAsia="Times New Roman" w:hAnsi="Times New Roman" w:cs="Times New Roman"/>
          <w:color w:val="000000"/>
          <w:sz w:val="24"/>
          <w:szCs w:val="24"/>
        </w:rPr>
        <w:t xml:space="preserve">it </w:t>
      </w:r>
      <w:r w:rsidRPr="000309BA">
        <w:rPr>
          <w:rFonts w:ascii="Times New Roman" w:eastAsia="Times New Roman" w:hAnsi="Times New Roman" w:cs="Times New Roman"/>
          <w:color w:val="000000"/>
          <w:sz w:val="24"/>
          <w:szCs w:val="24"/>
        </w:rPr>
        <w:t xml:space="preserve">is often not representative of larger populations, raising concerns about external validity (Bryman, 2016). To counteract that, the survey was also spread to pages and mediums that the researcher is not a member </w:t>
      </w:r>
      <w:r w:rsidR="00BC475E" w:rsidRPr="000309BA">
        <w:rPr>
          <w:rFonts w:ascii="Times New Roman" w:eastAsia="Times New Roman" w:hAnsi="Times New Roman" w:cs="Times New Roman"/>
          <w:color w:val="000000"/>
          <w:sz w:val="24"/>
          <w:szCs w:val="24"/>
        </w:rPr>
        <w:t xml:space="preserve">of </w:t>
      </w:r>
      <w:r w:rsidRPr="000309BA">
        <w:rPr>
          <w:rFonts w:ascii="Times New Roman" w:eastAsia="Times New Roman" w:hAnsi="Times New Roman" w:cs="Times New Roman"/>
          <w:color w:val="000000"/>
          <w:sz w:val="24"/>
          <w:szCs w:val="24"/>
        </w:rPr>
        <w:t xml:space="preserve">or does not already have an existing </w:t>
      </w:r>
      <w:r w:rsidRPr="008513A2">
        <w:rPr>
          <w:rFonts w:ascii="Times New Roman" w:eastAsia="Times New Roman" w:hAnsi="Times New Roman" w:cs="Times New Roman"/>
          <w:color w:val="000000"/>
          <w:sz w:val="24"/>
          <w:szCs w:val="24"/>
          <w:highlight w:val="yellow"/>
          <w:rPrChange w:id="34" w:author="chris" w:date="2021-05-19T16:55:00Z">
            <w:rPr>
              <w:rFonts w:ascii="Times New Roman" w:eastAsia="Times New Roman" w:hAnsi="Times New Roman" w:cs="Times New Roman"/>
              <w:color w:val="000000"/>
              <w:sz w:val="24"/>
              <w:szCs w:val="24"/>
            </w:rPr>
          </w:rPrChange>
        </w:rPr>
        <w:t>account</w:t>
      </w:r>
      <w:commentRangeStart w:id="35"/>
      <w:r w:rsidRPr="008513A2">
        <w:rPr>
          <w:rFonts w:ascii="Times New Roman" w:eastAsia="Times New Roman" w:hAnsi="Times New Roman" w:cs="Times New Roman"/>
          <w:color w:val="000000"/>
          <w:sz w:val="24"/>
          <w:szCs w:val="24"/>
          <w:highlight w:val="yellow"/>
          <w:rPrChange w:id="36" w:author="chris" w:date="2021-05-19T16:55:00Z">
            <w:rPr>
              <w:rFonts w:ascii="Times New Roman" w:eastAsia="Times New Roman" w:hAnsi="Times New Roman" w:cs="Times New Roman"/>
              <w:color w:val="000000"/>
              <w:sz w:val="24"/>
              <w:szCs w:val="24"/>
            </w:rPr>
          </w:rPrChange>
        </w:rPr>
        <w:t xml:space="preserve">. </w:t>
      </w:r>
      <w:commentRangeEnd w:id="35"/>
      <w:r w:rsidR="00916006" w:rsidRPr="008513A2">
        <w:rPr>
          <w:rStyle w:val="a8"/>
          <w:highlight w:val="yellow"/>
          <w:rPrChange w:id="37" w:author="chris" w:date="2021-05-19T16:55:00Z">
            <w:rPr>
              <w:rStyle w:val="a8"/>
            </w:rPr>
          </w:rPrChange>
        </w:rPr>
        <w:commentReference w:id="35"/>
      </w:r>
      <w:r w:rsidRPr="008513A2">
        <w:rPr>
          <w:rFonts w:ascii="Times New Roman" w:eastAsia="Times New Roman" w:hAnsi="Times New Roman" w:cs="Times New Roman"/>
          <w:color w:val="000000"/>
          <w:sz w:val="24"/>
          <w:szCs w:val="24"/>
          <w:highlight w:val="yellow"/>
          <w:rPrChange w:id="38" w:author="chris" w:date="2021-05-19T16:55:00Z">
            <w:rPr>
              <w:rFonts w:ascii="Times New Roman" w:eastAsia="Times New Roman" w:hAnsi="Times New Roman" w:cs="Times New Roman"/>
              <w:color w:val="000000"/>
              <w:sz w:val="24"/>
              <w:szCs w:val="24"/>
            </w:rPr>
          </w:rPrChange>
        </w:rPr>
        <w:t>A larger</w:t>
      </w:r>
      <w:r w:rsidRPr="000309BA">
        <w:rPr>
          <w:rFonts w:ascii="Times New Roman" w:eastAsia="Times New Roman" w:hAnsi="Times New Roman" w:cs="Times New Roman"/>
          <w:color w:val="000000"/>
          <w:sz w:val="24"/>
          <w:szCs w:val="24"/>
        </w:rPr>
        <w:t xml:space="preserve"> sample can reduce the chance of bias. The research population was everyone that is over the age of 18, has used Facebook in the past half-year, and speaks English as the language of the questions in the experiment </w:t>
      </w:r>
      <w:del w:id="39" w:author="A. M. van Prooijen" w:date="2021-05-18T18:42:00Z">
        <w:r w:rsidRPr="000309BA" w:rsidDel="00916006">
          <w:rPr>
            <w:rFonts w:ascii="Times New Roman" w:eastAsia="Times New Roman" w:hAnsi="Times New Roman" w:cs="Times New Roman"/>
            <w:color w:val="000000"/>
            <w:sz w:val="24"/>
            <w:szCs w:val="24"/>
          </w:rPr>
          <w:delText>will be</w:delText>
        </w:r>
      </w:del>
      <w:ins w:id="40" w:author="A. M. van Prooijen" w:date="2021-05-18T18:42:00Z">
        <w:r w:rsidR="00916006">
          <w:rPr>
            <w:rFonts w:ascii="Times New Roman" w:eastAsia="Times New Roman" w:hAnsi="Times New Roman" w:cs="Times New Roman"/>
            <w:color w:val="000000"/>
            <w:sz w:val="24"/>
            <w:szCs w:val="24"/>
          </w:rPr>
          <w:t>was</w:t>
        </w:r>
      </w:ins>
      <w:r w:rsidRPr="000309BA">
        <w:rPr>
          <w:rFonts w:ascii="Times New Roman" w:eastAsia="Times New Roman" w:hAnsi="Times New Roman" w:cs="Times New Roman"/>
          <w:color w:val="000000"/>
          <w:sz w:val="24"/>
          <w:szCs w:val="24"/>
        </w:rPr>
        <w:t xml:space="preserve"> English. Before sharing the survey online, three people read through the survey to make sure that everything was clear for them.  In addition, the </w:t>
      </w:r>
      <w:commentRangeStart w:id="41"/>
      <w:r w:rsidRPr="000309BA">
        <w:rPr>
          <w:rFonts w:ascii="Times New Roman" w:eastAsia="Times New Roman" w:hAnsi="Times New Roman" w:cs="Times New Roman"/>
          <w:color w:val="000000"/>
          <w:sz w:val="24"/>
          <w:szCs w:val="24"/>
        </w:rPr>
        <w:t>manipulation controls</w:t>
      </w:r>
      <w:commentRangeEnd w:id="41"/>
      <w:r w:rsidR="002E441C">
        <w:rPr>
          <w:rStyle w:val="a8"/>
        </w:rPr>
        <w:commentReference w:id="41"/>
      </w:r>
      <w:r w:rsidRPr="000309BA">
        <w:rPr>
          <w:rFonts w:ascii="Times New Roman" w:eastAsia="Times New Roman" w:hAnsi="Times New Roman" w:cs="Times New Roman"/>
          <w:color w:val="000000"/>
          <w:sz w:val="24"/>
          <w:szCs w:val="24"/>
        </w:rPr>
        <w:t xml:space="preserve"> </w:t>
      </w:r>
      <w:commentRangeStart w:id="42"/>
      <w:r w:rsidRPr="000309BA">
        <w:rPr>
          <w:rFonts w:ascii="Times New Roman" w:eastAsia="Times New Roman" w:hAnsi="Times New Roman" w:cs="Times New Roman"/>
          <w:color w:val="000000"/>
          <w:sz w:val="24"/>
          <w:szCs w:val="24"/>
        </w:rPr>
        <w:t xml:space="preserve">were also tested by three people to ensure that the random assignment in different conditions worked. </w:t>
      </w:r>
      <w:commentRangeEnd w:id="42"/>
      <w:r w:rsidR="002E441C">
        <w:rPr>
          <w:rStyle w:val="a8"/>
        </w:rPr>
        <w:commentReference w:id="42"/>
      </w:r>
      <w:commentRangeStart w:id="43"/>
      <w:commentRangeStart w:id="44"/>
      <w:r w:rsidRPr="000309BA">
        <w:rPr>
          <w:rFonts w:ascii="Times New Roman" w:eastAsia="Times New Roman" w:hAnsi="Times New Roman" w:cs="Times New Roman"/>
          <w:color w:val="000000"/>
          <w:sz w:val="24"/>
          <w:szCs w:val="24"/>
        </w:rPr>
        <w:t>After this, some adjustments were made concerning demographic questions</w:t>
      </w:r>
      <w:r w:rsidR="00BC475E" w:rsidRPr="000309BA">
        <w:rPr>
          <w:rFonts w:ascii="Times New Roman" w:eastAsia="Times New Roman" w:hAnsi="Times New Roman" w:cs="Times New Roman"/>
          <w:color w:val="000000"/>
          <w:sz w:val="24"/>
          <w:szCs w:val="24"/>
        </w:rPr>
        <w:t>,</w:t>
      </w:r>
      <w:r w:rsidRPr="000309BA">
        <w:rPr>
          <w:rFonts w:ascii="Times New Roman" w:eastAsia="Times New Roman" w:hAnsi="Times New Roman" w:cs="Times New Roman"/>
          <w:color w:val="000000"/>
          <w:sz w:val="24"/>
          <w:szCs w:val="24"/>
        </w:rPr>
        <w:t xml:space="preserve"> such as excluding the level of education since it did not seem to provide any needed information</w:t>
      </w:r>
      <w:commentRangeEnd w:id="43"/>
      <w:r w:rsidR="002F1A47">
        <w:rPr>
          <w:rStyle w:val="a8"/>
        </w:rPr>
        <w:commentReference w:id="43"/>
      </w:r>
      <w:commentRangeEnd w:id="44"/>
      <w:r w:rsidR="008513A2">
        <w:rPr>
          <w:rStyle w:val="a8"/>
        </w:rPr>
        <w:commentReference w:id="44"/>
      </w:r>
      <w:r w:rsidRPr="000309BA">
        <w:rPr>
          <w:rFonts w:ascii="Times New Roman" w:eastAsia="Times New Roman" w:hAnsi="Times New Roman" w:cs="Times New Roman"/>
          <w:color w:val="000000"/>
          <w:sz w:val="24"/>
          <w:szCs w:val="24"/>
        </w:rPr>
        <w:t xml:space="preserve">. </w:t>
      </w:r>
      <w:del w:id="45" w:author="A. M. van Prooijen" w:date="2021-05-18T18:57:00Z">
        <w:r w:rsidRPr="000309BA" w:rsidDel="002E441C">
          <w:rPr>
            <w:rFonts w:ascii="Times New Roman" w:eastAsia="Times New Roman" w:hAnsi="Times New Roman" w:cs="Times New Roman"/>
            <w:color w:val="000000"/>
            <w:sz w:val="24"/>
            <w:szCs w:val="24"/>
          </w:rPr>
          <w:delText>Therefore</w:delText>
        </w:r>
      </w:del>
      <w:ins w:id="46" w:author="A. M. van Prooijen" w:date="2021-05-18T18:57:00Z">
        <w:r w:rsidR="002E441C">
          <w:rPr>
            <w:rFonts w:ascii="Times New Roman" w:eastAsia="Times New Roman" w:hAnsi="Times New Roman" w:cs="Times New Roman"/>
            <w:color w:val="000000"/>
            <w:sz w:val="24"/>
            <w:szCs w:val="24"/>
          </w:rPr>
          <w:t>Afterwards</w:t>
        </w:r>
      </w:ins>
      <w:r w:rsidRPr="000309BA">
        <w:rPr>
          <w:rFonts w:ascii="Times New Roman" w:eastAsia="Times New Roman" w:hAnsi="Times New Roman" w:cs="Times New Roman"/>
          <w:color w:val="000000"/>
          <w:sz w:val="24"/>
          <w:szCs w:val="24"/>
        </w:rPr>
        <w:t>, the link to the experiment was spread on the researchers</w:t>
      </w:r>
      <w:r w:rsidR="007F606C" w:rsidRPr="000309BA">
        <w:rPr>
          <w:rFonts w:ascii="Times New Roman" w:eastAsia="Times New Roman" w:hAnsi="Times New Roman" w:cs="Times New Roman"/>
          <w:color w:val="000000"/>
          <w:sz w:val="24"/>
          <w:szCs w:val="24"/>
        </w:rPr>
        <w:t>'</w:t>
      </w:r>
      <w:r w:rsidRPr="000309BA">
        <w:rPr>
          <w:rFonts w:ascii="Times New Roman" w:eastAsia="Times New Roman" w:hAnsi="Times New Roman" w:cs="Times New Roman"/>
          <w:color w:val="000000"/>
          <w:sz w:val="24"/>
          <w:szCs w:val="24"/>
        </w:rPr>
        <w:t xml:space="preserve"> Facebook and LinkedIn page</w:t>
      </w:r>
      <w:r w:rsidR="00BC475E" w:rsidRPr="000309BA">
        <w:rPr>
          <w:rFonts w:ascii="Times New Roman" w:eastAsia="Times New Roman" w:hAnsi="Times New Roman" w:cs="Times New Roman"/>
          <w:color w:val="000000"/>
          <w:sz w:val="24"/>
          <w:szCs w:val="24"/>
        </w:rPr>
        <w:t>s</w:t>
      </w:r>
      <w:r w:rsidRPr="000309BA">
        <w:rPr>
          <w:rFonts w:ascii="Times New Roman" w:eastAsia="Times New Roman" w:hAnsi="Times New Roman" w:cs="Times New Roman"/>
          <w:color w:val="000000"/>
          <w:sz w:val="24"/>
          <w:szCs w:val="24"/>
        </w:rPr>
        <w:t xml:space="preserve">. Since the experiment was </w:t>
      </w:r>
      <w:r w:rsidR="007F606C" w:rsidRPr="000309BA">
        <w:rPr>
          <w:rFonts w:ascii="Times New Roman" w:eastAsia="Times New Roman" w:hAnsi="Times New Roman" w:cs="Times New Roman"/>
          <w:color w:val="000000"/>
          <w:sz w:val="24"/>
          <w:szCs w:val="24"/>
        </w:rPr>
        <w:t>distribute</w:t>
      </w:r>
      <w:r w:rsidRPr="000309BA">
        <w:rPr>
          <w:rFonts w:ascii="Times New Roman" w:eastAsia="Times New Roman" w:hAnsi="Times New Roman" w:cs="Times New Roman"/>
          <w:color w:val="000000"/>
          <w:sz w:val="24"/>
          <w:szCs w:val="24"/>
        </w:rPr>
        <w:t xml:space="preserve">d online, people </w:t>
      </w:r>
      <w:r w:rsidR="007F606C" w:rsidRPr="000309BA">
        <w:rPr>
          <w:rFonts w:ascii="Times New Roman" w:eastAsia="Times New Roman" w:hAnsi="Times New Roman" w:cs="Times New Roman"/>
          <w:color w:val="000000"/>
          <w:sz w:val="24"/>
          <w:szCs w:val="24"/>
        </w:rPr>
        <w:t>who are not familiar with the use of the</w:t>
      </w:r>
      <w:r w:rsidRPr="000309BA">
        <w:rPr>
          <w:rFonts w:ascii="Times New Roman" w:eastAsia="Times New Roman" w:hAnsi="Times New Roman" w:cs="Times New Roman"/>
          <w:color w:val="000000"/>
          <w:sz w:val="24"/>
          <w:szCs w:val="24"/>
        </w:rPr>
        <w:t xml:space="preserve"> internet were automatica</w:t>
      </w:r>
      <w:r w:rsidR="007F606C" w:rsidRPr="000309BA">
        <w:rPr>
          <w:rFonts w:ascii="Times New Roman" w:eastAsia="Times New Roman" w:hAnsi="Times New Roman" w:cs="Times New Roman"/>
          <w:color w:val="000000"/>
          <w:sz w:val="24"/>
          <w:szCs w:val="24"/>
        </w:rPr>
        <w:t>l</w:t>
      </w:r>
      <w:r w:rsidRPr="000309BA">
        <w:rPr>
          <w:rFonts w:ascii="Times New Roman" w:eastAsia="Times New Roman" w:hAnsi="Times New Roman" w:cs="Times New Roman"/>
          <w:color w:val="000000"/>
          <w:sz w:val="24"/>
          <w:szCs w:val="24"/>
        </w:rPr>
        <w:t xml:space="preserve">ly excluded from participating in the survey. The survey </w:t>
      </w:r>
      <w:commentRangeStart w:id="47"/>
      <w:r w:rsidRPr="000309BA">
        <w:rPr>
          <w:rFonts w:ascii="Times New Roman" w:eastAsia="Times New Roman" w:hAnsi="Times New Roman" w:cs="Times New Roman"/>
          <w:color w:val="000000"/>
          <w:sz w:val="24"/>
          <w:szCs w:val="24"/>
        </w:rPr>
        <w:t>reached</w:t>
      </w:r>
      <w:commentRangeEnd w:id="47"/>
      <w:r w:rsidR="002F1A47">
        <w:rPr>
          <w:rStyle w:val="a8"/>
        </w:rPr>
        <w:commentReference w:id="47"/>
      </w:r>
      <w:r w:rsidRPr="000309BA">
        <w:rPr>
          <w:rFonts w:ascii="Times New Roman" w:eastAsia="Times New Roman" w:hAnsi="Times New Roman" w:cs="Times New Roman"/>
          <w:color w:val="000000"/>
          <w:sz w:val="24"/>
          <w:szCs w:val="24"/>
        </w:rPr>
        <w:t xml:space="preserve"> a total of 468 respondents</w:t>
      </w:r>
      <w:r w:rsidRPr="000309BA">
        <w:rPr>
          <w:rFonts w:ascii="Times New Roman" w:hAnsi="Times New Roman" w:cs="Times New Roman"/>
          <w:sz w:val="24"/>
          <w:szCs w:val="24"/>
          <w:lang w:val="en-GB"/>
        </w:rPr>
        <w:t>, but many of them did not finish the survey, leaving important questions unanswered. Eventually, this led to a sample of</w:t>
      </w:r>
      <w:r w:rsidR="00AF2ED4" w:rsidRPr="000309BA">
        <w:rPr>
          <w:rFonts w:ascii="Times New Roman" w:hAnsi="Times New Roman" w:cs="Times New Roman"/>
          <w:sz w:val="24"/>
          <w:szCs w:val="24"/>
          <w:lang w:val="en-GB"/>
        </w:rPr>
        <w:t xml:space="preserve"> 287 participants</w:t>
      </w:r>
      <w:r w:rsidRPr="000309BA">
        <w:rPr>
          <w:rFonts w:ascii="Times New Roman" w:hAnsi="Times New Roman" w:cs="Times New Roman"/>
          <w:sz w:val="24"/>
          <w:szCs w:val="24"/>
          <w:lang w:val="en-GB"/>
        </w:rPr>
        <w:t xml:space="preserve"> whose responses have been collected between March 23</w:t>
      </w:r>
      <w:r w:rsidRPr="000309BA">
        <w:rPr>
          <w:rFonts w:ascii="Times New Roman" w:hAnsi="Times New Roman" w:cs="Times New Roman"/>
          <w:sz w:val="24"/>
          <w:szCs w:val="24"/>
          <w:vertAlign w:val="superscript"/>
          <w:lang w:val="en-GB"/>
        </w:rPr>
        <w:t xml:space="preserve"> </w:t>
      </w:r>
      <w:proofErr w:type="spellStart"/>
      <w:r w:rsidRPr="000309BA">
        <w:rPr>
          <w:rFonts w:ascii="Times New Roman" w:hAnsi="Times New Roman" w:cs="Times New Roman"/>
          <w:sz w:val="24"/>
          <w:szCs w:val="24"/>
          <w:vertAlign w:val="superscript"/>
          <w:lang w:val="en-GB"/>
        </w:rPr>
        <w:t>th</w:t>
      </w:r>
      <w:proofErr w:type="spellEnd"/>
      <w:r w:rsidRPr="000309BA">
        <w:rPr>
          <w:rFonts w:ascii="Times New Roman" w:hAnsi="Times New Roman" w:cs="Times New Roman"/>
          <w:sz w:val="24"/>
          <w:szCs w:val="24"/>
          <w:vertAlign w:val="superscript"/>
          <w:lang w:val="en-GB"/>
        </w:rPr>
        <w:t xml:space="preserve"> and April 6 </w:t>
      </w:r>
      <w:proofErr w:type="spellStart"/>
      <w:r w:rsidRPr="000309BA">
        <w:rPr>
          <w:rFonts w:ascii="Times New Roman" w:hAnsi="Times New Roman" w:cs="Times New Roman"/>
          <w:sz w:val="24"/>
          <w:szCs w:val="24"/>
          <w:vertAlign w:val="superscript"/>
          <w:lang w:val="en-GB"/>
        </w:rPr>
        <w:t>th.</w:t>
      </w:r>
      <w:proofErr w:type="spellEnd"/>
      <w:r w:rsidRPr="000309BA">
        <w:rPr>
          <w:rFonts w:ascii="Times New Roman" w:hAnsi="Times New Roman" w:cs="Times New Roman"/>
          <w:sz w:val="24"/>
          <w:szCs w:val="24"/>
          <w:vertAlign w:val="superscript"/>
          <w:lang w:val="en-GB"/>
        </w:rPr>
        <w:t xml:space="preserve"> </w:t>
      </w:r>
    </w:p>
    <w:p w14:paraId="0E92E739" w14:textId="77777777" w:rsidR="00F02064" w:rsidRPr="000309BA" w:rsidRDefault="00F02064" w:rsidP="00AC5587">
      <w:pPr>
        <w:spacing w:line="360" w:lineRule="auto"/>
        <w:jc w:val="both"/>
        <w:rPr>
          <w:rFonts w:ascii="Times New Roman" w:eastAsia="Times New Roman" w:hAnsi="Times New Roman" w:cs="Times New Roman"/>
          <w:color w:val="000000"/>
          <w:sz w:val="24"/>
          <w:szCs w:val="24"/>
        </w:rPr>
      </w:pPr>
    </w:p>
    <w:p w14:paraId="34BD2211" w14:textId="77777777" w:rsidR="00F02064" w:rsidRPr="000309BA" w:rsidRDefault="00F02064" w:rsidP="00AC5587">
      <w:pPr>
        <w:spacing w:line="360" w:lineRule="auto"/>
        <w:jc w:val="both"/>
        <w:rPr>
          <w:rFonts w:ascii="Times New Roman" w:eastAsia="Times New Roman" w:hAnsi="Times New Roman" w:cs="Times New Roman"/>
          <w:b/>
          <w:bCs/>
          <w:color w:val="000000"/>
          <w:sz w:val="24"/>
          <w:szCs w:val="24"/>
        </w:rPr>
      </w:pPr>
      <w:r w:rsidRPr="000309BA">
        <w:rPr>
          <w:rFonts w:ascii="Times New Roman" w:eastAsia="Times New Roman" w:hAnsi="Times New Roman" w:cs="Times New Roman"/>
          <w:b/>
          <w:bCs/>
          <w:color w:val="000000"/>
          <w:sz w:val="24"/>
          <w:szCs w:val="24"/>
        </w:rPr>
        <w:t>3.2.2 Demographics</w:t>
      </w:r>
    </w:p>
    <w:p w14:paraId="30151B13" w14:textId="3FF1CFB7" w:rsidR="007F606C" w:rsidRPr="000309BA" w:rsidRDefault="00F02064" w:rsidP="00AC5587">
      <w:pPr>
        <w:spacing w:line="360" w:lineRule="auto"/>
        <w:jc w:val="both"/>
        <w:rPr>
          <w:rFonts w:ascii="Times New Roman" w:eastAsia="Times New Roman" w:hAnsi="Times New Roman" w:cs="Times New Roman"/>
          <w:color w:val="000000"/>
          <w:sz w:val="24"/>
          <w:szCs w:val="24"/>
        </w:rPr>
      </w:pPr>
      <w:r w:rsidRPr="000309BA">
        <w:rPr>
          <w:rFonts w:ascii="Times New Roman" w:eastAsia="Times New Roman" w:hAnsi="Times New Roman" w:cs="Times New Roman"/>
          <w:color w:val="000000"/>
          <w:sz w:val="24"/>
          <w:szCs w:val="24"/>
        </w:rPr>
        <w:t xml:space="preserve"> </w:t>
      </w:r>
      <w:r w:rsidRPr="000309BA">
        <w:rPr>
          <w:rFonts w:ascii="Times New Roman" w:eastAsia="Times New Roman" w:hAnsi="Times New Roman" w:cs="Times New Roman"/>
          <w:color w:val="000000"/>
          <w:sz w:val="24"/>
          <w:szCs w:val="24"/>
        </w:rPr>
        <w:tab/>
        <w:t>Several demographics, such as gender, age</w:t>
      </w:r>
      <w:r w:rsidR="00BC475E" w:rsidRPr="000309BA">
        <w:rPr>
          <w:rFonts w:ascii="Times New Roman" w:eastAsia="Times New Roman" w:hAnsi="Times New Roman" w:cs="Times New Roman"/>
          <w:color w:val="000000"/>
          <w:sz w:val="24"/>
          <w:szCs w:val="24"/>
        </w:rPr>
        <w:t>,</w:t>
      </w:r>
      <w:r w:rsidRPr="000309BA">
        <w:rPr>
          <w:rFonts w:ascii="Times New Roman" w:eastAsia="Times New Roman" w:hAnsi="Times New Roman" w:cs="Times New Roman"/>
          <w:color w:val="000000"/>
          <w:sz w:val="24"/>
          <w:szCs w:val="24"/>
        </w:rPr>
        <w:t xml:space="preserve"> and income</w:t>
      </w:r>
      <w:r w:rsidR="00BC475E" w:rsidRPr="000309BA">
        <w:rPr>
          <w:rFonts w:ascii="Times New Roman" w:eastAsia="Times New Roman" w:hAnsi="Times New Roman" w:cs="Times New Roman"/>
          <w:color w:val="000000"/>
          <w:sz w:val="24"/>
          <w:szCs w:val="24"/>
        </w:rPr>
        <w:t>,</w:t>
      </w:r>
      <w:r w:rsidRPr="000309BA">
        <w:rPr>
          <w:rFonts w:ascii="Times New Roman" w:eastAsia="Times New Roman" w:hAnsi="Times New Roman" w:cs="Times New Roman"/>
          <w:color w:val="000000"/>
          <w:sz w:val="24"/>
          <w:szCs w:val="24"/>
        </w:rPr>
        <w:t xml:space="preserve"> have been included in the survey as control variables. Based on previous literature, these demographics </w:t>
      </w:r>
      <w:r w:rsidRPr="000309BA">
        <w:rPr>
          <w:rFonts w:ascii="Times New Roman" w:eastAsia="Times New Roman" w:hAnsi="Times New Roman" w:cs="Times New Roman"/>
          <w:color w:val="000000"/>
          <w:sz w:val="24"/>
          <w:szCs w:val="24"/>
        </w:rPr>
        <w:lastRenderedPageBreak/>
        <w:t xml:space="preserve">seemed to </w:t>
      </w:r>
      <w:r w:rsidR="003D7909" w:rsidRPr="000309BA">
        <w:rPr>
          <w:rFonts w:ascii="Times New Roman" w:eastAsia="Times New Roman" w:hAnsi="Times New Roman" w:cs="Times New Roman"/>
          <w:color w:val="000000"/>
          <w:sz w:val="24"/>
          <w:szCs w:val="24"/>
        </w:rPr>
        <w:t>impact</w:t>
      </w:r>
      <w:r w:rsidRPr="000309BA">
        <w:rPr>
          <w:rFonts w:ascii="Times New Roman" w:eastAsia="Times New Roman" w:hAnsi="Times New Roman" w:cs="Times New Roman"/>
          <w:color w:val="000000"/>
          <w:sz w:val="24"/>
          <w:szCs w:val="24"/>
        </w:rPr>
        <w:t xml:space="preserve"> one or more variables of this research. For instance, concerning gender, </w:t>
      </w:r>
      <w:r w:rsidRPr="000309BA">
        <w:rPr>
          <w:rFonts w:ascii="Times New Roman" w:eastAsia="Times New Roman" w:hAnsi="Times New Roman" w:cs="Times New Roman"/>
          <w:color w:val="000000"/>
          <w:sz w:val="24"/>
          <w:szCs w:val="24"/>
        </w:rPr>
        <w:fldChar w:fldCharType="begin"/>
      </w:r>
      <w:r w:rsidR="00C233B1" w:rsidRPr="000309BA">
        <w:rPr>
          <w:rFonts w:ascii="Times New Roman" w:eastAsia="Times New Roman" w:hAnsi="Times New Roman" w:cs="Times New Roman"/>
          <w:color w:val="000000"/>
          <w:sz w:val="24"/>
          <w:szCs w:val="24"/>
        </w:rPr>
        <w:instrText xml:space="preserve"> ADDIN ZOTERO_ITEM CSL_CITATION {"citationID":"V0Y293QY","properties":{"formattedCitation":"(Haytko &amp; Matulich, 2008)","plainCitation":"(Haytko &amp; Matulich, 2008)","dontUpdate":true,"noteIndex":0},"citationItems":[{"id":164,"uris":["http://zotero.org/users/local/Q68XJp2j/items/3FDWTWMA"],"uri":["http://zotero.org/users/local/Q68XJp2j/items/3FDWTWMA"],"itemData":{"id":164,"type":"article-journal","abstract":"Recently, global warming and environmental issues have come to the forefront, with companies like Coca-Cola joining General Electric Co., Toyota, IBM and others to focus on sustainability (Bush, 2008). The results of this study uncover additional factors beyond those found 15 years ago in studying green advertising and consumer behaviors. However, similar to previous research, consumers who are more proactive with their environmental behaviors also have better attitudes toward green advertising. The results imply that green advertising may be best at reaching those who are already practicing green behaviors.","container-title":"Journal of Management and Marketing Research","journalAbbreviation":"Journal of Management and Marketing Research","source":"ResearchGate","title":"Green Advertising and Environmentally Responsible Consumer Behaviors: Linkages Examined","title-short":"Green Advertising and Environmentally Responsible Consumer Behaviors","volume":"1","author":[{"family":"Haytko","given":"Diana"},{"family":"Matulich","given":"Erika"}],"issued":{"date-parts":[["2008",1,1]]}}}],"schema":"https://github.com/citation-style-language/schema/raw/master/csl-citation.json"} </w:instrText>
      </w:r>
      <w:r w:rsidRPr="000309BA">
        <w:rPr>
          <w:rFonts w:ascii="Times New Roman" w:eastAsia="Times New Roman" w:hAnsi="Times New Roman" w:cs="Times New Roman"/>
          <w:color w:val="000000"/>
          <w:sz w:val="24"/>
          <w:szCs w:val="24"/>
        </w:rPr>
        <w:fldChar w:fldCharType="separate"/>
      </w:r>
      <w:r w:rsidRPr="000309BA">
        <w:rPr>
          <w:rFonts w:ascii="Times New Roman" w:hAnsi="Times New Roman" w:cs="Times New Roman"/>
          <w:sz w:val="24"/>
          <w:szCs w:val="24"/>
        </w:rPr>
        <w:t xml:space="preserve">Haytko </w:t>
      </w:r>
      <w:r w:rsidR="003D7909" w:rsidRPr="000309BA">
        <w:rPr>
          <w:rFonts w:ascii="Times New Roman" w:hAnsi="Times New Roman" w:cs="Times New Roman"/>
          <w:sz w:val="24"/>
          <w:szCs w:val="24"/>
        </w:rPr>
        <w:t xml:space="preserve">and </w:t>
      </w:r>
      <w:r w:rsidRPr="000309BA">
        <w:rPr>
          <w:rFonts w:ascii="Times New Roman" w:hAnsi="Times New Roman" w:cs="Times New Roman"/>
          <w:sz w:val="24"/>
          <w:szCs w:val="24"/>
        </w:rPr>
        <w:t>Matulich (2008)</w:t>
      </w:r>
      <w:r w:rsidRPr="000309BA">
        <w:rPr>
          <w:rFonts w:ascii="Times New Roman" w:eastAsia="Times New Roman" w:hAnsi="Times New Roman" w:cs="Times New Roman"/>
          <w:color w:val="000000"/>
          <w:sz w:val="24"/>
          <w:szCs w:val="24"/>
        </w:rPr>
        <w:fldChar w:fldCharType="end"/>
      </w:r>
      <w:r w:rsidRPr="000309BA">
        <w:rPr>
          <w:rFonts w:ascii="Times New Roman" w:eastAsia="Times New Roman" w:hAnsi="Times New Roman" w:cs="Times New Roman"/>
          <w:color w:val="000000"/>
          <w:sz w:val="24"/>
          <w:szCs w:val="24"/>
        </w:rPr>
        <w:t xml:space="preserve"> found that women tend to be more skeptical towards green marketing than men. Contrary, </w:t>
      </w:r>
      <w:r w:rsidRPr="000309BA">
        <w:rPr>
          <w:rFonts w:ascii="Times New Roman" w:eastAsia="Times New Roman" w:hAnsi="Times New Roman" w:cs="Times New Roman"/>
          <w:color w:val="000000"/>
          <w:sz w:val="24"/>
          <w:szCs w:val="24"/>
        </w:rPr>
        <w:fldChar w:fldCharType="begin"/>
      </w:r>
      <w:r w:rsidR="00C233B1" w:rsidRPr="000309BA">
        <w:rPr>
          <w:rFonts w:ascii="Times New Roman" w:eastAsia="Times New Roman" w:hAnsi="Times New Roman" w:cs="Times New Roman"/>
          <w:color w:val="000000"/>
          <w:sz w:val="24"/>
          <w:szCs w:val="24"/>
        </w:rPr>
        <w:instrText xml:space="preserve"> ADDIN ZOTERO_ITEM CSL_CITATION {"citationID":"fBLkhh6J","properties":{"formattedCitation":"(Pa\\uc0\\u231{}o &amp; Reis, 2012)","plainCitation":"(Paço &amp; Reis, 2012)","dontUpdate":true,"noteIndex":0},"citationItems":[{"id":53,"uris":["http://zotero.org/users/local/Q68XJp2j/items/LXKUMHRH"],"uri":["http://zotero.org/users/local/Q68XJp2j/items/LXKUMHRH"],"itemData":{"id":53,"type":"article-journal","abstract":"Despite the growth of green marketing, there is a shortage of studies on green communication. Thus, this research aims to understand whether consumers who are concerned about the environment conserve resources and have environmentally friendly buying habits and whether they are skeptical about the green communications conveyed by companies. Using a proposal of a model about skepticism toward green advertising, several hypotheses are tested. The results indicate that the more environmentally concerned an individual is, the more skepticism he or she will be toward green claims exhibited on packages or featured in ads. In addition, results indicated no significant differences between men and women regarding this skepticism.","container-title":"Journal of Advertising","DOI":"10.1080/00913367.2012.10672463","ISSN":"0091-3367","issue":"4","note":"publisher: Routledge\n_eprint: https://doi.org/10.1080/00913367.2012.10672463","page":"147-155","source":"Taylor and Francis+NEJM","title":"Factors Affecting Skepticism toward Green Advertising","volume":"41","author":[{"family":"Paço","given":"Arminda Maria Finisterra","dropping-particle":"do"},{"family":"Reis","given":"Rosa"}],"issued":{"date-parts":[["2012",12,1]]}}}],"schema":"https://github.com/citation-style-language/schema/raw/master/csl-citation.json"} </w:instrText>
      </w:r>
      <w:r w:rsidRPr="000309BA">
        <w:rPr>
          <w:rFonts w:ascii="Times New Roman" w:eastAsia="Times New Roman" w:hAnsi="Times New Roman" w:cs="Times New Roman"/>
          <w:color w:val="000000"/>
          <w:sz w:val="24"/>
          <w:szCs w:val="24"/>
        </w:rPr>
        <w:fldChar w:fldCharType="separate"/>
      </w:r>
      <w:r w:rsidRPr="000309BA">
        <w:rPr>
          <w:rFonts w:ascii="Times New Roman" w:hAnsi="Times New Roman" w:cs="Times New Roman"/>
          <w:sz w:val="24"/>
          <w:szCs w:val="24"/>
        </w:rPr>
        <w:t>Paço</w:t>
      </w:r>
      <w:del w:id="48" w:author="A. M. van Prooijen" w:date="2021-05-18T18:59:00Z">
        <w:r w:rsidR="003D7909" w:rsidRPr="000309BA" w:rsidDel="002F1A47">
          <w:rPr>
            <w:rFonts w:ascii="Times New Roman" w:hAnsi="Times New Roman" w:cs="Times New Roman"/>
            <w:sz w:val="24"/>
            <w:szCs w:val="24"/>
          </w:rPr>
          <w:delText>,</w:delText>
        </w:r>
      </w:del>
      <w:r w:rsidRPr="000309BA">
        <w:rPr>
          <w:rFonts w:ascii="Times New Roman" w:hAnsi="Times New Roman" w:cs="Times New Roman"/>
          <w:sz w:val="24"/>
          <w:szCs w:val="24"/>
        </w:rPr>
        <w:t xml:space="preserve"> </w:t>
      </w:r>
      <w:r w:rsidR="003D7909" w:rsidRPr="000309BA">
        <w:rPr>
          <w:rFonts w:ascii="Times New Roman" w:hAnsi="Times New Roman" w:cs="Times New Roman"/>
          <w:sz w:val="24"/>
          <w:szCs w:val="24"/>
        </w:rPr>
        <w:t>and</w:t>
      </w:r>
      <w:r w:rsidRPr="000309BA">
        <w:rPr>
          <w:rFonts w:ascii="Times New Roman" w:hAnsi="Times New Roman" w:cs="Times New Roman"/>
          <w:sz w:val="24"/>
          <w:szCs w:val="24"/>
        </w:rPr>
        <w:t xml:space="preserve"> Reis (2012)</w:t>
      </w:r>
      <w:r w:rsidRPr="000309BA">
        <w:rPr>
          <w:rFonts w:ascii="Times New Roman" w:eastAsia="Times New Roman" w:hAnsi="Times New Roman" w:cs="Times New Roman"/>
          <w:color w:val="000000"/>
          <w:sz w:val="24"/>
          <w:szCs w:val="24"/>
        </w:rPr>
        <w:fldChar w:fldCharType="end"/>
      </w:r>
      <w:r w:rsidRPr="000309BA">
        <w:rPr>
          <w:rFonts w:ascii="Times New Roman" w:eastAsia="Times New Roman" w:hAnsi="Times New Roman" w:cs="Times New Roman"/>
          <w:color w:val="000000"/>
          <w:sz w:val="24"/>
          <w:szCs w:val="24"/>
        </w:rPr>
        <w:t xml:space="preserve">, </w:t>
      </w:r>
      <w:ins w:id="49" w:author="A. M. van Prooijen" w:date="2021-05-18T18:59:00Z">
        <w:r w:rsidR="002F1A47">
          <w:rPr>
            <w:rFonts w:ascii="Times New Roman" w:eastAsia="Times New Roman" w:hAnsi="Times New Roman" w:cs="Times New Roman"/>
            <w:color w:val="000000"/>
            <w:sz w:val="24"/>
            <w:szCs w:val="24"/>
          </w:rPr>
          <w:t xml:space="preserve">found </w:t>
        </w:r>
      </w:ins>
      <w:r w:rsidRPr="000309BA">
        <w:rPr>
          <w:rFonts w:ascii="Times New Roman" w:eastAsia="Times New Roman" w:hAnsi="Times New Roman" w:cs="Times New Roman"/>
          <w:color w:val="000000"/>
          <w:sz w:val="24"/>
          <w:szCs w:val="24"/>
        </w:rPr>
        <w:t xml:space="preserve">no significant gender difference </w:t>
      </w:r>
      <w:r w:rsidR="003D7909" w:rsidRPr="000309BA">
        <w:rPr>
          <w:rFonts w:ascii="Times New Roman" w:eastAsia="Times New Roman" w:hAnsi="Times New Roman" w:cs="Times New Roman"/>
          <w:color w:val="000000"/>
          <w:sz w:val="24"/>
          <w:szCs w:val="24"/>
        </w:rPr>
        <w:t>concerning</w:t>
      </w:r>
      <w:r w:rsidRPr="000309BA">
        <w:rPr>
          <w:rFonts w:ascii="Times New Roman" w:eastAsia="Times New Roman" w:hAnsi="Times New Roman" w:cs="Times New Roman"/>
          <w:color w:val="000000"/>
          <w:sz w:val="24"/>
          <w:szCs w:val="24"/>
        </w:rPr>
        <w:t xml:space="preserve"> skepticism towards green advertising. Based on these </w:t>
      </w:r>
      <w:proofErr w:type="spellStart"/>
      <w:r w:rsidRPr="000309BA">
        <w:rPr>
          <w:rFonts w:ascii="Times New Roman" w:eastAsia="Times New Roman" w:hAnsi="Times New Roman" w:cs="Times New Roman"/>
          <w:color w:val="000000"/>
          <w:sz w:val="24"/>
          <w:szCs w:val="24"/>
        </w:rPr>
        <w:t>cont</w:t>
      </w:r>
      <w:ins w:id="50" w:author="A. M. van Prooijen" w:date="2021-05-18T18:59:00Z">
        <w:r w:rsidR="002F1A47">
          <w:rPr>
            <w:rFonts w:ascii="Times New Roman" w:eastAsia="Times New Roman" w:hAnsi="Times New Roman" w:cs="Times New Roman"/>
            <w:color w:val="000000"/>
            <w:sz w:val="24"/>
            <w:szCs w:val="24"/>
          </w:rPr>
          <w:t>radicting</w:t>
        </w:r>
      </w:ins>
      <w:del w:id="51" w:author="A. M. van Prooijen" w:date="2021-05-18T18:59:00Z">
        <w:r w:rsidRPr="000309BA" w:rsidDel="002F1A47">
          <w:rPr>
            <w:rFonts w:ascii="Times New Roman" w:eastAsia="Times New Roman" w:hAnsi="Times New Roman" w:cs="Times New Roman"/>
            <w:color w:val="000000"/>
            <w:sz w:val="24"/>
            <w:szCs w:val="24"/>
          </w:rPr>
          <w:delText>roversia</w:delText>
        </w:r>
      </w:del>
      <w:r w:rsidRPr="000309BA">
        <w:rPr>
          <w:rFonts w:ascii="Times New Roman" w:eastAsia="Times New Roman" w:hAnsi="Times New Roman" w:cs="Times New Roman"/>
          <w:color w:val="000000"/>
          <w:sz w:val="24"/>
          <w:szCs w:val="24"/>
        </w:rPr>
        <w:t>l</w:t>
      </w:r>
      <w:proofErr w:type="spellEnd"/>
      <w:r w:rsidRPr="000309BA">
        <w:rPr>
          <w:rFonts w:ascii="Times New Roman" w:eastAsia="Times New Roman" w:hAnsi="Times New Roman" w:cs="Times New Roman"/>
          <w:color w:val="000000"/>
          <w:sz w:val="24"/>
          <w:szCs w:val="24"/>
        </w:rPr>
        <w:t xml:space="preserve"> findings, gender was included in the research</w:t>
      </w:r>
      <w:r w:rsidR="003D7909" w:rsidRPr="000309BA">
        <w:rPr>
          <w:rFonts w:ascii="Times New Roman" w:eastAsia="Times New Roman" w:hAnsi="Times New Roman" w:cs="Times New Roman"/>
          <w:color w:val="000000"/>
          <w:sz w:val="24"/>
          <w:szCs w:val="24"/>
        </w:rPr>
        <w:t>,</w:t>
      </w:r>
      <w:r w:rsidRPr="000309BA">
        <w:rPr>
          <w:rFonts w:ascii="Times New Roman" w:eastAsia="Times New Roman" w:hAnsi="Times New Roman" w:cs="Times New Roman"/>
          <w:color w:val="000000"/>
          <w:sz w:val="24"/>
          <w:szCs w:val="24"/>
        </w:rPr>
        <w:t xml:space="preserve"> and it </w:t>
      </w:r>
      <w:commentRangeStart w:id="52"/>
      <w:r w:rsidRPr="000309BA">
        <w:rPr>
          <w:rFonts w:ascii="Times New Roman" w:eastAsia="Times New Roman" w:hAnsi="Times New Roman" w:cs="Times New Roman"/>
          <w:color w:val="000000"/>
          <w:sz w:val="24"/>
          <w:szCs w:val="24"/>
        </w:rPr>
        <w:t xml:space="preserve">will be </w:t>
      </w:r>
      <w:commentRangeEnd w:id="52"/>
      <w:r w:rsidR="002F1A47">
        <w:rPr>
          <w:rStyle w:val="a8"/>
        </w:rPr>
        <w:commentReference w:id="52"/>
      </w:r>
      <w:r w:rsidRPr="000309BA">
        <w:rPr>
          <w:rFonts w:ascii="Times New Roman" w:eastAsia="Times New Roman" w:hAnsi="Times New Roman" w:cs="Times New Roman"/>
          <w:color w:val="000000"/>
          <w:sz w:val="24"/>
          <w:szCs w:val="24"/>
        </w:rPr>
        <w:t>tested to examine whether it has a significant effect on the res</w:t>
      </w:r>
      <w:r w:rsidR="003D7909" w:rsidRPr="000309BA">
        <w:rPr>
          <w:rFonts w:ascii="Times New Roman" w:eastAsia="Times New Roman" w:hAnsi="Times New Roman" w:cs="Times New Roman"/>
          <w:color w:val="000000"/>
          <w:sz w:val="24"/>
          <w:szCs w:val="24"/>
        </w:rPr>
        <w:t>earch results</w:t>
      </w:r>
      <w:r w:rsidRPr="000309BA">
        <w:rPr>
          <w:rFonts w:ascii="Times New Roman" w:eastAsia="Times New Roman" w:hAnsi="Times New Roman" w:cs="Times New Roman"/>
          <w:color w:val="000000"/>
          <w:sz w:val="24"/>
          <w:szCs w:val="24"/>
        </w:rPr>
        <w:t>.</w:t>
      </w:r>
    </w:p>
    <w:p w14:paraId="56D0AE08" w14:textId="731AD2BE" w:rsidR="00F02064" w:rsidRPr="000309BA" w:rsidRDefault="007F606C" w:rsidP="00AC5587">
      <w:pPr>
        <w:spacing w:line="360" w:lineRule="auto"/>
        <w:jc w:val="both"/>
        <w:rPr>
          <w:rFonts w:ascii="Times New Roman" w:eastAsia="Times New Roman" w:hAnsi="Times New Roman" w:cs="Times New Roman"/>
          <w:color w:val="000000"/>
          <w:sz w:val="24"/>
          <w:szCs w:val="24"/>
        </w:rPr>
      </w:pPr>
      <w:r w:rsidRPr="000309BA">
        <w:rPr>
          <w:rFonts w:ascii="Times New Roman" w:eastAsia="Times New Roman" w:hAnsi="Times New Roman" w:cs="Times New Roman"/>
          <w:color w:val="000000"/>
          <w:sz w:val="24"/>
          <w:szCs w:val="24"/>
        </w:rPr>
        <w:t xml:space="preserve"> </w:t>
      </w:r>
      <w:r w:rsidRPr="000309BA">
        <w:rPr>
          <w:rFonts w:ascii="Times New Roman" w:eastAsia="Times New Roman" w:hAnsi="Times New Roman" w:cs="Times New Roman"/>
          <w:color w:val="000000"/>
          <w:sz w:val="24"/>
          <w:szCs w:val="24"/>
        </w:rPr>
        <w:tab/>
      </w:r>
      <w:r w:rsidR="00F02064" w:rsidRPr="000309BA">
        <w:rPr>
          <w:rFonts w:ascii="Times New Roman" w:eastAsia="Times New Roman" w:hAnsi="Times New Roman" w:cs="Times New Roman"/>
          <w:color w:val="000000"/>
          <w:sz w:val="24"/>
          <w:szCs w:val="24"/>
        </w:rPr>
        <w:t>Furthermore, since ethical goods tend to cost more than regular goods and since ethical consumption may be</w:t>
      </w:r>
      <w:r w:rsidRPr="000309BA">
        <w:rPr>
          <w:rFonts w:ascii="Times New Roman" w:eastAsia="Times New Roman" w:hAnsi="Times New Roman" w:cs="Times New Roman"/>
          <w:color w:val="000000"/>
          <w:sz w:val="24"/>
          <w:szCs w:val="24"/>
        </w:rPr>
        <w:t xml:space="preserve"> considered</w:t>
      </w:r>
      <w:r w:rsidR="00F02064" w:rsidRPr="000309BA">
        <w:rPr>
          <w:rFonts w:ascii="Times New Roman" w:eastAsia="Times New Roman" w:hAnsi="Times New Roman" w:cs="Times New Roman"/>
          <w:color w:val="000000"/>
          <w:sz w:val="24"/>
          <w:szCs w:val="24"/>
        </w:rPr>
        <w:t xml:space="preserve"> </w:t>
      </w:r>
      <w:r w:rsidRPr="000309BA">
        <w:rPr>
          <w:rFonts w:ascii="Times New Roman" w:eastAsia="Times New Roman" w:hAnsi="Times New Roman" w:cs="Times New Roman"/>
          <w:color w:val="000000"/>
          <w:sz w:val="24"/>
          <w:szCs w:val="24"/>
        </w:rPr>
        <w:t>"</w:t>
      </w:r>
      <w:r w:rsidR="00F02064" w:rsidRPr="000309BA">
        <w:rPr>
          <w:rFonts w:ascii="Times New Roman" w:eastAsia="Times New Roman" w:hAnsi="Times New Roman" w:cs="Times New Roman"/>
          <w:color w:val="000000"/>
          <w:sz w:val="24"/>
          <w:szCs w:val="24"/>
        </w:rPr>
        <w:t>luxury</w:t>
      </w:r>
      <w:r w:rsidRPr="000309BA">
        <w:rPr>
          <w:rFonts w:ascii="Times New Roman" w:eastAsia="Times New Roman" w:hAnsi="Times New Roman" w:cs="Times New Roman"/>
          <w:color w:val="000000"/>
          <w:sz w:val="24"/>
          <w:szCs w:val="24"/>
        </w:rPr>
        <w:t>"</w:t>
      </w:r>
      <w:r w:rsidR="00F02064" w:rsidRPr="000309BA">
        <w:rPr>
          <w:rFonts w:ascii="Times New Roman" w:eastAsia="Times New Roman" w:hAnsi="Times New Roman" w:cs="Times New Roman"/>
          <w:color w:val="000000"/>
          <w:sz w:val="24"/>
          <w:szCs w:val="24"/>
        </w:rPr>
        <w:t xml:space="preserve"> for some, income was also included as a control variable. According to </w:t>
      </w:r>
      <w:r w:rsidR="00F02064" w:rsidRPr="000309BA">
        <w:rPr>
          <w:rFonts w:ascii="Times New Roman" w:eastAsia="Times New Roman" w:hAnsi="Times New Roman" w:cs="Times New Roman"/>
          <w:color w:val="000000"/>
          <w:sz w:val="24"/>
          <w:szCs w:val="24"/>
        </w:rPr>
        <w:fldChar w:fldCharType="begin"/>
      </w:r>
      <w:r w:rsidR="00C233B1" w:rsidRPr="000309BA">
        <w:rPr>
          <w:rFonts w:ascii="Times New Roman" w:eastAsia="Times New Roman" w:hAnsi="Times New Roman" w:cs="Times New Roman"/>
          <w:color w:val="000000"/>
          <w:sz w:val="24"/>
          <w:szCs w:val="24"/>
        </w:rPr>
        <w:instrText xml:space="preserve"> ADDIN ZOTERO_ITEM CSL_CITATION {"citationID":"NhLsAuxI","properties":{"formattedCitation":"(Starr, 2009)","plainCitation":"(Starr, 2009)","dontUpdate":true,"noteIndex":0},"citationItems":[{"id":167,"uris":["http://zotero.org/users/local/Q68XJp2j/items/6HF9NGTT"],"uri":["http://zotero.org/users/local/Q68XJp2j/items/6HF9NGTT"],"itemData":{"id":167,"type":"article-journal","abstract":"Recent years have seen rising discussion of ethical consumption as a means of stemming global warming, challenging unsavory business practices, and promoting other pro-social goals. This paper first lays out a conceptual framework for understanding the spread of ethical consumption, in which heterogeneous preferences and sensitivity to social norms feature centrally. It then presents empirical evidence from a well-known nationally representative survey on factors associated with tendencies to ‘buy ethically’. It is found that, ceteris paribus, people are more likely to buy ethically when others around them do too, consistent with a role of social norms in promoting ethical-consumption behaviors.","container-title":"The Journal of Socio-Economics","DOI":"10.1016/j.socec.2009.07.006","ISSN":"1053-5357","issue":"6","journalAbbreviation":"The Journal of Socio-Economics","language":"en","page":"916-925","source":"ScienceDirect","title":"The social economics of ethical consumption: Theoretical considerations and empirical evidence","title-short":"The social economics of ethical consumption","volume":"38","author":[{"family":"Starr","given":"Martha A."}],"issued":{"date-parts":[["2009",12,1]]}}}],"schema":"https://github.com/citation-style-language/schema/raw/master/csl-citation.json"} </w:instrText>
      </w:r>
      <w:r w:rsidR="00F02064" w:rsidRPr="000309BA">
        <w:rPr>
          <w:rFonts w:ascii="Times New Roman" w:eastAsia="Times New Roman" w:hAnsi="Times New Roman" w:cs="Times New Roman"/>
          <w:color w:val="000000"/>
          <w:sz w:val="24"/>
          <w:szCs w:val="24"/>
        </w:rPr>
        <w:fldChar w:fldCharType="separate"/>
      </w:r>
      <w:r w:rsidR="00F02064" w:rsidRPr="000309BA">
        <w:rPr>
          <w:rFonts w:ascii="Times New Roman" w:hAnsi="Times New Roman" w:cs="Times New Roman"/>
          <w:sz w:val="24"/>
          <w:szCs w:val="24"/>
        </w:rPr>
        <w:t>Starr (2009)</w:t>
      </w:r>
      <w:r w:rsidR="00F02064" w:rsidRPr="000309BA">
        <w:rPr>
          <w:rFonts w:ascii="Times New Roman" w:eastAsia="Times New Roman" w:hAnsi="Times New Roman" w:cs="Times New Roman"/>
          <w:color w:val="000000"/>
          <w:sz w:val="24"/>
          <w:szCs w:val="24"/>
        </w:rPr>
        <w:fldChar w:fldCharType="end"/>
      </w:r>
      <w:r w:rsidR="00F02064" w:rsidRPr="000309BA">
        <w:rPr>
          <w:rFonts w:ascii="Times New Roman" w:eastAsia="Times New Roman" w:hAnsi="Times New Roman" w:cs="Times New Roman"/>
          <w:color w:val="000000"/>
          <w:sz w:val="24"/>
          <w:szCs w:val="24"/>
        </w:rPr>
        <w:t>, people with higher</w:t>
      </w:r>
      <w:r w:rsidRPr="000309BA">
        <w:rPr>
          <w:rFonts w:ascii="Times New Roman" w:eastAsia="Times New Roman" w:hAnsi="Times New Roman" w:cs="Times New Roman"/>
          <w:color w:val="000000"/>
          <w:sz w:val="24"/>
          <w:szCs w:val="24"/>
        </w:rPr>
        <w:t xml:space="preserve"> </w:t>
      </w:r>
      <w:r w:rsidR="00F02064" w:rsidRPr="000309BA">
        <w:rPr>
          <w:rFonts w:ascii="Times New Roman" w:eastAsia="Times New Roman" w:hAnsi="Times New Roman" w:cs="Times New Roman"/>
          <w:color w:val="000000"/>
          <w:sz w:val="24"/>
          <w:szCs w:val="24"/>
        </w:rPr>
        <w:t>income are more likely to engage in ethical consumption</w:t>
      </w:r>
      <w:r w:rsidR="003D7909" w:rsidRPr="000309BA">
        <w:rPr>
          <w:rFonts w:ascii="Times New Roman" w:eastAsia="Times New Roman" w:hAnsi="Times New Roman" w:cs="Times New Roman"/>
          <w:color w:val="000000"/>
          <w:sz w:val="24"/>
          <w:szCs w:val="24"/>
        </w:rPr>
        <w:t>,</w:t>
      </w:r>
      <w:r w:rsidR="00F02064" w:rsidRPr="000309BA">
        <w:rPr>
          <w:rFonts w:ascii="Times New Roman" w:eastAsia="Times New Roman" w:hAnsi="Times New Roman" w:cs="Times New Roman"/>
          <w:color w:val="000000"/>
          <w:sz w:val="24"/>
          <w:szCs w:val="24"/>
        </w:rPr>
        <w:t xml:space="preserve"> but it is not clear that they are also more likely to embrace a wide range of ethical consumption practices. Based on the </w:t>
      </w:r>
      <w:r w:rsidR="003D7909" w:rsidRPr="000309BA">
        <w:rPr>
          <w:rFonts w:ascii="Times New Roman" w:eastAsia="Times New Roman" w:hAnsi="Times New Roman" w:cs="Times New Roman"/>
          <w:color w:val="000000"/>
          <w:sz w:val="24"/>
          <w:szCs w:val="24"/>
        </w:rPr>
        <w:t>findings mentioned above</w:t>
      </w:r>
      <w:r w:rsidR="00F02064" w:rsidRPr="000309BA">
        <w:rPr>
          <w:rFonts w:ascii="Times New Roman" w:eastAsia="Times New Roman" w:hAnsi="Times New Roman" w:cs="Times New Roman"/>
          <w:color w:val="000000"/>
          <w:sz w:val="24"/>
          <w:szCs w:val="24"/>
        </w:rPr>
        <w:t xml:space="preserve">, income has been </w:t>
      </w:r>
      <w:proofErr w:type="gramStart"/>
      <w:r w:rsidR="00F02064" w:rsidRPr="000309BA">
        <w:rPr>
          <w:rFonts w:ascii="Times New Roman" w:eastAsia="Times New Roman" w:hAnsi="Times New Roman" w:cs="Times New Roman"/>
          <w:color w:val="000000"/>
          <w:sz w:val="24"/>
          <w:szCs w:val="24"/>
        </w:rPr>
        <w:t>taken into account</w:t>
      </w:r>
      <w:proofErr w:type="gramEnd"/>
      <w:r w:rsidR="00F02064" w:rsidRPr="000309BA">
        <w:rPr>
          <w:rFonts w:ascii="Times New Roman" w:eastAsia="Times New Roman" w:hAnsi="Times New Roman" w:cs="Times New Roman"/>
          <w:color w:val="000000"/>
          <w:sz w:val="24"/>
          <w:szCs w:val="24"/>
        </w:rPr>
        <w:t xml:space="preserve"> in this experiment since it might </w:t>
      </w:r>
      <w:r w:rsidR="003D7909" w:rsidRPr="000309BA">
        <w:rPr>
          <w:rFonts w:ascii="Times New Roman" w:eastAsia="Times New Roman" w:hAnsi="Times New Roman" w:cs="Times New Roman"/>
          <w:color w:val="000000"/>
          <w:sz w:val="24"/>
          <w:szCs w:val="24"/>
        </w:rPr>
        <w:t>influence</w:t>
      </w:r>
      <w:r w:rsidR="00F02064" w:rsidRPr="000309BA">
        <w:rPr>
          <w:rFonts w:ascii="Times New Roman" w:eastAsia="Times New Roman" w:hAnsi="Times New Roman" w:cs="Times New Roman"/>
          <w:color w:val="000000"/>
          <w:sz w:val="24"/>
          <w:szCs w:val="24"/>
        </w:rPr>
        <w:t xml:space="preserve"> the results. </w:t>
      </w:r>
      <w:del w:id="53" w:author="A. M. van Prooijen" w:date="2021-05-18T19:00:00Z">
        <w:r w:rsidR="00F02064" w:rsidRPr="000309BA" w:rsidDel="002F1A47">
          <w:rPr>
            <w:rFonts w:ascii="Times New Roman" w:eastAsia="Times New Roman" w:hAnsi="Times New Roman" w:cs="Times New Roman"/>
            <w:color w:val="000000"/>
            <w:sz w:val="24"/>
            <w:szCs w:val="24"/>
          </w:rPr>
          <w:delText>Last but not least</w:delText>
        </w:r>
      </w:del>
      <w:ins w:id="54" w:author="A. M. van Prooijen" w:date="2021-05-18T19:00:00Z">
        <w:r w:rsidR="002F1A47">
          <w:rPr>
            <w:rFonts w:ascii="Times New Roman" w:eastAsia="Times New Roman" w:hAnsi="Times New Roman" w:cs="Times New Roman"/>
            <w:color w:val="000000"/>
            <w:sz w:val="24"/>
            <w:szCs w:val="24"/>
          </w:rPr>
          <w:t>Finally</w:t>
        </w:r>
      </w:ins>
      <w:r w:rsidR="00F02064" w:rsidRPr="000309BA">
        <w:rPr>
          <w:rFonts w:ascii="Times New Roman" w:eastAsia="Times New Roman" w:hAnsi="Times New Roman" w:cs="Times New Roman"/>
          <w:color w:val="000000"/>
          <w:sz w:val="24"/>
          <w:szCs w:val="24"/>
        </w:rPr>
        <w:t xml:space="preserve">, age was also included as a demographic question. </w:t>
      </w:r>
      <w:r w:rsidR="00F02064" w:rsidRPr="000309BA">
        <w:rPr>
          <w:rFonts w:ascii="Times New Roman" w:eastAsia="Times New Roman" w:hAnsi="Times New Roman" w:cs="Times New Roman"/>
          <w:color w:val="000000"/>
          <w:sz w:val="24"/>
          <w:szCs w:val="24"/>
        </w:rPr>
        <w:fldChar w:fldCharType="begin"/>
      </w:r>
      <w:r w:rsidR="00C233B1" w:rsidRPr="000309BA">
        <w:rPr>
          <w:rFonts w:ascii="Times New Roman" w:eastAsia="Times New Roman" w:hAnsi="Times New Roman" w:cs="Times New Roman"/>
          <w:color w:val="000000"/>
          <w:sz w:val="24"/>
          <w:szCs w:val="24"/>
        </w:rPr>
        <w:instrText xml:space="preserve"> ADDIN ZOTERO_ITEM CSL_CITATION {"citationID":"KSWP3Iuj","properties":{"formattedCitation":"(Mishra et al., 2018)","plainCitation":"(Mishra et al., 2018)","dontUpdate":true,"noteIndex":0},"citationItems":[{"id":170,"uris":["http://zotero.org/users/local/Q68XJp2j/items/S274NF9L"],"uri":["http://zotero.org/users/local/Q68XJp2j/items/S274NF9L"],"itemData":{"id":170,"type":"article-journal","abstract":"Teenagers are major contributors of online content because of continuous communication and sharing with peers using social media or instant messaging apps. They like to immediately tell the world about their purchases and consumption experiences, which leads to the generation and transmission of electronic word-of-mouth (eWOM). This study uses consumer socialization perspective to examine how age, peers and Internet usage influence teenagers' eWOM intentions. The findings suggest that normative and informative influence of peers and the Internet have significant positive association with eWOM. Moreover, these influences also mediate the direct influence of age and Internet usage on eWOM. Further, the potential eWOM behavior of male teenagers is influenced by the existing peer norms, whereas for females, their reliance and belief in the credibility of online information is more critical. The insights are valuable for marketers interested in the powerful and growing teenage consumer segment, especially in the new emerging markets.","container-title":"Journal of Business Research","DOI":"10.1016/j.jbusres.2017.04.005","ISSN":"0148-2963","journalAbbreviation":"Journal of Business Research","language":"en","page":"394-405","source":"ScienceDirect","title":"Adolescent's eWOM intentions: An investigation into the roles of peers, the Internet and gender","title-short":"Adolescent's eWOM intentions","volume":"86","author":[{"family":"Mishra","given":"Anubhav"},{"family":"Maheswarappa","given":"Satish S."},{"family":"Maity","given":"Moutusy"},{"family":"Samu","given":"Sridhar"}],"issued":{"date-parts":[["2018",5,1]]}}}],"schema":"https://github.com/citation-style-language/schema/raw/master/csl-citation.json"} </w:instrText>
      </w:r>
      <w:r w:rsidR="00F02064" w:rsidRPr="000309BA">
        <w:rPr>
          <w:rFonts w:ascii="Times New Roman" w:eastAsia="Times New Roman" w:hAnsi="Times New Roman" w:cs="Times New Roman"/>
          <w:color w:val="000000"/>
          <w:sz w:val="24"/>
          <w:szCs w:val="24"/>
        </w:rPr>
        <w:fldChar w:fldCharType="separate"/>
      </w:r>
      <w:r w:rsidR="00F02064" w:rsidRPr="000309BA">
        <w:rPr>
          <w:rFonts w:ascii="Times New Roman" w:hAnsi="Times New Roman" w:cs="Times New Roman"/>
          <w:sz w:val="24"/>
          <w:szCs w:val="24"/>
        </w:rPr>
        <w:t>Mishra et al. (2018)</w:t>
      </w:r>
      <w:r w:rsidR="00F02064" w:rsidRPr="000309BA">
        <w:rPr>
          <w:rFonts w:ascii="Times New Roman" w:eastAsia="Times New Roman" w:hAnsi="Times New Roman" w:cs="Times New Roman"/>
          <w:color w:val="000000"/>
          <w:sz w:val="24"/>
          <w:szCs w:val="24"/>
        </w:rPr>
        <w:fldChar w:fldCharType="end"/>
      </w:r>
      <w:r w:rsidR="00F02064" w:rsidRPr="000309BA">
        <w:rPr>
          <w:rFonts w:ascii="Times New Roman" w:eastAsia="Times New Roman" w:hAnsi="Times New Roman" w:cs="Times New Roman"/>
          <w:color w:val="000000"/>
          <w:sz w:val="24"/>
          <w:szCs w:val="24"/>
        </w:rPr>
        <w:t xml:space="preserve"> found that adole</w:t>
      </w:r>
      <w:r w:rsidRPr="000309BA">
        <w:rPr>
          <w:rFonts w:ascii="Times New Roman" w:eastAsia="Times New Roman" w:hAnsi="Times New Roman" w:cs="Times New Roman"/>
          <w:color w:val="000000"/>
          <w:sz w:val="24"/>
          <w:szCs w:val="24"/>
        </w:rPr>
        <w:t xml:space="preserve">scents have incorporated </w:t>
      </w:r>
      <w:r w:rsidR="003D7909" w:rsidRPr="000309BA">
        <w:rPr>
          <w:rFonts w:ascii="Times New Roman" w:eastAsia="Times New Roman" w:hAnsi="Times New Roman" w:cs="Times New Roman"/>
          <w:color w:val="000000"/>
          <w:sz w:val="24"/>
          <w:szCs w:val="24"/>
        </w:rPr>
        <w:t xml:space="preserve">the </w:t>
      </w:r>
      <w:r w:rsidRPr="000309BA">
        <w:rPr>
          <w:rFonts w:ascii="Times New Roman" w:eastAsia="Times New Roman" w:hAnsi="Times New Roman" w:cs="Times New Roman"/>
          <w:color w:val="000000"/>
          <w:sz w:val="24"/>
          <w:szCs w:val="24"/>
        </w:rPr>
        <w:t xml:space="preserve">internet in various aspects of their lives. They use social media to engage in </w:t>
      </w:r>
      <w:proofErr w:type="spellStart"/>
      <w:r w:rsidRPr="000309BA">
        <w:rPr>
          <w:rFonts w:ascii="Times New Roman" w:eastAsia="Times New Roman" w:hAnsi="Times New Roman" w:cs="Times New Roman"/>
          <w:color w:val="000000"/>
          <w:sz w:val="24"/>
          <w:szCs w:val="24"/>
        </w:rPr>
        <w:t>eWOM</w:t>
      </w:r>
      <w:proofErr w:type="spellEnd"/>
      <w:r w:rsidR="00F02064" w:rsidRPr="000309BA">
        <w:rPr>
          <w:rFonts w:ascii="Times New Roman" w:eastAsia="Times New Roman" w:hAnsi="Times New Roman" w:cs="Times New Roman"/>
          <w:color w:val="000000"/>
          <w:sz w:val="24"/>
          <w:szCs w:val="24"/>
        </w:rPr>
        <w:t xml:space="preserve"> to voice their consumption experiences with other people who share the same interests. These findings </w:t>
      </w:r>
      <w:r w:rsidR="003D7909" w:rsidRPr="000309BA">
        <w:rPr>
          <w:rFonts w:ascii="Times New Roman" w:eastAsia="Times New Roman" w:hAnsi="Times New Roman" w:cs="Times New Roman"/>
          <w:color w:val="000000"/>
          <w:sz w:val="24"/>
          <w:szCs w:val="24"/>
        </w:rPr>
        <w:t>of</w:t>
      </w:r>
      <w:r w:rsidR="00F02064" w:rsidRPr="000309BA">
        <w:rPr>
          <w:rFonts w:ascii="Times New Roman" w:eastAsia="Times New Roman" w:hAnsi="Times New Roman" w:cs="Times New Roman"/>
          <w:color w:val="000000"/>
          <w:sz w:val="24"/>
          <w:szCs w:val="24"/>
        </w:rPr>
        <w:t xml:space="preserve"> ad</w:t>
      </w:r>
      <w:r w:rsidR="003D7909" w:rsidRPr="000309BA">
        <w:rPr>
          <w:rFonts w:ascii="Times New Roman" w:eastAsia="Times New Roman" w:hAnsi="Times New Roman" w:cs="Times New Roman"/>
          <w:color w:val="000000"/>
          <w:sz w:val="24"/>
          <w:szCs w:val="24"/>
        </w:rPr>
        <w:t>o</w:t>
      </w:r>
      <w:r w:rsidR="00F02064" w:rsidRPr="000309BA">
        <w:rPr>
          <w:rFonts w:ascii="Times New Roman" w:eastAsia="Times New Roman" w:hAnsi="Times New Roman" w:cs="Times New Roman"/>
          <w:color w:val="000000"/>
          <w:sz w:val="24"/>
          <w:szCs w:val="24"/>
        </w:rPr>
        <w:t>le</w:t>
      </w:r>
      <w:r w:rsidR="003D7909" w:rsidRPr="000309BA">
        <w:rPr>
          <w:rFonts w:ascii="Times New Roman" w:eastAsia="Times New Roman" w:hAnsi="Times New Roman" w:cs="Times New Roman"/>
          <w:color w:val="000000"/>
          <w:sz w:val="24"/>
          <w:szCs w:val="24"/>
        </w:rPr>
        <w:t>scents</w:t>
      </w:r>
      <w:r w:rsidR="00F02064" w:rsidRPr="000309BA">
        <w:rPr>
          <w:rFonts w:ascii="Times New Roman" w:eastAsia="Times New Roman" w:hAnsi="Times New Roman" w:cs="Times New Roman"/>
          <w:color w:val="000000"/>
          <w:sz w:val="24"/>
          <w:szCs w:val="24"/>
        </w:rPr>
        <w:t xml:space="preserve"> were </w:t>
      </w:r>
      <w:proofErr w:type="gramStart"/>
      <w:r w:rsidR="00F02064" w:rsidRPr="000309BA">
        <w:rPr>
          <w:rFonts w:ascii="Times New Roman" w:eastAsia="Times New Roman" w:hAnsi="Times New Roman" w:cs="Times New Roman"/>
          <w:color w:val="000000"/>
          <w:sz w:val="24"/>
          <w:szCs w:val="24"/>
        </w:rPr>
        <w:t>tak</w:t>
      </w:r>
      <w:r w:rsidRPr="000309BA">
        <w:rPr>
          <w:rFonts w:ascii="Times New Roman" w:eastAsia="Times New Roman" w:hAnsi="Times New Roman" w:cs="Times New Roman"/>
          <w:color w:val="000000"/>
          <w:sz w:val="24"/>
          <w:szCs w:val="24"/>
        </w:rPr>
        <w:t>en into account</w:t>
      </w:r>
      <w:proofErr w:type="gramEnd"/>
      <w:r w:rsidRPr="000309BA">
        <w:rPr>
          <w:rFonts w:ascii="Times New Roman" w:eastAsia="Times New Roman" w:hAnsi="Times New Roman" w:cs="Times New Roman"/>
          <w:color w:val="000000"/>
          <w:sz w:val="24"/>
          <w:szCs w:val="24"/>
        </w:rPr>
        <w:t xml:space="preserve"> since age may also influence this </w:t>
      </w:r>
      <w:del w:id="55" w:author="A. M. van Prooijen" w:date="2021-05-18T19:01:00Z">
        <w:r w:rsidRPr="000309BA" w:rsidDel="002F1A47">
          <w:rPr>
            <w:rFonts w:ascii="Times New Roman" w:eastAsia="Times New Roman" w:hAnsi="Times New Roman" w:cs="Times New Roman"/>
            <w:color w:val="000000"/>
            <w:sz w:val="24"/>
            <w:szCs w:val="24"/>
          </w:rPr>
          <w:delText>researchs'</w:delText>
        </w:r>
        <w:r w:rsidR="00F02064" w:rsidRPr="000309BA" w:rsidDel="002F1A47">
          <w:rPr>
            <w:rFonts w:ascii="Times New Roman" w:eastAsia="Times New Roman" w:hAnsi="Times New Roman" w:cs="Times New Roman"/>
            <w:color w:val="000000"/>
            <w:sz w:val="24"/>
            <w:szCs w:val="24"/>
          </w:rPr>
          <w:delText xml:space="preserve"> </w:delText>
        </w:r>
      </w:del>
      <w:ins w:id="56" w:author="A. M. van Prooijen" w:date="2021-05-18T19:01:00Z">
        <w:r w:rsidR="002F1A47">
          <w:rPr>
            <w:rFonts w:ascii="Times New Roman" w:eastAsia="Times New Roman" w:hAnsi="Times New Roman" w:cs="Times New Roman"/>
            <w:color w:val="000000"/>
            <w:sz w:val="24"/>
            <w:szCs w:val="24"/>
          </w:rPr>
          <w:t>participants’</w:t>
        </w:r>
        <w:r w:rsidR="002F1A47" w:rsidRPr="000309BA">
          <w:rPr>
            <w:rFonts w:ascii="Times New Roman" w:eastAsia="Times New Roman" w:hAnsi="Times New Roman" w:cs="Times New Roman"/>
            <w:color w:val="000000"/>
            <w:sz w:val="24"/>
            <w:szCs w:val="24"/>
          </w:rPr>
          <w:t xml:space="preserve"> </w:t>
        </w:r>
      </w:ins>
      <w:r w:rsidR="00F02064" w:rsidRPr="000309BA">
        <w:rPr>
          <w:rFonts w:ascii="Times New Roman" w:eastAsia="Times New Roman" w:hAnsi="Times New Roman" w:cs="Times New Roman"/>
          <w:color w:val="000000"/>
          <w:sz w:val="24"/>
          <w:szCs w:val="24"/>
        </w:rPr>
        <w:t xml:space="preserve">intentions to participate in </w:t>
      </w:r>
      <w:proofErr w:type="spellStart"/>
      <w:r w:rsidR="00F02064" w:rsidRPr="000309BA">
        <w:rPr>
          <w:rFonts w:ascii="Times New Roman" w:eastAsia="Times New Roman" w:hAnsi="Times New Roman" w:cs="Times New Roman"/>
          <w:color w:val="000000"/>
          <w:sz w:val="24"/>
          <w:szCs w:val="24"/>
        </w:rPr>
        <w:t>eWOM</w:t>
      </w:r>
      <w:proofErr w:type="spellEnd"/>
      <w:r w:rsidR="00F02064" w:rsidRPr="000309BA">
        <w:rPr>
          <w:rFonts w:ascii="Times New Roman" w:eastAsia="Times New Roman" w:hAnsi="Times New Roman" w:cs="Times New Roman"/>
          <w:color w:val="000000"/>
          <w:sz w:val="24"/>
          <w:szCs w:val="24"/>
        </w:rPr>
        <w:t>.</w:t>
      </w:r>
    </w:p>
    <w:p w14:paraId="7A04EB03" w14:textId="77777777" w:rsidR="00F02064" w:rsidRPr="000309BA" w:rsidRDefault="00F02064" w:rsidP="00AC5587">
      <w:pPr>
        <w:spacing w:line="360" w:lineRule="auto"/>
        <w:jc w:val="both"/>
        <w:rPr>
          <w:rFonts w:ascii="Times New Roman" w:eastAsia="Times New Roman" w:hAnsi="Times New Roman" w:cs="Times New Roman"/>
          <w:color w:val="000000"/>
          <w:sz w:val="24"/>
          <w:szCs w:val="24"/>
        </w:rPr>
      </w:pPr>
    </w:p>
    <w:p w14:paraId="6CFF08EA" w14:textId="0CEAD13E" w:rsidR="00FB3FF7" w:rsidRPr="000309BA" w:rsidRDefault="00F02064" w:rsidP="00AC5587">
      <w:pPr>
        <w:spacing w:line="360" w:lineRule="auto"/>
        <w:jc w:val="both"/>
        <w:rPr>
          <w:rFonts w:ascii="Times New Roman" w:eastAsia="Times New Roman" w:hAnsi="Times New Roman" w:cs="Times New Roman"/>
          <w:b/>
          <w:bCs/>
          <w:color w:val="000000"/>
          <w:sz w:val="24"/>
          <w:szCs w:val="24"/>
        </w:rPr>
      </w:pPr>
      <w:r w:rsidRPr="000309BA">
        <w:rPr>
          <w:rFonts w:ascii="Times New Roman" w:eastAsia="Times New Roman" w:hAnsi="Times New Roman" w:cs="Times New Roman"/>
          <w:b/>
          <w:bCs/>
          <w:color w:val="000000"/>
          <w:sz w:val="24"/>
          <w:szCs w:val="24"/>
        </w:rPr>
        <w:t>3.2.3 Sample</w:t>
      </w:r>
    </w:p>
    <w:p w14:paraId="3F54DAA1" w14:textId="0E7610E4" w:rsidR="00BB3812" w:rsidRPr="000309BA" w:rsidRDefault="00023782" w:rsidP="00AC5587">
      <w:pPr>
        <w:pStyle w:val="Web"/>
        <w:spacing w:before="0" w:beforeAutospacing="0" w:after="0" w:afterAutospacing="0" w:line="360" w:lineRule="auto"/>
        <w:ind w:firstLine="708"/>
        <w:contextualSpacing/>
        <w:rPr>
          <w:lang w:val="en-GB"/>
        </w:rPr>
      </w:pPr>
      <w:r w:rsidRPr="000309BA">
        <w:rPr>
          <w:lang w:val="en-GB"/>
        </w:rPr>
        <w:t>The final sample included 2</w:t>
      </w:r>
      <w:r w:rsidR="00FB3FF7" w:rsidRPr="000309BA">
        <w:rPr>
          <w:lang w:val="en-GB"/>
        </w:rPr>
        <w:t>87</w:t>
      </w:r>
      <w:r w:rsidRPr="000309BA">
        <w:rPr>
          <w:lang w:val="en-GB"/>
        </w:rPr>
        <w:t xml:space="preserve"> respondents. A complete overview of demographic data is shown in Appendix A. All respondents</w:t>
      </w:r>
      <w:del w:id="57" w:author="A. M. van Prooijen" w:date="2021-05-18T19:03:00Z">
        <w:r w:rsidRPr="000309BA" w:rsidDel="002F1A47">
          <w:rPr>
            <w:lang w:val="en-GB"/>
          </w:rPr>
          <w:delText xml:space="preserve"> (</w:delText>
        </w:r>
        <w:r w:rsidRPr="000309BA" w:rsidDel="002F1A47">
          <w:rPr>
            <w:i/>
            <w:iCs/>
            <w:lang w:val="en-GB"/>
          </w:rPr>
          <w:delText xml:space="preserve">N = </w:delText>
        </w:r>
        <w:r w:rsidRPr="000309BA" w:rsidDel="002F1A47">
          <w:rPr>
            <w:lang w:val="en-GB"/>
          </w:rPr>
          <w:delText>2</w:delText>
        </w:r>
        <w:r w:rsidR="00FB3FF7" w:rsidRPr="000309BA" w:rsidDel="002F1A47">
          <w:rPr>
            <w:lang w:val="en-GB"/>
          </w:rPr>
          <w:delText>87</w:delText>
        </w:r>
        <w:r w:rsidRPr="000309BA" w:rsidDel="002F1A47">
          <w:rPr>
            <w:lang w:val="en-GB"/>
          </w:rPr>
          <w:delText>)</w:delText>
        </w:r>
      </w:del>
      <w:r w:rsidRPr="000309BA">
        <w:rPr>
          <w:lang w:val="en-GB"/>
        </w:rPr>
        <w:t xml:space="preserve"> were at least 18 years old. The observed </w:t>
      </w:r>
      <w:r w:rsidR="003D7909" w:rsidRPr="000309BA">
        <w:rPr>
          <w:lang w:val="en-GB"/>
        </w:rPr>
        <w:t>age ran</w:t>
      </w:r>
      <w:r w:rsidRPr="000309BA">
        <w:rPr>
          <w:lang w:val="en-GB"/>
        </w:rPr>
        <w:t>ge has been 1</w:t>
      </w:r>
      <w:r w:rsidR="00FB3FF7" w:rsidRPr="000309BA">
        <w:rPr>
          <w:lang w:val="en-GB"/>
        </w:rPr>
        <w:t>8</w:t>
      </w:r>
      <w:r w:rsidRPr="000309BA">
        <w:rPr>
          <w:lang w:val="en-GB"/>
        </w:rPr>
        <w:t xml:space="preserve"> to </w:t>
      </w:r>
      <w:r w:rsidR="00FB3FF7" w:rsidRPr="000309BA">
        <w:rPr>
          <w:lang w:val="en-GB"/>
        </w:rPr>
        <w:t>69</w:t>
      </w:r>
      <w:r w:rsidRPr="000309BA">
        <w:rPr>
          <w:lang w:val="en-GB"/>
        </w:rPr>
        <w:t xml:space="preserve">, with a mean of </w:t>
      </w:r>
      <w:r w:rsidR="00FB3FF7" w:rsidRPr="000309BA">
        <w:rPr>
          <w:lang w:val="en-GB"/>
        </w:rPr>
        <w:t>27</w:t>
      </w:r>
      <w:r w:rsidRPr="000309BA">
        <w:rPr>
          <w:lang w:val="en-GB"/>
        </w:rPr>
        <w:t>.</w:t>
      </w:r>
      <w:r w:rsidR="00FB3FF7" w:rsidRPr="000309BA">
        <w:rPr>
          <w:lang w:val="en-GB"/>
        </w:rPr>
        <w:t>20</w:t>
      </w:r>
      <w:r w:rsidRPr="000309BA">
        <w:rPr>
          <w:lang w:val="en-GB"/>
        </w:rPr>
        <w:t xml:space="preserve"> and a standard deviation of </w:t>
      </w:r>
      <w:r w:rsidR="00FB3FF7" w:rsidRPr="000309BA">
        <w:rPr>
          <w:lang w:val="en-GB"/>
        </w:rPr>
        <w:t>7</w:t>
      </w:r>
      <w:r w:rsidRPr="000309BA">
        <w:rPr>
          <w:lang w:val="en-GB"/>
        </w:rPr>
        <w:t>.</w:t>
      </w:r>
      <w:r w:rsidR="00FB3FF7" w:rsidRPr="000309BA">
        <w:rPr>
          <w:lang w:val="en-GB"/>
        </w:rPr>
        <w:t>07</w:t>
      </w:r>
      <w:r w:rsidRPr="000309BA">
        <w:rPr>
          <w:lang w:val="en-GB"/>
        </w:rPr>
        <w:t xml:space="preserve">. </w:t>
      </w:r>
      <w:r w:rsidR="00FB3FF7" w:rsidRPr="000309BA">
        <w:rPr>
          <w:lang w:val="en-GB"/>
        </w:rPr>
        <w:t>Regarding</w:t>
      </w:r>
      <w:r w:rsidRPr="000309BA">
        <w:rPr>
          <w:lang w:val="en-GB"/>
        </w:rPr>
        <w:t xml:space="preserve"> gender</w:t>
      </w:r>
      <w:del w:id="58" w:author="A. M. van Prooijen" w:date="2021-05-18T19:03:00Z">
        <w:r w:rsidRPr="000309BA" w:rsidDel="002F1A47">
          <w:rPr>
            <w:lang w:val="en-GB"/>
          </w:rPr>
          <w:delText xml:space="preserve"> (</w:delText>
        </w:r>
        <w:r w:rsidRPr="000309BA" w:rsidDel="002F1A47">
          <w:rPr>
            <w:i/>
            <w:iCs/>
            <w:lang w:val="en-GB"/>
          </w:rPr>
          <w:delText xml:space="preserve">N= </w:delText>
        </w:r>
        <w:r w:rsidRPr="000309BA" w:rsidDel="002F1A47">
          <w:rPr>
            <w:lang w:val="en-GB"/>
          </w:rPr>
          <w:delText>2</w:delText>
        </w:r>
        <w:r w:rsidR="00FB3FF7" w:rsidRPr="000309BA" w:rsidDel="002F1A47">
          <w:rPr>
            <w:lang w:val="en-GB"/>
          </w:rPr>
          <w:delText>87</w:delText>
        </w:r>
        <w:r w:rsidRPr="000309BA" w:rsidDel="002F1A47">
          <w:rPr>
            <w:lang w:val="en-GB"/>
          </w:rPr>
          <w:delText>)</w:delText>
        </w:r>
      </w:del>
      <w:r w:rsidRPr="000309BA">
        <w:rPr>
          <w:lang w:val="en-GB"/>
        </w:rPr>
        <w:t xml:space="preserve">, </w:t>
      </w:r>
      <w:r w:rsidR="00FB3FF7" w:rsidRPr="000309BA">
        <w:rPr>
          <w:lang w:val="en-GB"/>
        </w:rPr>
        <w:t>83</w:t>
      </w:r>
      <w:r w:rsidRPr="000309BA">
        <w:rPr>
          <w:lang w:val="en-GB"/>
        </w:rPr>
        <w:t xml:space="preserve"> (2</w:t>
      </w:r>
      <w:r w:rsidR="00FB3FF7" w:rsidRPr="000309BA">
        <w:rPr>
          <w:lang w:val="en-GB"/>
        </w:rPr>
        <w:t>8</w:t>
      </w:r>
      <w:r w:rsidRPr="000309BA">
        <w:rPr>
          <w:lang w:val="en-GB"/>
        </w:rPr>
        <w:t>.</w:t>
      </w:r>
      <w:r w:rsidR="00FB3FF7" w:rsidRPr="000309BA">
        <w:rPr>
          <w:lang w:val="en-GB"/>
        </w:rPr>
        <w:t>9</w:t>
      </w:r>
      <w:r w:rsidRPr="000309BA">
        <w:rPr>
          <w:lang w:val="en-GB"/>
        </w:rPr>
        <w:t xml:space="preserve">%) respondents identified themselves as male and </w:t>
      </w:r>
      <w:r w:rsidR="00FB3FF7" w:rsidRPr="000309BA">
        <w:rPr>
          <w:lang w:val="en-GB"/>
        </w:rPr>
        <w:t>202</w:t>
      </w:r>
      <w:r w:rsidRPr="000309BA">
        <w:rPr>
          <w:lang w:val="en-GB"/>
        </w:rPr>
        <w:t xml:space="preserve"> (7</w:t>
      </w:r>
      <w:r w:rsidR="00FB3FF7" w:rsidRPr="000309BA">
        <w:rPr>
          <w:lang w:val="en-GB"/>
        </w:rPr>
        <w:t>0</w:t>
      </w:r>
      <w:r w:rsidRPr="000309BA">
        <w:rPr>
          <w:lang w:val="en-GB"/>
        </w:rPr>
        <w:t>.</w:t>
      </w:r>
      <w:r w:rsidR="00FB3FF7" w:rsidRPr="000309BA">
        <w:rPr>
          <w:lang w:val="en-GB"/>
        </w:rPr>
        <w:t>4</w:t>
      </w:r>
      <w:r w:rsidRPr="000309BA">
        <w:rPr>
          <w:lang w:val="en-GB"/>
        </w:rPr>
        <w:t>%) identified as female.</w:t>
      </w:r>
      <w:r w:rsidR="00FB3FF7" w:rsidRPr="000309BA">
        <w:rPr>
          <w:lang w:val="en-GB"/>
        </w:rPr>
        <w:t xml:space="preserve"> In addition</w:t>
      </w:r>
      <w:r w:rsidRPr="000309BA">
        <w:rPr>
          <w:lang w:val="en-GB"/>
        </w:rPr>
        <w:t>,</w:t>
      </w:r>
      <w:r w:rsidR="00FB3FF7" w:rsidRPr="000309BA">
        <w:rPr>
          <w:lang w:val="en-GB"/>
        </w:rPr>
        <w:t xml:space="preserve"> 2 </w:t>
      </w:r>
      <w:r w:rsidRPr="000309BA">
        <w:rPr>
          <w:lang w:val="en-GB"/>
        </w:rPr>
        <w:t>p</w:t>
      </w:r>
      <w:r w:rsidR="00FB3FF7" w:rsidRPr="000309BA">
        <w:rPr>
          <w:lang w:val="en-GB"/>
        </w:rPr>
        <w:t>articipants</w:t>
      </w:r>
      <w:r w:rsidRPr="000309BA">
        <w:rPr>
          <w:lang w:val="en-GB"/>
        </w:rPr>
        <w:t xml:space="preserve"> (0.</w:t>
      </w:r>
      <w:r w:rsidR="00FB3FF7" w:rsidRPr="000309BA">
        <w:rPr>
          <w:lang w:val="en-GB"/>
        </w:rPr>
        <w:t>7</w:t>
      </w:r>
      <w:r w:rsidRPr="000309BA">
        <w:rPr>
          <w:lang w:val="en-GB"/>
        </w:rPr>
        <w:t xml:space="preserve">%) </w:t>
      </w:r>
      <w:del w:id="59" w:author="A. M. van Prooijen" w:date="2021-05-18T19:03:00Z">
        <w:r w:rsidR="00FB3FF7" w:rsidRPr="000309BA" w:rsidDel="002F1A47">
          <w:rPr>
            <w:lang w:val="en-GB"/>
          </w:rPr>
          <w:delText xml:space="preserve"> </w:delText>
        </w:r>
      </w:del>
      <w:r w:rsidRPr="000309BA">
        <w:rPr>
          <w:lang w:val="en-GB"/>
        </w:rPr>
        <w:t>would rather not share their gender. </w:t>
      </w:r>
    </w:p>
    <w:p w14:paraId="275F2583" w14:textId="14099A8F" w:rsidR="007034A2" w:rsidRPr="000309BA" w:rsidRDefault="00023782" w:rsidP="00AC5587">
      <w:pPr>
        <w:pStyle w:val="Web"/>
        <w:spacing w:before="0" w:beforeAutospacing="0" w:after="0" w:afterAutospacing="0" w:line="360" w:lineRule="auto"/>
        <w:ind w:firstLine="708"/>
        <w:contextualSpacing/>
        <w:rPr>
          <w:lang w:val="en-GB"/>
        </w:rPr>
      </w:pPr>
      <w:r w:rsidRPr="000309BA">
        <w:rPr>
          <w:lang w:val="en-GB"/>
        </w:rPr>
        <w:t>All respondents answered the question about their yearly income</w:t>
      </w:r>
      <w:del w:id="60" w:author="A. M. van Prooijen" w:date="2021-05-18T19:03:00Z">
        <w:r w:rsidRPr="000309BA" w:rsidDel="002F1A47">
          <w:rPr>
            <w:lang w:val="en-GB"/>
          </w:rPr>
          <w:delText xml:space="preserve"> (</w:delText>
        </w:r>
        <w:r w:rsidRPr="000309BA" w:rsidDel="002F1A47">
          <w:rPr>
            <w:i/>
            <w:iCs/>
            <w:lang w:val="en-GB"/>
          </w:rPr>
          <w:delText xml:space="preserve">N= </w:delText>
        </w:r>
        <w:r w:rsidRPr="000309BA" w:rsidDel="002F1A47">
          <w:rPr>
            <w:lang w:val="en-GB"/>
          </w:rPr>
          <w:delText>2</w:delText>
        </w:r>
        <w:r w:rsidR="00FB3FF7" w:rsidRPr="000309BA" w:rsidDel="002F1A47">
          <w:rPr>
            <w:lang w:val="en-GB"/>
          </w:rPr>
          <w:delText>87</w:delText>
        </w:r>
        <w:r w:rsidRPr="000309BA" w:rsidDel="002F1A47">
          <w:rPr>
            <w:lang w:val="en-GB"/>
          </w:rPr>
          <w:delText>)</w:delText>
        </w:r>
      </w:del>
      <w:r w:rsidRPr="000309BA">
        <w:rPr>
          <w:lang w:val="en-GB"/>
        </w:rPr>
        <w:t xml:space="preserve">. Most of them, </w:t>
      </w:r>
      <w:r w:rsidR="00FB3FF7" w:rsidRPr="000309BA">
        <w:rPr>
          <w:lang w:val="en-GB"/>
        </w:rPr>
        <w:t>more particularly</w:t>
      </w:r>
      <w:r w:rsidRPr="000309BA">
        <w:rPr>
          <w:lang w:val="en-GB"/>
        </w:rPr>
        <w:t xml:space="preserve"> 1</w:t>
      </w:r>
      <w:r w:rsidR="00FB3FF7" w:rsidRPr="000309BA">
        <w:rPr>
          <w:lang w:val="en-GB"/>
        </w:rPr>
        <w:t>97</w:t>
      </w:r>
      <w:r w:rsidRPr="000309BA">
        <w:rPr>
          <w:lang w:val="en-GB"/>
        </w:rPr>
        <w:t xml:space="preserve"> respondents (</w:t>
      </w:r>
      <w:r w:rsidR="00FB3FF7" w:rsidRPr="000309BA">
        <w:rPr>
          <w:lang w:val="en-GB"/>
        </w:rPr>
        <w:t>68</w:t>
      </w:r>
      <w:r w:rsidRPr="000309BA">
        <w:rPr>
          <w:lang w:val="en-GB"/>
        </w:rPr>
        <w:t>.</w:t>
      </w:r>
      <w:r w:rsidR="00FB3FF7" w:rsidRPr="000309BA">
        <w:rPr>
          <w:lang w:val="en-GB"/>
        </w:rPr>
        <w:t>6</w:t>
      </w:r>
      <w:r w:rsidRPr="000309BA">
        <w:rPr>
          <w:lang w:val="en-GB"/>
        </w:rPr>
        <w:t>%), earn</w:t>
      </w:r>
      <w:ins w:id="61" w:author="A. M. van Prooijen" w:date="2021-05-18T19:03:00Z">
        <w:r w:rsidR="002F1A47">
          <w:rPr>
            <w:lang w:val="en-GB"/>
          </w:rPr>
          <w:t>ed</w:t>
        </w:r>
      </w:ins>
      <w:r w:rsidRPr="000309BA">
        <w:rPr>
          <w:lang w:val="en-GB"/>
        </w:rPr>
        <w:t xml:space="preserve"> between 0 and 24.999 euros </w:t>
      </w:r>
      <w:r w:rsidR="007034A2" w:rsidRPr="000309BA">
        <w:rPr>
          <w:lang w:val="en-GB"/>
        </w:rPr>
        <w:t>per</w:t>
      </w:r>
      <w:r w:rsidRPr="000309BA">
        <w:rPr>
          <w:lang w:val="en-GB"/>
        </w:rPr>
        <w:t xml:space="preserve"> year. </w:t>
      </w:r>
      <w:r w:rsidR="007034A2" w:rsidRPr="000309BA">
        <w:rPr>
          <w:lang w:val="en-GB"/>
        </w:rPr>
        <w:t>37</w:t>
      </w:r>
      <w:r w:rsidRPr="000309BA">
        <w:rPr>
          <w:lang w:val="en-GB"/>
        </w:rPr>
        <w:t xml:space="preserve"> respondents (1</w:t>
      </w:r>
      <w:r w:rsidR="007034A2" w:rsidRPr="000309BA">
        <w:rPr>
          <w:lang w:val="en-GB"/>
        </w:rPr>
        <w:t>2</w:t>
      </w:r>
      <w:r w:rsidRPr="000309BA">
        <w:rPr>
          <w:lang w:val="en-GB"/>
        </w:rPr>
        <w:t>.</w:t>
      </w:r>
      <w:r w:rsidR="007034A2" w:rsidRPr="000309BA">
        <w:rPr>
          <w:lang w:val="en-GB"/>
        </w:rPr>
        <w:t>9</w:t>
      </w:r>
      <w:r w:rsidRPr="000309BA">
        <w:rPr>
          <w:lang w:val="en-GB"/>
        </w:rPr>
        <w:t xml:space="preserve">%) earn between 25.000 and 49.999, </w:t>
      </w:r>
      <w:r w:rsidR="007034A2" w:rsidRPr="000309BA">
        <w:rPr>
          <w:lang w:val="en-GB"/>
        </w:rPr>
        <w:t>6</w:t>
      </w:r>
      <w:r w:rsidRPr="000309BA">
        <w:rPr>
          <w:lang w:val="en-GB"/>
        </w:rPr>
        <w:t xml:space="preserve"> </w:t>
      </w:r>
      <w:r w:rsidR="007034A2" w:rsidRPr="000309BA">
        <w:rPr>
          <w:lang w:val="en-GB"/>
        </w:rPr>
        <w:t xml:space="preserve">participants </w:t>
      </w:r>
      <w:r w:rsidRPr="000309BA">
        <w:rPr>
          <w:lang w:val="en-GB"/>
        </w:rPr>
        <w:t>(</w:t>
      </w:r>
      <w:r w:rsidR="007034A2" w:rsidRPr="000309BA">
        <w:rPr>
          <w:lang w:val="en-GB"/>
        </w:rPr>
        <w:t>2.1</w:t>
      </w:r>
      <w:r w:rsidRPr="000309BA">
        <w:rPr>
          <w:lang w:val="en-GB"/>
        </w:rPr>
        <w:t>%) earn between 50.000 and 74.999 euros</w:t>
      </w:r>
      <w:r w:rsidR="007034A2" w:rsidRPr="000309BA">
        <w:rPr>
          <w:lang w:val="en-GB"/>
        </w:rPr>
        <w:t xml:space="preserve"> and only 4 respondents (1.4%) earn between 75.000 and 99.999 euros per year. However, </w:t>
      </w:r>
      <w:r w:rsidR="007F606C" w:rsidRPr="000309BA">
        <w:rPr>
          <w:lang w:val="en-GB"/>
        </w:rPr>
        <w:t>15 participants (5.2)</w:t>
      </w:r>
      <w:r w:rsidR="007034A2" w:rsidRPr="000309BA">
        <w:rPr>
          <w:lang w:val="en-GB"/>
        </w:rPr>
        <w:t xml:space="preserve"> stated that they do not know their yearly income</w:t>
      </w:r>
      <w:r w:rsidR="003D7909" w:rsidRPr="000309BA">
        <w:rPr>
          <w:lang w:val="en-GB"/>
        </w:rPr>
        <w:t>,</w:t>
      </w:r>
      <w:r w:rsidR="007034A2" w:rsidRPr="000309BA">
        <w:rPr>
          <w:lang w:val="en-GB"/>
        </w:rPr>
        <w:t xml:space="preserve"> while 28 partici</w:t>
      </w:r>
      <w:r w:rsidR="007F606C" w:rsidRPr="000309BA">
        <w:rPr>
          <w:lang w:val="en-GB"/>
        </w:rPr>
        <w:t>pa</w:t>
      </w:r>
      <w:r w:rsidR="007034A2" w:rsidRPr="000309BA">
        <w:rPr>
          <w:lang w:val="en-GB"/>
        </w:rPr>
        <w:t xml:space="preserve">nts (9.8) did not want to share their income. </w:t>
      </w:r>
    </w:p>
    <w:p w14:paraId="0C7D8A5E" w14:textId="6B22E955" w:rsidR="007034A2" w:rsidRPr="000309BA" w:rsidRDefault="007034A2" w:rsidP="00AC5587">
      <w:pPr>
        <w:pStyle w:val="Web"/>
        <w:spacing w:before="0" w:beforeAutospacing="0" w:after="0" w:afterAutospacing="0" w:line="360" w:lineRule="auto"/>
        <w:ind w:firstLine="708"/>
        <w:contextualSpacing/>
        <w:rPr>
          <w:lang w:val="en-GB"/>
        </w:rPr>
      </w:pPr>
      <w:r w:rsidRPr="000309BA">
        <w:rPr>
          <w:lang w:val="en-GB"/>
        </w:rPr>
        <w:lastRenderedPageBreak/>
        <w:t>All participants answered the questions about Facebook usage</w:t>
      </w:r>
      <w:del w:id="62" w:author="A. M. van Prooijen" w:date="2021-05-18T19:03:00Z">
        <w:r w:rsidRPr="000309BA" w:rsidDel="002F1A47">
          <w:rPr>
            <w:lang w:val="en-GB"/>
          </w:rPr>
          <w:delText xml:space="preserve"> (</w:delText>
        </w:r>
        <w:r w:rsidRPr="000309BA" w:rsidDel="002F1A47">
          <w:rPr>
            <w:i/>
            <w:iCs/>
            <w:lang w:val="en-GB"/>
          </w:rPr>
          <w:delText xml:space="preserve">N= </w:delText>
        </w:r>
        <w:r w:rsidRPr="000309BA" w:rsidDel="002F1A47">
          <w:rPr>
            <w:lang w:val="en-GB"/>
          </w:rPr>
          <w:delText>287)</w:delText>
        </w:r>
      </w:del>
      <w:r w:rsidRPr="000309BA">
        <w:rPr>
          <w:lang w:val="en-GB"/>
        </w:rPr>
        <w:t>. 32 respondents (11.1) stated that they use Facebook very infrequently, 27 participants (9.4) stated that they use Fac</w:t>
      </w:r>
      <w:r w:rsidR="007F606C" w:rsidRPr="000309BA">
        <w:rPr>
          <w:lang w:val="en-GB"/>
        </w:rPr>
        <w:t>e</w:t>
      </w:r>
      <w:r w:rsidRPr="000309BA">
        <w:rPr>
          <w:lang w:val="en-GB"/>
        </w:rPr>
        <w:t>book somewhat infrequently</w:t>
      </w:r>
      <w:r w:rsidR="007F606C" w:rsidRPr="000309BA">
        <w:rPr>
          <w:lang w:val="en-GB"/>
        </w:rPr>
        <w:t>,</w:t>
      </w:r>
      <w:r w:rsidRPr="000309BA">
        <w:rPr>
          <w:lang w:val="en-GB"/>
        </w:rPr>
        <w:t xml:space="preserve"> while 51 participants (17.8) stated that they use </w:t>
      </w:r>
      <w:r w:rsidR="007F606C" w:rsidRPr="000309BA">
        <w:rPr>
          <w:lang w:val="en-GB"/>
        </w:rPr>
        <w:t>F</w:t>
      </w:r>
      <w:r w:rsidRPr="000309BA">
        <w:rPr>
          <w:lang w:val="en-GB"/>
        </w:rPr>
        <w:t>acebook occasionally. Most of the participants 75</w:t>
      </w:r>
      <w:r w:rsidR="00A254A8" w:rsidRPr="000309BA">
        <w:rPr>
          <w:lang w:val="en-GB"/>
        </w:rPr>
        <w:t>, (26.1 %)</w:t>
      </w:r>
      <w:r w:rsidR="003D7909" w:rsidRPr="000309BA">
        <w:rPr>
          <w:lang w:val="en-GB"/>
        </w:rPr>
        <w:t>,</w:t>
      </w:r>
      <w:r w:rsidR="00A254A8" w:rsidRPr="000309BA">
        <w:rPr>
          <w:lang w:val="en-GB"/>
        </w:rPr>
        <w:t xml:space="preserve"> stated that they use </w:t>
      </w:r>
      <w:r w:rsidR="007F606C" w:rsidRPr="000309BA">
        <w:rPr>
          <w:lang w:val="en-GB"/>
        </w:rPr>
        <w:t>F</w:t>
      </w:r>
      <w:r w:rsidR="00A254A8" w:rsidRPr="000309BA">
        <w:rPr>
          <w:lang w:val="en-GB"/>
        </w:rPr>
        <w:t>acebook somewhat frequently</w:t>
      </w:r>
      <w:r w:rsidR="007F606C" w:rsidRPr="000309BA">
        <w:rPr>
          <w:lang w:val="en-GB"/>
        </w:rPr>
        <w:t>,</w:t>
      </w:r>
      <w:r w:rsidR="00A254A8" w:rsidRPr="000309BA">
        <w:rPr>
          <w:lang w:val="en-GB"/>
        </w:rPr>
        <w:t xml:space="preserve"> while </w:t>
      </w:r>
      <w:r w:rsidR="003D7909" w:rsidRPr="000309BA">
        <w:rPr>
          <w:lang w:val="en-GB"/>
        </w:rPr>
        <w:t>most</w:t>
      </w:r>
      <w:r w:rsidR="00A254A8" w:rsidRPr="000309BA">
        <w:rPr>
          <w:lang w:val="en-GB"/>
        </w:rPr>
        <w:t xml:space="preserve"> participants</w:t>
      </w:r>
      <w:r w:rsidR="003D7909" w:rsidRPr="000309BA">
        <w:rPr>
          <w:lang w:val="en-GB"/>
        </w:rPr>
        <w:t>,</w:t>
      </w:r>
      <w:r w:rsidR="00A254A8" w:rsidRPr="000309BA">
        <w:rPr>
          <w:lang w:val="en-GB"/>
        </w:rPr>
        <w:t xml:space="preserve"> 102 (35.5 %)</w:t>
      </w:r>
      <w:r w:rsidR="003D7909" w:rsidRPr="000309BA">
        <w:rPr>
          <w:lang w:val="en-GB"/>
        </w:rPr>
        <w:t>,</w:t>
      </w:r>
      <w:r w:rsidR="00A254A8" w:rsidRPr="000309BA">
        <w:rPr>
          <w:lang w:val="en-GB"/>
        </w:rPr>
        <w:t xml:space="preserve"> stated that they use Facebook very frequently. </w:t>
      </w:r>
    </w:p>
    <w:p w14:paraId="5FBB5700" w14:textId="13FB906E" w:rsidR="007401C3" w:rsidRPr="000309BA" w:rsidRDefault="007401C3" w:rsidP="00A8443B">
      <w:pPr>
        <w:pStyle w:val="Web"/>
        <w:spacing w:before="0" w:beforeAutospacing="0" w:after="0" w:afterAutospacing="0" w:line="360" w:lineRule="auto"/>
        <w:ind w:firstLine="708"/>
        <w:contextualSpacing/>
        <w:rPr>
          <w:lang w:val="en-GB"/>
        </w:rPr>
      </w:pPr>
      <w:r w:rsidRPr="000309BA">
        <w:rPr>
          <w:lang w:val="en-GB"/>
        </w:rPr>
        <w:t xml:space="preserve">Furthermore, participants were randomly assigned via </w:t>
      </w:r>
      <w:r w:rsidR="007F606C" w:rsidRPr="000309BA">
        <w:rPr>
          <w:lang w:val="en-GB"/>
        </w:rPr>
        <w:t>Q</w:t>
      </w:r>
      <w:r w:rsidRPr="000309BA">
        <w:rPr>
          <w:lang w:val="en-GB"/>
        </w:rPr>
        <w:t>ual</w:t>
      </w:r>
      <w:del w:id="63" w:author="A. M. van Prooijen" w:date="2021-05-18T19:04:00Z">
        <w:r w:rsidRPr="000309BA" w:rsidDel="002F1A47">
          <w:rPr>
            <w:lang w:val="en-GB"/>
          </w:rPr>
          <w:delText>i</w:delText>
        </w:r>
      </w:del>
      <w:r w:rsidRPr="000309BA">
        <w:rPr>
          <w:lang w:val="en-GB"/>
        </w:rPr>
        <w:t xml:space="preserve">trics into the three different conditions of the </w:t>
      </w:r>
      <w:r w:rsidRPr="008513A2">
        <w:rPr>
          <w:highlight w:val="yellow"/>
          <w:lang w:val="en-GB"/>
          <w:rPrChange w:id="64" w:author="chris" w:date="2021-05-19T16:55:00Z">
            <w:rPr>
              <w:lang w:val="en-GB"/>
            </w:rPr>
          </w:rPrChange>
        </w:rPr>
        <w:t xml:space="preserve">experiment. </w:t>
      </w:r>
      <w:del w:id="65" w:author="A. M. van Prooijen" w:date="2021-05-18T19:04:00Z">
        <w:r w:rsidRPr="008513A2" w:rsidDel="002F1A47">
          <w:rPr>
            <w:highlight w:val="yellow"/>
            <w:lang w:val="en-GB"/>
            <w:rPrChange w:id="66" w:author="chris" w:date="2021-05-19T16:55:00Z">
              <w:rPr>
                <w:lang w:val="en-GB"/>
              </w:rPr>
            </w:rPrChange>
          </w:rPr>
          <w:delText>An analysis was conducted in order to check the reliability of the assignment</w:delText>
        </w:r>
        <w:r w:rsidR="00023782" w:rsidRPr="008513A2" w:rsidDel="002F1A47">
          <w:rPr>
            <w:highlight w:val="yellow"/>
            <w:lang w:val="en-GB"/>
            <w:rPrChange w:id="67" w:author="chris" w:date="2021-05-19T16:55:00Z">
              <w:rPr>
                <w:lang w:val="en-GB"/>
              </w:rPr>
            </w:rPrChange>
          </w:rPr>
          <w:delText xml:space="preserve">. </w:delText>
        </w:r>
      </w:del>
      <w:r w:rsidR="00BB3812" w:rsidRPr="008513A2">
        <w:rPr>
          <w:highlight w:val="yellow"/>
          <w:lang w:val="en-GB"/>
          <w:rPrChange w:id="68" w:author="chris" w:date="2021-05-19T16:55:00Z">
            <w:rPr>
              <w:lang w:val="en-GB"/>
            </w:rPr>
          </w:rPrChange>
        </w:rPr>
        <w:t>Specifically,</w:t>
      </w:r>
      <w:r w:rsidR="00A8443B" w:rsidRPr="008513A2">
        <w:rPr>
          <w:highlight w:val="yellow"/>
          <w:lang w:val="en-GB"/>
          <w:rPrChange w:id="69" w:author="chris" w:date="2021-05-19T16:55:00Z">
            <w:rPr>
              <w:lang w:val="en-GB"/>
            </w:rPr>
          </w:rPrChange>
        </w:rPr>
        <w:t xml:space="preserve"> </w:t>
      </w:r>
      <w:del w:id="70" w:author="A. M. van Prooijen" w:date="2021-05-18T19:04:00Z">
        <w:r w:rsidR="00A8443B" w:rsidRPr="008513A2" w:rsidDel="002F1A47">
          <w:rPr>
            <w:highlight w:val="yellow"/>
            <w:lang w:val="en-GB"/>
            <w:rPrChange w:id="71" w:author="chris" w:date="2021-05-19T16:55:00Z">
              <w:rPr>
                <w:lang w:val="en-GB"/>
              </w:rPr>
            </w:rPrChange>
          </w:rPr>
          <w:delText>the analysis showed that</w:delText>
        </w:r>
        <w:r w:rsidR="00BB3812" w:rsidRPr="008513A2" w:rsidDel="002F1A47">
          <w:rPr>
            <w:highlight w:val="yellow"/>
            <w:lang w:val="en-GB"/>
            <w:rPrChange w:id="72" w:author="chris" w:date="2021-05-19T16:55:00Z">
              <w:rPr>
                <w:lang w:val="en-GB"/>
              </w:rPr>
            </w:rPrChange>
          </w:rPr>
          <w:delText xml:space="preserve"> </w:delText>
        </w:r>
      </w:del>
      <w:r w:rsidR="00BB3812" w:rsidRPr="008513A2">
        <w:rPr>
          <w:highlight w:val="yellow"/>
          <w:lang w:val="en-GB"/>
          <w:rPrChange w:id="73" w:author="chris" w:date="2021-05-19T16:55:00Z">
            <w:rPr>
              <w:lang w:val="en-GB"/>
            </w:rPr>
          </w:rPrChange>
        </w:rPr>
        <w:t xml:space="preserve">90 (31.3%) </w:t>
      </w:r>
      <w:r w:rsidR="00A8443B" w:rsidRPr="008513A2">
        <w:rPr>
          <w:highlight w:val="yellow"/>
          <w:lang w:val="en-GB"/>
          <w:rPrChange w:id="74" w:author="chris" w:date="2021-05-19T16:55:00Z">
            <w:rPr>
              <w:lang w:val="en-GB"/>
            </w:rPr>
          </w:rPrChange>
        </w:rPr>
        <w:t xml:space="preserve">of the participants </w:t>
      </w:r>
      <w:r w:rsidR="00BB3812" w:rsidRPr="008513A2">
        <w:rPr>
          <w:highlight w:val="yellow"/>
          <w:lang w:val="en-GB"/>
          <w:rPrChange w:id="75" w:author="chris" w:date="2021-05-19T16:55:00Z">
            <w:rPr>
              <w:lang w:val="en-GB"/>
            </w:rPr>
          </w:rPrChange>
        </w:rPr>
        <w:t>saw the greenwashing condition, 96 (33.4 %) saw the</w:t>
      </w:r>
      <w:r w:rsidR="00BB3812" w:rsidRPr="000309BA">
        <w:rPr>
          <w:lang w:val="en-GB"/>
        </w:rPr>
        <w:t xml:space="preserve"> control condition</w:t>
      </w:r>
      <w:r w:rsidR="003D7909" w:rsidRPr="000309BA">
        <w:rPr>
          <w:lang w:val="en-GB"/>
        </w:rPr>
        <w:t>,</w:t>
      </w:r>
      <w:r w:rsidR="00BB3812" w:rsidRPr="000309BA">
        <w:rPr>
          <w:lang w:val="en-GB"/>
        </w:rPr>
        <w:t xml:space="preserve"> and 101 (35.2 %) saw the non-greenwashing condition. </w:t>
      </w:r>
    </w:p>
    <w:p w14:paraId="2D9B808F" w14:textId="77777777" w:rsidR="00023782" w:rsidRPr="000309BA" w:rsidRDefault="00023782" w:rsidP="00AC5587">
      <w:pPr>
        <w:spacing w:line="360" w:lineRule="auto"/>
        <w:jc w:val="both"/>
        <w:rPr>
          <w:rFonts w:ascii="Times New Roman" w:eastAsia="Times New Roman" w:hAnsi="Times New Roman" w:cs="Times New Roman"/>
          <w:b/>
          <w:bCs/>
          <w:color w:val="000000"/>
          <w:sz w:val="24"/>
          <w:szCs w:val="24"/>
        </w:rPr>
      </w:pPr>
    </w:p>
    <w:p w14:paraId="3079EF3D" w14:textId="35543505" w:rsidR="00F02064" w:rsidRPr="000309BA" w:rsidRDefault="00F02064" w:rsidP="00AC5587">
      <w:pPr>
        <w:spacing w:line="360" w:lineRule="auto"/>
        <w:jc w:val="both"/>
        <w:rPr>
          <w:rFonts w:ascii="Times New Roman" w:eastAsia="Times New Roman" w:hAnsi="Times New Roman" w:cs="Times New Roman"/>
          <w:b/>
          <w:bCs/>
          <w:color w:val="000000"/>
          <w:sz w:val="24"/>
          <w:szCs w:val="24"/>
        </w:rPr>
      </w:pPr>
      <w:r w:rsidRPr="000309BA">
        <w:rPr>
          <w:rFonts w:ascii="Times New Roman" w:eastAsia="Times New Roman" w:hAnsi="Times New Roman" w:cs="Times New Roman"/>
          <w:b/>
          <w:bCs/>
          <w:color w:val="000000"/>
          <w:sz w:val="24"/>
          <w:szCs w:val="24"/>
        </w:rPr>
        <w:t>3.2.4 Survey procedure</w:t>
      </w:r>
    </w:p>
    <w:p w14:paraId="47135C48" w14:textId="585CB6BB" w:rsidR="00380EC6" w:rsidRPr="000309BA" w:rsidRDefault="00BB3812" w:rsidP="00AC5587">
      <w:pPr>
        <w:spacing w:line="360" w:lineRule="auto"/>
        <w:ind w:firstLine="720"/>
        <w:jc w:val="both"/>
        <w:rPr>
          <w:rFonts w:ascii="Times New Roman" w:eastAsia="Times New Roman" w:hAnsi="Times New Roman" w:cs="Times New Roman"/>
          <w:color w:val="000000"/>
          <w:sz w:val="24"/>
          <w:szCs w:val="24"/>
        </w:rPr>
      </w:pPr>
      <w:commentRangeStart w:id="76"/>
      <w:r w:rsidRPr="000309BA">
        <w:rPr>
          <w:rFonts w:ascii="Times New Roman" w:eastAsia="Times New Roman" w:hAnsi="Times New Roman" w:cs="Times New Roman"/>
          <w:color w:val="000000"/>
          <w:sz w:val="24"/>
          <w:szCs w:val="24"/>
        </w:rPr>
        <w:t>The research population of this survey was everyone above 18 that speaks English, as the language used for experiment questions was En</w:t>
      </w:r>
      <w:r w:rsidR="007F606C" w:rsidRPr="000309BA">
        <w:rPr>
          <w:rFonts w:ascii="Times New Roman" w:eastAsia="Times New Roman" w:hAnsi="Times New Roman" w:cs="Times New Roman"/>
          <w:color w:val="000000"/>
          <w:sz w:val="24"/>
          <w:szCs w:val="24"/>
        </w:rPr>
        <w:t>gl</w:t>
      </w:r>
      <w:r w:rsidRPr="000309BA">
        <w:rPr>
          <w:rFonts w:ascii="Times New Roman" w:eastAsia="Times New Roman" w:hAnsi="Times New Roman" w:cs="Times New Roman"/>
          <w:color w:val="000000"/>
          <w:sz w:val="24"/>
          <w:szCs w:val="24"/>
        </w:rPr>
        <w:t>ish</w:t>
      </w:r>
      <w:r w:rsidR="006F7E26" w:rsidRPr="000309BA">
        <w:rPr>
          <w:rFonts w:ascii="Times New Roman" w:eastAsia="Times New Roman" w:hAnsi="Times New Roman" w:cs="Times New Roman"/>
          <w:color w:val="000000"/>
          <w:sz w:val="24"/>
          <w:szCs w:val="24"/>
        </w:rPr>
        <w:t xml:space="preserve"> and ha</w:t>
      </w:r>
      <w:r w:rsidR="007F606C" w:rsidRPr="000309BA">
        <w:rPr>
          <w:rFonts w:ascii="Times New Roman" w:eastAsia="Times New Roman" w:hAnsi="Times New Roman" w:cs="Times New Roman"/>
          <w:color w:val="000000"/>
          <w:sz w:val="24"/>
          <w:szCs w:val="24"/>
        </w:rPr>
        <w:t>s</w:t>
      </w:r>
      <w:r w:rsidR="006F7E26" w:rsidRPr="000309BA">
        <w:rPr>
          <w:rFonts w:ascii="Times New Roman" w:eastAsia="Times New Roman" w:hAnsi="Times New Roman" w:cs="Times New Roman"/>
          <w:color w:val="000000"/>
          <w:sz w:val="24"/>
          <w:szCs w:val="24"/>
        </w:rPr>
        <w:t xml:space="preserve"> a Facebook profile. The total responses recorded were 475</w:t>
      </w:r>
      <w:commentRangeEnd w:id="76"/>
      <w:r w:rsidR="008612D3">
        <w:rPr>
          <w:rStyle w:val="a8"/>
        </w:rPr>
        <w:commentReference w:id="76"/>
      </w:r>
      <w:r w:rsidR="006F7E26" w:rsidRPr="000309BA">
        <w:rPr>
          <w:rFonts w:ascii="Times New Roman" w:eastAsia="Times New Roman" w:hAnsi="Times New Roman" w:cs="Times New Roman"/>
          <w:color w:val="000000"/>
          <w:sz w:val="24"/>
          <w:szCs w:val="24"/>
        </w:rPr>
        <w:t xml:space="preserve">. </w:t>
      </w:r>
      <w:commentRangeStart w:id="77"/>
      <w:r w:rsidR="006F7E26" w:rsidRPr="000309BA">
        <w:rPr>
          <w:rFonts w:ascii="Times New Roman" w:eastAsia="Times New Roman" w:hAnsi="Times New Roman" w:cs="Times New Roman"/>
          <w:color w:val="000000"/>
          <w:sz w:val="24"/>
          <w:szCs w:val="24"/>
        </w:rPr>
        <w:t>In total, 188 responses were excluded from the survey as non</w:t>
      </w:r>
      <w:r w:rsidR="007F606C" w:rsidRPr="000309BA">
        <w:rPr>
          <w:rFonts w:ascii="Times New Roman" w:eastAsia="Times New Roman" w:hAnsi="Times New Roman" w:cs="Times New Roman"/>
          <w:color w:val="000000"/>
          <w:sz w:val="24"/>
          <w:szCs w:val="24"/>
        </w:rPr>
        <w:t>-</w:t>
      </w:r>
      <w:r w:rsidR="006F7E26" w:rsidRPr="000309BA">
        <w:rPr>
          <w:rFonts w:ascii="Times New Roman" w:eastAsia="Times New Roman" w:hAnsi="Times New Roman" w:cs="Times New Roman"/>
          <w:color w:val="000000"/>
          <w:sz w:val="24"/>
          <w:szCs w:val="24"/>
        </w:rPr>
        <w:t xml:space="preserve">valid. </w:t>
      </w:r>
      <w:r w:rsidR="003D7909" w:rsidRPr="000309BA">
        <w:rPr>
          <w:rFonts w:ascii="Times New Roman" w:eastAsia="Times New Roman" w:hAnsi="Times New Roman" w:cs="Times New Roman"/>
          <w:color w:val="000000"/>
          <w:sz w:val="24"/>
          <w:szCs w:val="24"/>
        </w:rPr>
        <w:t>Of</w:t>
      </w:r>
      <w:r w:rsidR="006F7E26" w:rsidRPr="000309BA">
        <w:rPr>
          <w:rFonts w:ascii="Times New Roman" w:eastAsia="Times New Roman" w:hAnsi="Times New Roman" w:cs="Times New Roman"/>
          <w:color w:val="000000"/>
          <w:sz w:val="24"/>
          <w:szCs w:val="24"/>
        </w:rPr>
        <w:t xml:space="preserve"> th</w:t>
      </w:r>
      <w:r w:rsidR="003D7909" w:rsidRPr="000309BA">
        <w:rPr>
          <w:rFonts w:ascii="Times New Roman" w:eastAsia="Times New Roman" w:hAnsi="Times New Roman" w:cs="Times New Roman"/>
          <w:color w:val="000000"/>
          <w:sz w:val="24"/>
          <w:szCs w:val="24"/>
        </w:rPr>
        <w:t>ese</w:t>
      </w:r>
      <w:r w:rsidR="006F7E26" w:rsidRPr="000309BA">
        <w:rPr>
          <w:rFonts w:ascii="Times New Roman" w:eastAsia="Times New Roman" w:hAnsi="Times New Roman" w:cs="Times New Roman"/>
          <w:color w:val="000000"/>
          <w:sz w:val="24"/>
          <w:szCs w:val="24"/>
        </w:rPr>
        <w:t xml:space="preserve"> 188 participants, 100 skipped some questions, 20 did not have a Facebook account</w:t>
      </w:r>
      <w:r w:rsidR="003D7909" w:rsidRPr="000309BA">
        <w:rPr>
          <w:rFonts w:ascii="Times New Roman" w:eastAsia="Times New Roman" w:hAnsi="Times New Roman" w:cs="Times New Roman"/>
          <w:color w:val="000000"/>
          <w:sz w:val="24"/>
          <w:szCs w:val="24"/>
        </w:rPr>
        <w:t>, and</w:t>
      </w:r>
      <w:r w:rsidR="006F7E26" w:rsidRPr="000309BA">
        <w:rPr>
          <w:rFonts w:ascii="Times New Roman" w:eastAsia="Times New Roman" w:hAnsi="Times New Roman" w:cs="Times New Roman"/>
          <w:color w:val="000000"/>
          <w:sz w:val="24"/>
          <w:szCs w:val="24"/>
        </w:rPr>
        <w:t xml:space="preserve"> 68 stopped answering the questions too early. Based on the data cleaning, the valid responses led to a sample of 287 respondents.</w:t>
      </w:r>
      <w:commentRangeEnd w:id="77"/>
      <w:r w:rsidR="008612D3">
        <w:rPr>
          <w:rStyle w:val="a8"/>
        </w:rPr>
        <w:commentReference w:id="77"/>
      </w:r>
    </w:p>
    <w:p w14:paraId="698E2791" w14:textId="65E2F2CA" w:rsidR="00380EC6" w:rsidRPr="000309BA" w:rsidRDefault="00380EC6" w:rsidP="00AC5587">
      <w:pPr>
        <w:pStyle w:val="Web"/>
        <w:spacing w:before="0" w:beforeAutospacing="0" w:after="0" w:afterAutospacing="0" w:line="360" w:lineRule="auto"/>
        <w:contextualSpacing/>
        <w:rPr>
          <w:lang w:val="en-GB"/>
        </w:rPr>
      </w:pPr>
      <w:r w:rsidRPr="000309BA">
        <w:rPr>
          <w:lang w:val="en-GB"/>
        </w:rPr>
        <w:tab/>
      </w:r>
      <w:r w:rsidR="00C006DB" w:rsidRPr="000309BA">
        <w:rPr>
          <w:lang w:val="en-GB"/>
        </w:rPr>
        <w:t>The experiment has been optimized to function on laptops, computers, and mobile phones, as referred to above</w:t>
      </w:r>
      <w:r w:rsidRPr="000309BA">
        <w:rPr>
          <w:lang w:val="en-GB"/>
        </w:rPr>
        <w:t xml:space="preserve">. </w:t>
      </w:r>
      <w:r w:rsidR="00C006DB" w:rsidRPr="000309BA">
        <w:rPr>
          <w:lang w:val="en-GB"/>
        </w:rPr>
        <w:t>Besides</w:t>
      </w:r>
      <w:r w:rsidRPr="000309BA">
        <w:rPr>
          <w:lang w:val="en-GB"/>
        </w:rPr>
        <w:t>, before starting the survey, participants read a message that informed them that the time needed to answer the questions was a maximum of six minutes</w:t>
      </w:r>
      <w:r w:rsidR="00C006DB" w:rsidRPr="000309BA">
        <w:rPr>
          <w:lang w:val="en-GB"/>
        </w:rPr>
        <w:t>,</w:t>
      </w:r>
      <w:r w:rsidRPr="000309BA">
        <w:rPr>
          <w:lang w:val="en-GB"/>
        </w:rPr>
        <w:t xml:space="preserve"> while the messages </w:t>
      </w:r>
      <w:r w:rsidR="00C006DB" w:rsidRPr="000309BA">
        <w:rPr>
          <w:lang w:val="en-GB"/>
        </w:rPr>
        <w:t>also made</w:t>
      </w:r>
      <w:r w:rsidRPr="000309BA">
        <w:rPr>
          <w:lang w:val="en-GB"/>
        </w:rPr>
        <w:t xml:space="preserve"> clear that participation was voluntary</w:t>
      </w:r>
      <w:r w:rsidR="00C006DB" w:rsidRPr="000309BA">
        <w:rPr>
          <w:lang w:val="en-GB"/>
        </w:rPr>
        <w:t>. P</w:t>
      </w:r>
      <w:r w:rsidRPr="000309BA">
        <w:rPr>
          <w:lang w:val="en-GB"/>
        </w:rPr>
        <w:t>articipants could quit anytime they wish to by just closing the internet browser. This information</w:t>
      </w:r>
      <w:r w:rsidR="00C006DB" w:rsidRPr="000309BA">
        <w:rPr>
          <w:lang w:val="en-GB"/>
        </w:rPr>
        <w:t>,</w:t>
      </w:r>
      <w:r w:rsidRPr="000309BA">
        <w:rPr>
          <w:lang w:val="en-GB"/>
        </w:rPr>
        <w:t xml:space="preserve"> </w:t>
      </w:r>
      <w:r w:rsidR="00C006DB" w:rsidRPr="000309BA">
        <w:rPr>
          <w:lang w:val="en-GB"/>
        </w:rPr>
        <w:t>combined with the increased accessibility of the experiment, ma</w:t>
      </w:r>
      <w:r w:rsidRPr="000309BA">
        <w:rPr>
          <w:lang w:val="en-GB"/>
        </w:rPr>
        <w:t>y have increased the number of respondents. Furthermore, the experiment was shared through Facebook and LinkedIn</w:t>
      </w:r>
      <w:r w:rsidR="00662E36" w:rsidRPr="000309BA">
        <w:rPr>
          <w:lang w:val="en-GB"/>
        </w:rPr>
        <w:t>. The researchers</w:t>
      </w:r>
      <w:r w:rsidR="007F606C" w:rsidRPr="000309BA">
        <w:rPr>
          <w:lang w:val="en-GB"/>
        </w:rPr>
        <w:t>'</w:t>
      </w:r>
      <w:r w:rsidR="00662E36" w:rsidRPr="000309BA">
        <w:rPr>
          <w:lang w:val="en-GB"/>
        </w:rPr>
        <w:t xml:space="preserve"> network reshared the experiment</w:t>
      </w:r>
      <w:r w:rsidR="00C006DB" w:rsidRPr="000309BA">
        <w:rPr>
          <w:lang w:val="en-GB"/>
        </w:rPr>
        <w:t>,</w:t>
      </w:r>
      <w:r w:rsidR="00662E36" w:rsidRPr="000309BA">
        <w:rPr>
          <w:lang w:val="en-GB"/>
        </w:rPr>
        <w:t xml:space="preserve"> and as a result</w:t>
      </w:r>
      <w:r w:rsidR="00C006DB" w:rsidRPr="000309BA">
        <w:rPr>
          <w:lang w:val="en-GB"/>
        </w:rPr>
        <w:t>,</w:t>
      </w:r>
      <w:r w:rsidR="00662E36" w:rsidRPr="000309BA">
        <w:rPr>
          <w:lang w:val="en-GB"/>
        </w:rPr>
        <w:t xml:space="preserve"> the post was reshared 16 times, in 16 different Facebook profiles and </w:t>
      </w:r>
      <w:r w:rsidR="00C006DB" w:rsidRPr="000309BA">
        <w:rPr>
          <w:lang w:val="en-GB"/>
        </w:rPr>
        <w:t>three</w:t>
      </w:r>
      <w:r w:rsidR="00662E36" w:rsidRPr="000309BA">
        <w:rPr>
          <w:lang w:val="en-GB"/>
        </w:rPr>
        <w:t xml:space="preserve"> times in 3 different LinkedIn profiles.</w:t>
      </w:r>
    </w:p>
    <w:p w14:paraId="11FC8944" w14:textId="77DB172C" w:rsidR="004618C7" w:rsidRPr="000309BA" w:rsidRDefault="00662E36" w:rsidP="00AC5587">
      <w:pPr>
        <w:pStyle w:val="Web"/>
        <w:spacing w:before="0" w:beforeAutospacing="0" w:after="0" w:afterAutospacing="0" w:line="360" w:lineRule="auto"/>
        <w:contextualSpacing/>
        <w:rPr>
          <w:lang w:val="en-GB"/>
        </w:rPr>
      </w:pPr>
      <w:r w:rsidRPr="000309BA">
        <w:rPr>
          <w:lang w:val="en-GB"/>
        </w:rPr>
        <w:t xml:space="preserve"> </w:t>
      </w:r>
      <w:r w:rsidRPr="000309BA">
        <w:rPr>
          <w:lang w:val="en-GB"/>
        </w:rPr>
        <w:tab/>
        <w:t xml:space="preserve">Before starting the survey, participants had to give their consent, accepting that the data they provide will be used in this research. </w:t>
      </w:r>
      <w:r w:rsidR="00C006DB" w:rsidRPr="000309BA">
        <w:rPr>
          <w:lang w:val="en-GB"/>
        </w:rPr>
        <w:t>To increase participants' trust around anonymity and confidentiality of the research, the researcher</w:t>
      </w:r>
      <w:r w:rsidR="003D7909" w:rsidRPr="000309BA">
        <w:rPr>
          <w:lang w:val="en-GB"/>
        </w:rPr>
        <w:t>'</w:t>
      </w:r>
      <w:r w:rsidR="00C006DB" w:rsidRPr="000309BA">
        <w:rPr>
          <w:lang w:val="en-GB"/>
        </w:rPr>
        <w:t>s email has been presented given the respondents' opportunity</w:t>
      </w:r>
      <w:r w:rsidRPr="000309BA">
        <w:rPr>
          <w:lang w:val="en-GB"/>
        </w:rPr>
        <w:t xml:space="preserve"> to email the researcher with questions or comments. Nevertheless, there were no emails with additional questions or complain</w:t>
      </w:r>
      <w:r w:rsidR="00C006DB" w:rsidRPr="000309BA">
        <w:rPr>
          <w:lang w:val="en-GB"/>
        </w:rPr>
        <w:t>t</w:t>
      </w:r>
      <w:r w:rsidRPr="000309BA">
        <w:rPr>
          <w:lang w:val="en-GB"/>
        </w:rPr>
        <w:t xml:space="preserve">s </w:t>
      </w:r>
      <w:r w:rsidRPr="000309BA">
        <w:rPr>
          <w:lang w:val="en-GB"/>
        </w:rPr>
        <w:lastRenderedPageBreak/>
        <w:t>about the survey. About the s</w:t>
      </w:r>
      <w:r w:rsidR="00C006DB" w:rsidRPr="000309BA">
        <w:rPr>
          <w:lang w:val="en-GB"/>
        </w:rPr>
        <w:t>urvey structure, the first question in the survey was about the participants' environmental concern</w:t>
      </w:r>
      <w:r w:rsidRPr="000309BA">
        <w:rPr>
          <w:lang w:val="en-GB"/>
        </w:rPr>
        <w:t xml:space="preserve">s. The respondents </w:t>
      </w:r>
      <w:r w:rsidR="00C006DB" w:rsidRPr="000309BA">
        <w:rPr>
          <w:lang w:val="en-GB"/>
        </w:rPr>
        <w:t>answered</w:t>
      </w:r>
      <w:r w:rsidRPr="000309BA">
        <w:rPr>
          <w:lang w:val="en-GB"/>
        </w:rPr>
        <w:t xml:space="preserve"> how much </w:t>
      </w:r>
      <w:commentRangeStart w:id="78"/>
      <w:r w:rsidRPr="000309BA">
        <w:rPr>
          <w:lang w:val="en-GB"/>
        </w:rPr>
        <w:t xml:space="preserve">they associate on a scale of </w:t>
      </w:r>
      <w:r w:rsidR="007F606C" w:rsidRPr="000309BA">
        <w:rPr>
          <w:lang w:val="en-GB"/>
        </w:rPr>
        <w:t>"</w:t>
      </w:r>
      <w:r w:rsidRPr="000309BA">
        <w:rPr>
          <w:lang w:val="en-GB"/>
        </w:rPr>
        <w:t>strongly disagree</w:t>
      </w:r>
      <w:r w:rsidR="007F606C" w:rsidRPr="000309BA">
        <w:rPr>
          <w:lang w:val="en-GB"/>
        </w:rPr>
        <w:t>"</w:t>
      </w:r>
      <w:r w:rsidRPr="000309BA">
        <w:rPr>
          <w:lang w:val="en-GB"/>
        </w:rPr>
        <w:t xml:space="preserve"> to </w:t>
      </w:r>
      <w:r w:rsidR="007F606C" w:rsidRPr="000309BA">
        <w:rPr>
          <w:lang w:val="en-GB"/>
        </w:rPr>
        <w:t>"</w:t>
      </w:r>
      <w:r w:rsidRPr="000309BA">
        <w:rPr>
          <w:lang w:val="en-GB"/>
        </w:rPr>
        <w:t>strongly agree</w:t>
      </w:r>
      <w:r w:rsidR="007F606C" w:rsidRPr="000309BA">
        <w:rPr>
          <w:lang w:val="en-GB"/>
        </w:rPr>
        <w:t>"</w:t>
      </w:r>
      <w:r w:rsidRPr="000309BA">
        <w:rPr>
          <w:lang w:val="en-GB"/>
        </w:rPr>
        <w:t xml:space="preserve"> </w:t>
      </w:r>
      <w:commentRangeEnd w:id="78"/>
      <w:r w:rsidR="008612D3">
        <w:rPr>
          <w:rStyle w:val="a8"/>
          <w:rFonts w:ascii="Arial" w:eastAsia="Arial" w:hAnsi="Arial" w:cs="Arial"/>
          <w:lang w:val="en" w:eastAsia="el-GR"/>
        </w:rPr>
        <w:commentReference w:id="78"/>
      </w:r>
      <w:r w:rsidRPr="000309BA">
        <w:rPr>
          <w:lang w:val="en-GB"/>
        </w:rPr>
        <w:t xml:space="preserve">with statements around ethical consumption. After this, </w:t>
      </w:r>
      <w:r w:rsidR="004618C7" w:rsidRPr="000309BA">
        <w:rPr>
          <w:lang w:val="en-GB"/>
        </w:rPr>
        <w:t xml:space="preserve">respondents received a </w:t>
      </w:r>
      <w:r w:rsidR="00C006DB" w:rsidRPr="000309BA">
        <w:rPr>
          <w:lang w:val="en-GB"/>
        </w:rPr>
        <w:t>F</w:t>
      </w:r>
      <w:r w:rsidR="004618C7" w:rsidRPr="000309BA">
        <w:rPr>
          <w:lang w:val="en-GB"/>
        </w:rPr>
        <w:t>acebook post under three different conditions (i.e</w:t>
      </w:r>
      <w:r w:rsidR="00C006DB" w:rsidRPr="000309BA">
        <w:rPr>
          <w:lang w:val="en-GB"/>
        </w:rPr>
        <w:t>.,</w:t>
      </w:r>
      <w:r w:rsidR="004618C7" w:rsidRPr="000309BA">
        <w:rPr>
          <w:lang w:val="en-GB"/>
        </w:rPr>
        <w:t xml:space="preserve"> the manipulation), showing </w:t>
      </w:r>
      <w:r w:rsidR="00C006DB" w:rsidRPr="000309BA">
        <w:rPr>
          <w:lang w:val="en-GB"/>
        </w:rPr>
        <w:t>additional</w:t>
      </w:r>
      <w:r w:rsidR="004618C7" w:rsidRPr="000309BA">
        <w:rPr>
          <w:lang w:val="en-GB"/>
        </w:rPr>
        <w:t xml:space="preserve"> messages about a fashion </w:t>
      </w:r>
      <w:proofErr w:type="spellStart"/>
      <w:r w:rsidR="004618C7" w:rsidRPr="000309BA">
        <w:rPr>
          <w:lang w:val="en-GB"/>
        </w:rPr>
        <w:t>companys</w:t>
      </w:r>
      <w:proofErr w:type="spellEnd"/>
      <w:r w:rsidR="007F606C" w:rsidRPr="000309BA">
        <w:rPr>
          <w:lang w:val="en-GB"/>
        </w:rPr>
        <w:t>'</w:t>
      </w:r>
      <w:r w:rsidR="004618C7" w:rsidRPr="000309BA">
        <w:rPr>
          <w:lang w:val="en-GB"/>
        </w:rPr>
        <w:t xml:space="preserve"> sustainable collection.</w:t>
      </w:r>
      <w:r w:rsidR="00380EC6" w:rsidRPr="000309BA">
        <w:rPr>
          <w:lang w:val="en-GB"/>
        </w:rPr>
        <w:t xml:space="preserve"> </w:t>
      </w:r>
      <w:r w:rsidR="004618C7" w:rsidRPr="000309BA">
        <w:rPr>
          <w:lang w:val="en-GB"/>
        </w:rPr>
        <w:t xml:space="preserve"> The </w:t>
      </w:r>
      <w:r w:rsidR="00C006DB" w:rsidRPr="000309BA">
        <w:rPr>
          <w:lang w:val="en-GB"/>
        </w:rPr>
        <w:t>following</w:t>
      </w:r>
      <w:r w:rsidR="00380EC6" w:rsidRPr="000309BA">
        <w:rPr>
          <w:lang w:val="en-GB"/>
        </w:rPr>
        <w:t xml:space="preserve"> sub-chapter (i.e.</w:t>
      </w:r>
      <w:r w:rsidR="00C006DB" w:rsidRPr="000309BA">
        <w:rPr>
          <w:lang w:val="en-GB"/>
        </w:rPr>
        <w:t>,</w:t>
      </w:r>
      <w:r w:rsidR="00380EC6" w:rsidRPr="000309BA">
        <w:rPr>
          <w:lang w:val="en-GB"/>
        </w:rPr>
        <w:t xml:space="preserve"> 3.2.</w:t>
      </w:r>
      <w:r w:rsidR="004618C7" w:rsidRPr="000309BA">
        <w:rPr>
          <w:lang w:val="en-GB"/>
        </w:rPr>
        <w:t>5</w:t>
      </w:r>
      <w:r w:rsidR="00380EC6" w:rsidRPr="000309BA">
        <w:rPr>
          <w:lang w:val="en-GB"/>
        </w:rPr>
        <w:t xml:space="preserve"> Stimulus material)</w:t>
      </w:r>
      <w:r w:rsidR="004618C7" w:rsidRPr="000309BA">
        <w:rPr>
          <w:lang w:val="en-GB"/>
        </w:rPr>
        <w:t xml:space="preserve"> is further elaborating on these three conditions.  </w:t>
      </w:r>
    </w:p>
    <w:p w14:paraId="6F949922" w14:textId="77B2BD32" w:rsidR="008E4385" w:rsidRPr="000309BA" w:rsidRDefault="008E4385" w:rsidP="00AC5587">
      <w:pPr>
        <w:pStyle w:val="Web"/>
        <w:spacing w:before="0" w:beforeAutospacing="0" w:after="0" w:afterAutospacing="0" w:line="360" w:lineRule="auto"/>
        <w:contextualSpacing/>
        <w:rPr>
          <w:lang w:val="en-GB"/>
        </w:rPr>
      </w:pPr>
      <w:r w:rsidRPr="000309BA">
        <w:rPr>
          <w:lang w:val="en-GB"/>
        </w:rPr>
        <w:tab/>
        <w:t xml:space="preserve">Furthermore, after the manipulation, a manipulation check has been introduced </w:t>
      </w:r>
      <w:r w:rsidR="00C006DB" w:rsidRPr="000309BA">
        <w:rPr>
          <w:lang w:val="en-GB"/>
        </w:rPr>
        <w:t>to check consumers' interpretation of the pos</w:t>
      </w:r>
      <w:r w:rsidRPr="000309BA">
        <w:rPr>
          <w:lang w:val="en-GB"/>
        </w:rPr>
        <w:t xml:space="preserve">t they just saw. </w:t>
      </w:r>
      <w:commentRangeStart w:id="79"/>
      <w:r w:rsidRPr="000309BA">
        <w:rPr>
          <w:lang w:val="en-GB"/>
        </w:rPr>
        <w:t>Firstly, the respondents answered a statement conce</w:t>
      </w:r>
      <w:r w:rsidR="00C006DB" w:rsidRPr="000309BA">
        <w:rPr>
          <w:lang w:val="en-GB"/>
        </w:rPr>
        <w:t>rn</w:t>
      </w:r>
      <w:r w:rsidRPr="000309BA">
        <w:rPr>
          <w:lang w:val="en-GB"/>
        </w:rPr>
        <w:t>ing the fash</w:t>
      </w:r>
      <w:r w:rsidR="00C006DB" w:rsidRPr="000309BA">
        <w:rPr>
          <w:lang w:val="en-GB"/>
        </w:rPr>
        <w:t>io</w:t>
      </w:r>
      <w:r w:rsidRPr="000309BA">
        <w:rPr>
          <w:lang w:val="en-GB"/>
        </w:rPr>
        <w:t xml:space="preserve">n </w:t>
      </w:r>
      <w:proofErr w:type="spellStart"/>
      <w:r w:rsidRPr="000309BA">
        <w:rPr>
          <w:lang w:val="en-GB"/>
        </w:rPr>
        <w:t>companys</w:t>
      </w:r>
      <w:proofErr w:type="spellEnd"/>
      <w:r w:rsidR="007F606C" w:rsidRPr="000309BA">
        <w:rPr>
          <w:lang w:val="en-GB"/>
        </w:rPr>
        <w:t>'</w:t>
      </w:r>
      <w:r w:rsidRPr="000309BA">
        <w:rPr>
          <w:lang w:val="en-GB"/>
        </w:rPr>
        <w:t xml:space="preserve"> post they just saw, on </w:t>
      </w:r>
      <w:r w:rsidR="00C006DB" w:rsidRPr="000309BA">
        <w:rPr>
          <w:lang w:val="en-GB"/>
        </w:rPr>
        <w:t xml:space="preserve">a </w:t>
      </w:r>
      <w:r w:rsidRPr="000309BA">
        <w:rPr>
          <w:lang w:val="en-GB"/>
        </w:rPr>
        <w:t xml:space="preserve">scale of </w:t>
      </w:r>
      <w:r w:rsidR="007F606C" w:rsidRPr="000309BA">
        <w:rPr>
          <w:lang w:val="en-GB"/>
        </w:rPr>
        <w:t>"</w:t>
      </w:r>
      <w:r w:rsidRPr="000309BA">
        <w:rPr>
          <w:lang w:val="en-GB"/>
        </w:rPr>
        <w:t>strongly disagree</w:t>
      </w:r>
      <w:r w:rsidR="007F606C" w:rsidRPr="000309BA">
        <w:rPr>
          <w:lang w:val="en-GB"/>
        </w:rPr>
        <w:t>"</w:t>
      </w:r>
      <w:r w:rsidRPr="000309BA">
        <w:rPr>
          <w:lang w:val="en-GB"/>
        </w:rPr>
        <w:t xml:space="preserve"> to </w:t>
      </w:r>
      <w:r w:rsidR="007F606C" w:rsidRPr="000309BA">
        <w:rPr>
          <w:lang w:val="en-GB"/>
        </w:rPr>
        <w:t>"</w:t>
      </w:r>
      <w:r w:rsidRPr="000309BA">
        <w:rPr>
          <w:lang w:val="en-GB"/>
        </w:rPr>
        <w:t>strongly agree</w:t>
      </w:r>
      <w:r w:rsidR="007F606C" w:rsidRPr="000309BA">
        <w:rPr>
          <w:lang w:val="en-GB"/>
        </w:rPr>
        <w:t>"</w:t>
      </w:r>
      <w:r w:rsidRPr="000309BA">
        <w:rPr>
          <w:lang w:val="en-GB"/>
        </w:rPr>
        <w:t xml:space="preserve"> whether they perceived the company as sustainable. </w:t>
      </w:r>
      <w:commentRangeEnd w:id="79"/>
      <w:r w:rsidR="008612D3">
        <w:rPr>
          <w:rStyle w:val="a8"/>
          <w:rFonts w:ascii="Arial" w:eastAsia="Arial" w:hAnsi="Arial" w:cs="Arial"/>
          <w:lang w:val="en" w:eastAsia="el-GR"/>
        </w:rPr>
        <w:commentReference w:id="79"/>
      </w:r>
      <w:r w:rsidRPr="000309BA">
        <w:rPr>
          <w:lang w:val="en-GB"/>
        </w:rPr>
        <w:t xml:space="preserve">Secondly, questions about the morality and competence of the company followed. </w:t>
      </w:r>
      <w:r w:rsidR="00380EC6" w:rsidRPr="000309BA">
        <w:rPr>
          <w:lang w:val="en-GB"/>
        </w:rPr>
        <w:t>These t</w:t>
      </w:r>
      <w:ins w:id="80" w:author="A. M. van Prooijen" w:date="2021-05-18T19:06:00Z">
        <w:r w:rsidR="008612D3">
          <w:rPr>
            <w:lang w:val="en-GB"/>
          </w:rPr>
          <w:t>wo</w:t>
        </w:r>
      </w:ins>
      <w:del w:id="81" w:author="A. M. van Prooijen" w:date="2021-05-18T19:06:00Z">
        <w:r w:rsidR="00380EC6" w:rsidRPr="000309BA" w:rsidDel="008612D3">
          <w:rPr>
            <w:lang w:val="en-GB"/>
          </w:rPr>
          <w:delText>hree</w:delText>
        </w:r>
      </w:del>
      <w:r w:rsidR="00380EC6" w:rsidRPr="000309BA">
        <w:rPr>
          <w:lang w:val="en-GB"/>
        </w:rPr>
        <w:t xml:space="preserve"> scales </w:t>
      </w:r>
      <w:r w:rsidR="00C006DB" w:rsidRPr="000309BA">
        <w:rPr>
          <w:lang w:val="en-GB"/>
        </w:rPr>
        <w:t>indicate</w:t>
      </w:r>
      <w:r w:rsidR="00380EC6" w:rsidRPr="000309BA">
        <w:rPr>
          <w:lang w:val="en-GB"/>
        </w:rPr>
        <w:t xml:space="preserve"> the trust the respondents have in the organi</w:t>
      </w:r>
      <w:r w:rsidR="00C006DB" w:rsidRPr="000309BA">
        <w:rPr>
          <w:lang w:val="en-GB"/>
        </w:rPr>
        <w:t>z</w:t>
      </w:r>
      <w:r w:rsidR="00380EC6" w:rsidRPr="000309BA">
        <w:rPr>
          <w:lang w:val="en-GB"/>
        </w:rPr>
        <w:t xml:space="preserve">ation they </w:t>
      </w:r>
      <w:r w:rsidRPr="000309BA">
        <w:rPr>
          <w:lang w:val="en-GB"/>
        </w:rPr>
        <w:t>show the post about. Two more scales were then presented</w:t>
      </w:r>
      <w:r w:rsidR="00C006DB" w:rsidRPr="000309BA">
        <w:rPr>
          <w:lang w:val="en-GB"/>
        </w:rPr>
        <w:t>,</w:t>
      </w:r>
      <w:r w:rsidRPr="000309BA">
        <w:rPr>
          <w:lang w:val="en-GB"/>
        </w:rPr>
        <w:t xml:space="preserve"> asking the respondents </w:t>
      </w:r>
      <w:r w:rsidR="00C006DB" w:rsidRPr="000309BA">
        <w:rPr>
          <w:lang w:val="en-GB"/>
        </w:rPr>
        <w:t>whether they intended</w:t>
      </w:r>
      <w:r w:rsidRPr="000309BA">
        <w:rPr>
          <w:lang w:val="en-GB"/>
        </w:rPr>
        <w:t xml:space="preserve"> to share positive or negative </w:t>
      </w:r>
      <w:proofErr w:type="spellStart"/>
      <w:r w:rsidRPr="000309BA">
        <w:rPr>
          <w:lang w:val="en-GB"/>
        </w:rPr>
        <w:t>eWOM</w:t>
      </w:r>
      <w:proofErr w:type="spellEnd"/>
      <w:r w:rsidRPr="000309BA">
        <w:rPr>
          <w:lang w:val="en-GB"/>
        </w:rPr>
        <w:t xml:space="preserve"> conce</w:t>
      </w:r>
      <w:r w:rsidR="00C006DB" w:rsidRPr="000309BA">
        <w:rPr>
          <w:lang w:val="en-GB"/>
        </w:rPr>
        <w:t>rn</w:t>
      </w:r>
      <w:r w:rsidRPr="000309BA">
        <w:rPr>
          <w:lang w:val="en-GB"/>
        </w:rPr>
        <w:t>ing the post they just saw. In the end, the survey included questions about Facebook usage and demographic questions such as age, gender</w:t>
      </w:r>
      <w:r w:rsidR="00C006DB" w:rsidRPr="000309BA">
        <w:rPr>
          <w:lang w:val="en-GB"/>
        </w:rPr>
        <w:t>,</w:t>
      </w:r>
      <w:r w:rsidRPr="000309BA">
        <w:rPr>
          <w:lang w:val="en-GB"/>
        </w:rPr>
        <w:t xml:space="preserve"> and income. On the last page, the survey informed the participants that the company used was fic</w:t>
      </w:r>
      <w:r w:rsidR="00C006DB" w:rsidRPr="000309BA">
        <w:rPr>
          <w:lang w:val="en-GB"/>
        </w:rPr>
        <w:t>ti</w:t>
      </w:r>
      <w:r w:rsidRPr="000309BA">
        <w:rPr>
          <w:lang w:val="en-GB"/>
        </w:rPr>
        <w:t xml:space="preserve">tious. The </w:t>
      </w:r>
      <w:r w:rsidR="00C006DB" w:rsidRPr="000309BA">
        <w:rPr>
          <w:lang w:val="en-GB"/>
        </w:rPr>
        <w:t>FTC (federal trade commission) link</w:t>
      </w:r>
      <w:r w:rsidRPr="000309BA">
        <w:rPr>
          <w:lang w:val="en-GB"/>
        </w:rPr>
        <w:t xml:space="preserve"> </w:t>
      </w:r>
      <w:r w:rsidR="00C006DB" w:rsidRPr="000309BA">
        <w:rPr>
          <w:lang w:val="en-GB"/>
        </w:rPr>
        <w:t>was presented if respondents wanted to explore the topic on a grander scale. Once more, the respondents are thanked for their participation, and the email of the researcher is included in case of questions (See Appendix).</w:t>
      </w:r>
    </w:p>
    <w:p w14:paraId="6C0E7C12" w14:textId="1B46A2A3" w:rsidR="00380EC6" w:rsidRPr="000309BA" w:rsidRDefault="00C006DB" w:rsidP="00AC5587">
      <w:pPr>
        <w:pStyle w:val="Web"/>
        <w:spacing w:before="0" w:beforeAutospacing="0" w:after="0" w:afterAutospacing="0" w:line="360" w:lineRule="auto"/>
        <w:contextualSpacing/>
        <w:rPr>
          <w:lang w:val="en-GB"/>
        </w:rPr>
      </w:pPr>
      <w:r w:rsidRPr="000309BA">
        <w:rPr>
          <w:lang w:val="en-GB"/>
        </w:rPr>
        <w:tab/>
        <w:t xml:space="preserve"> </w:t>
      </w:r>
      <w:commentRangeStart w:id="82"/>
      <w:r w:rsidRPr="000309BA">
        <w:rPr>
          <w:lang w:val="en-GB"/>
        </w:rPr>
        <w:t>Finally, the respondents were collected from all over Europe (mainly Greece and Netherlands; the researchers</w:t>
      </w:r>
      <w:r w:rsidR="007F606C" w:rsidRPr="000309BA">
        <w:rPr>
          <w:lang w:val="en-GB"/>
        </w:rPr>
        <w:t>'</w:t>
      </w:r>
      <w:r w:rsidRPr="000309BA">
        <w:rPr>
          <w:lang w:val="en-GB"/>
        </w:rPr>
        <w:t xml:space="preserve"> birth country and curre</w:t>
      </w:r>
      <w:r w:rsidR="00EE082E">
        <w:rPr>
          <w:lang w:val="en-GB"/>
        </w:rPr>
        <w:t>n</w:t>
      </w:r>
      <w:r w:rsidRPr="000309BA">
        <w:rPr>
          <w:lang w:val="en-GB"/>
        </w:rPr>
        <w:t>tly country of residence) since the experiment was English</w:t>
      </w:r>
      <w:commentRangeEnd w:id="82"/>
      <w:r w:rsidR="008612D3">
        <w:rPr>
          <w:rStyle w:val="a8"/>
          <w:rFonts w:ascii="Arial" w:eastAsia="Arial" w:hAnsi="Arial" w:cs="Arial"/>
          <w:lang w:val="en" w:eastAsia="el-GR"/>
        </w:rPr>
        <w:commentReference w:id="82"/>
      </w:r>
      <w:r w:rsidRPr="000309BA">
        <w:rPr>
          <w:lang w:val="en-GB"/>
        </w:rPr>
        <w:t xml:space="preserve">. </w:t>
      </w:r>
      <w:del w:id="83" w:author="A. M. van Prooijen" w:date="2021-05-18T19:07:00Z">
        <w:r w:rsidRPr="000309BA" w:rsidDel="008612D3">
          <w:rPr>
            <w:lang w:val="en-GB"/>
          </w:rPr>
          <w:delText xml:space="preserve">This increased the chances of people filling the questionnaire since English </w:delText>
        </w:r>
        <w:r w:rsidR="00EE082E" w:rsidDel="008612D3">
          <w:rPr>
            <w:lang w:val="en-GB"/>
          </w:rPr>
          <w:delText xml:space="preserve">consider to be every person’s </w:delText>
        </w:r>
        <w:r w:rsidRPr="000309BA" w:rsidDel="008612D3">
          <w:rPr>
            <w:lang w:val="en-GB"/>
          </w:rPr>
          <w:delText>second language. However, people that did not speak English were unable to fill the questionnaire.</w:delText>
        </w:r>
      </w:del>
    </w:p>
    <w:p w14:paraId="19E57615" w14:textId="77777777" w:rsidR="00F02064" w:rsidRPr="000309BA" w:rsidRDefault="00F02064" w:rsidP="00AC5587">
      <w:pPr>
        <w:spacing w:line="360" w:lineRule="auto"/>
        <w:jc w:val="both"/>
        <w:rPr>
          <w:rFonts w:ascii="Times New Roman" w:eastAsia="Times New Roman" w:hAnsi="Times New Roman" w:cs="Times New Roman"/>
          <w:b/>
          <w:bCs/>
          <w:color w:val="000000"/>
          <w:sz w:val="24"/>
          <w:szCs w:val="24"/>
        </w:rPr>
      </w:pPr>
    </w:p>
    <w:p w14:paraId="12EFC7AB" w14:textId="6A30B6C2" w:rsidR="00F02064" w:rsidRPr="000309BA" w:rsidRDefault="00F02064" w:rsidP="00AC5587">
      <w:pPr>
        <w:spacing w:line="360" w:lineRule="auto"/>
        <w:jc w:val="both"/>
        <w:rPr>
          <w:rFonts w:ascii="Times New Roman" w:eastAsia="Times New Roman" w:hAnsi="Times New Roman" w:cs="Times New Roman"/>
          <w:b/>
          <w:bCs/>
          <w:color w:val="000000"/>
          <w:sz w:val="24"/>
          <w:szCs w:val="24"/>
        </w:rPr>
      </w:pPr>
      <w:r w:rsidRPr="000309BA">
        <w:rPr>
          <w:rFonts w:ascii="Times New Roman" w:eastAsia="Times New Roman" w:hAnsi="Times New Roman" w:cs="Times New Roman"/>
          <w:b/>
          <w:bCs/>
          <w:color w:val="000000"/>
          <w:sz w:val="24"/>
          <w:szCs w:val="24"/>
        </w:rPr>
        <w:t>3.2.5 Stimulus materials</w:t>
      </w:r>
    </w:p>
    <w:p w14:paraId="15D02FD9" w14:textId="329BC1EB" w:rsidR="0052716E" w:rsidRPr="000309BA" w:rsidRDefault="0052716E" w:rsidP="00AC5587">
      <w:pPr>
        <w:spacing w:line="360" w:lineRule="auto"/>
        <w:ind w:firstLine="720"/>
        <w:jc w:val="both"/>
        <w:rPr>
          <w:rFonts w:ascii="Times New Roman" w:eastAsia="Times New Roman" w:hAnsi="Times New Roman" w:cs="Times New Roman"/>
          <w:color w:val="000000"/>
          <w:sz w:val="24"/>
          <w:szCs w:val="24"/>
        </w:rPr>
      </w:pPr>
      <w:r w:rsidRPr="000309BA">
        <w:rPr>
          <w:rFonts w:ascii="Times New Roman" w:eastAsia="Times New Roman" w:hAnsi="Times New Roman" w:cs="Times New Roman"/>
          <w:color w:val="000000"/>
          <w:sz w:val="24"/>
          <w:szCs w:val="24"/>
        </w:rPr>
        <w:t>The manipulation of this experiment consisted of three different conditions (greenwashin</w:t>
      </w:r>
      <w:r w:rsidR="007F606C" w:rsidRPr="000309BA">
        <w:rPr>
          <w:rFonts w:ascii="Times New Roman" w:eastAsia="Times New Roman" w:hAnsi="Times New Roman" w:cs="Times New Roman"/>
          <w:color w:val="000000"/>
          <w:sz w:val="24"/>
          <w:szCs w:val="24"/>
        </w:rPr>
        <w:t>g</w:t>
      </w:r>
      <w:r w:rsidRPr="000309BA">
        <w:rPr>
          <w:rFonts w:ascii="Times New Roman" w:eastAsia="Times New Roman" w:hAnsi="Times New Roman" w:cs="Times New Roman"/>
          <w:color w:val="000000"/>
          <w:sz w:val="24"/>
          <w:szCs w:val="24"/>
        </w:rPr>
        <w:t>, non-greenwashing</w:t>
      </w:r>
      <w:r w:rsidR="007F606C" w:rsidRPr="000309BA">
        <w:rPr>
          <w:rFonts w:ascii="Times New Roman" w:eastAsia="Times New Roman" w:hAnsi="Times New Roman" w:cs="Times New Roman"/>
          <w:color w:val="000000"/>
          <w:sz w:val="24"/>
          <w:szCs w:val="24"/>
        </w:rPr>
        <w:t>,</w:t>
      </w:r>
      <w:r w:rsidRPr="000309BA">
        <w:rPr>
          <w:rFonts w:ascii="Times New Roman" w:eastAsia="Times New Roman" w:hAnsi="Times New Roman" w:cs="Times New Roman"/>
          <w:color w:val="000000"/>
          <w:sz w:val="24"/>
          <w:szCs w:val="24"/>
        </w:rPr>
        <w:t xml:space="preserve"> and the control group). </w:t>
      </w:r>
      <w:r w:rsidRPr="000309BA">
        <w:rPr>
          <w:rFonts w:ascii="Times New Roman" w:eastAsia="Times New Roman" w:hAnsi="Times New Roman" w:cs="Times New Roman"/>
          <w:sz w:val="24"/>
          <w:szCs w:val="24"/>
        </w:rPr>
        <w:t xml:space="preserve">Participants received a text that they had to read carefully. </w:t>
      </w:r>
      <w:commentRangeStart w:id="84"/>
      <w:r w:rsidRPr="000309BA">
        <w:rPr>
          <w:rFonts w:ascii="Times New Roman" w:eastAsia="Times New Roman" w:hAnsi="Times New Roman" w:cs="Times New Roman"/>
          <w:sz w:val="24"/>
          <w:szCs w:val="24"/>
        </w:rPr>
        <w:t xml:space="preserve">This text included background information about the </w:t>
      </w:r>
      <w:commentRangeStart w:id="85"/>
      <w:r w:rsidRPr="000309BA">
        <w:rPr>
          <w:rFonts w:ascii="Times New Roman" w:eastAsia="Times New Roman" w:hAnsi="Times New Roman" w:cs="Times New Roman"/>
          <w:sz w:val="24"/>
          <w:szCs w:val="24"/>
        </w:rPr>
        <w:t xml:space="preserve">company </w:t>
      </w:r>
      <w:commentRangeEnd w:id="85"/>
      <w:r w:rsidR="001D1322">
        <w:rPr>
          <w:rStyle w:val="a8"/>
        </w:rPr>
        <w:commentReference w:id="85"/>
      </w:r>
      <w:r w:rsidRPr="000309BA">
        <w:rPr>
          <w:rFonts w:ascii="Times New Roman" w:eastAsia="Times New Roman" w:hAnsi="Times New Roman" w:cs="Times New Roman"/>
          <w:sz w:val="24"/>
          <w:szCs w:val="24"/>
        </w:rPr>
        <w:t>from which they will afterward see a Facebook post.</w:t>
      </w:r>
      <w:r w:rsidRPr="000309BA">
        <w:rPr>
          <w:rFonts w:ascii="Times New Roman" w:eastAsia="Times New Roman" w:hAnsi="Times New Roman" w:cs="Times New Roman"/>
          <w:color w:val="000000"/>
          <w:sz w:val="24"/>
          <w:szCs w:val="24"/>
        </w:rPr>
        <w:t xml:space="preserve"> Participants saw the </w:t>
      </w:r>
      <w:r w:rsidRPr="000309BA">
        <w:rPr>
          <w:rFonts w:ascii="Times New Roman" w:eastAsia="Times New Roman" w:hAnsi="Times New Roman" w:cs="Times New Roman"/>
          <w:color w:val="000000"/>
          <w:sz w:val="24"/>
          <w:szCs w:val="24"/>
        </w:rPr>
        <w:lastRenderedPageBreak/>
        <w:t xml:space="preserve">same Facebook post from the same fashion company three times but received a different message in each of the three conditions. </w:t>
      </w:r>
      <w:commentRangeEnd w:id="84"/>
      <w:r w:rsidR="00172F77">
        <w:rPr>
          <w:rStyle w:val="a8"/>
        </w:rPr>
        <w:commentReference w:id="84"/>
      </w:r>
    </w:p>
    <w:p w14:paraId="13CB9BE7" w14:textId="6E517D27" w:rsidR="00F02064" w:rsidRPr="000309BA" w:rsidRDefault="00F02064" w:rsidP="00AC5587">
      <w:pPr>
        <w:spacing w:line="360" w:lineRule="auto"/>
        <w:ind w:firstLine="480"/>
        <w:jc w:val="both"/>
        <w:rPr>
          <w:rFonts w:ascii="Times New Roman" w:eastAsia="Times New Roman" w:hAnsi="Times New Roman" w:cs="Times New Roman"/>
          <w:sz w:val="24"/>
          <w:szCs w:val="24"/>
        </w:rPr>
      </w:pPr>
      <w:r w:rsidRPr="000309BA">
        <w:rPr>
          <w:rFonts w:ascii="Times New Roman" w:eastAsia="Times New Roman" w:hAnsi="Times New Roman" w:cs="Times New Roman"/>
          <w:sz w:val="24"/>
          <w:szCs w:val="24"/>
        </w:rPr>
        <w:t>To be more precise,</w:t>
      </w:r>
      <w:r w:rsidR="0052716E" w:rsidRPr="000309BA">
        <w:rPr>
          <w:rFonts w:ascii="Times New Roman" w:eastAsia="Times New Roman" w:hAnsi="Times New Roman" w:cs="Times New Roman"/>
          <w:sz w:val="24"/>
          <w:szCs w:val="24"/>
        </w:rPr>
        <w:t xml:space="preserve"> in</w:t>
      </w:r>
      <w:r w:rsidRPr="000309BA">
        <w:rPr>
          <w:rFonts w:ascii="Times New Roman" w:eastAsia="Times New Roman" w:hAnsi="Times New Roman" w:cs="Times New Roman"/>
          <w:sz w:val="24"/>
          <w:szCs w:val="24"/>
        </w:rPr>
        <w:t xml:space="preserve"> the non-greenwashing condition, participants </w:t>
      </w:r>
      <w:r w:rsidR="0052716E" w:rsidRPr="000309BA">
        <w:rPr>
          <w:rFonts w:ascii="Times New Roman" w:eastAsia="Times New Roman" w:hAnsi="Times New Roman" w:cs="Times New Roman"/>
          <w:sz w:val="24"/>
          <w:szCs w:val="24"/>
        </w:rPr>
        <w:t>read</w:t>
      </w:r>
      <w:r w:rsidRPr="000309BA">
        <w:rPr>
          <w:rFonts w:ascii="Times New Roman" w:eastAsia="Times New Roman" w:hAnsi="Times New Roman" w:cs="Times New Roman"/>
          <w:sz w:val="24"/>
          <w:szCs w:val="24"/>
        </w:rPr>
        <w:t xml:space="preserve"> a message about a fashion company's new sustainable collection, sustainable fabrics, and garment production procedures. The text that participants read</w:t>
      </w:r>
      <w:r w:rsidR="0052716E" w:rsidRPr="000309BA">
        <w:rPr>
          <w:rFonts w:ascii="Times New Roman" w:eastAsia="Times New Roman" w:hAnsi="Times New Roman" w:cs="Times New Roman"/>
          <w:sz w:val="24"/>
          <w:szCs w:val="24"/>
        </w:rPr>
        <w:t xml:space="preserve"> </w:t>
      </w:r>
      <w:r w:rsidR="004B042A" w:rsidRPr="000309BA">
        <w:rPr>
          <w:rFonts w:ascii="Times New Roman" w:eastAsia="Times New Roman" w:hAnsi="Times New Roman" w:cs="Times New Roman"/>
          <w:sz w:val="24"/>
          <w:szCs w:val="24"/>
        </w:rPr>
        <w:t>pro</w:t>
      </w:r>
      <w:r w:rsidR="007F606C" w:rsidRPr="000309BA">
        <w:rPr>
          <w:rFonts w:ascii="Times New Roman" w:eastAsia="Times New Roman" w:hAnsi="Times New Roman" w:cs="Times New Roman"/>
          <w:sz w:val="24"/>
          <w:szCs w:val="24"/>
        </w:rPr>
        <w:t>v</w:t>
      </w:r>
      <w:r w:rsidR="004B042A" w:rsidRPr="000309BA">
        <w:rPr>
          <w:rFonts w:ascii="Times New Roman" w:eastAsia="Times New Roman" w:hAnsi="Times New Roman" w:cs="Times New Roman"/>
          <w:sz w:val="24"/>
          <w:szCs w:val="24"/>
        </w:rPr>
        <w:t>ided some information around consumers</w:t>
      </w:r>
      <w:r w:rsidR="007F606C" w:rsidRPr="000309BA">
        <w:rPr>
          <w:rFonts w:ascii="Times New Roman" w:eastAsia="Times New Roman" w:hAnsi="Times New Roman" w:cs="Times New Roman"/>
          <w:sz w:val="24"/>
          <w:szCs w:val="24"/>
        </w:rPr>
        <w:t>'</w:t>
      </w:r>
      <w:r w:rsidR="004B042A" w:rsidRPr="000309BA">
        <w:rPr>
          <w:rFonts w:ascii="Times New Roman" w:eastAsia="Times New Roman" w:hAnsi="Times New Roman" w:cs="Times New Roman"/>
          <w:sz w:val="24"/>
          <w:szCs w:val="24"/>
        </w:rPr>
        <w:t xml:space="preserve"> rising ethical clothing demand and brands</w:t>
      </w:r>
      <w:r w:rsidR="007F606C" w:rsidRPr="000309BA">
        <w:rPr>
          <w:rFonts w:ascii="Times New Roman" w:eastAsia="Times New Roman" w:hAnsi="Times New Roman" w:cs="Times New Roman"/>
          <w:sz w:val="24"/>
          <w:szCs w:val="24"/>
        </w:rPr>
        <w:t>'</w:t>
      </w:r>
      <w:r w:rsidR="004B042A" w:rsidRPr="000309BA">
        <w:rPr>
          <w:rFonts w:ascii="Times New Roman" w:eastAsia="Times New Roman" w:hAnsi="Times New Roman" w:cs="Times New Roman"/>
          <w:sz w:val="24"/>
          <w:szCs w:val="24"/>
        </w:rPr>
        <w:t xml:space="preserve"> efforts to satisfy their needs. These efforts sometimes could be misleading since brands </w:t>
      </w:r>
      <w:proofErr w:type="gramStart"/>
      <w:r w:rsidR="004B042A" w:rsidRPr="000309BA">
        <w:rPr>
          <w:rFonts w:ascii="Times New Roman" w:eastAsia="Times New Roman" w:hAnsi="Times New Roman" w:cs="Times New Roman"/>
          <w:sz w:val="24"/>
          <w:szCs w:val="24"/>
        </w:rPr>
        <w:t>are allowed to</w:t>
      </w:r>
      <w:proofErr w:type="gramEnd"/>
      <w:r w:rsidR="004B042A" w:rsidRPr="000309BA">
        <w:rPr>
          <w:rFonts w:ascii="Times New Roman" w:eastAsia="Times New Roman" w:hAnsi="Times New Roman" w:cs="Times New Roman"/>
          <w:sz w:val="24"/>
          <w:szCs w:val="24"/>
        </w:rPr>
        <w:t xml:space="preserve"> incorporate green trademarks even though they do not represent their actual green performance. To support the information</w:t>
      </w:r>
      <w:r w:rsidR="007F606C" w:rsidRPr="000309BA">
        <w:rPr>
          <w:rFonts w:ascii="Times New Roman" w:eastAsia="Times New Roman" w:hAnsi="Times New Roman" w:cs="Times New Roman"/>
          <w:sz w:val="24"/>
          <w:szCs w:val="24"/>
        </w:rPr>
        <w:t>,</w:t>
      </w:r>
      <w:r w:rsidR="004B042A" w:rsidRPr="000309BA">
        <w:rPr>
          <w:rFonts w:ascii="Times New Roman" w:eastAsia="Times New Roman" w:hAnsi="Times New Roman" w:cs="Times New Roman"/>
          <w:sz w:val="24"/>
          <w:szCs w:val="24"/>
        </w:rPr>
        <w:t xml:space="preserve"> an example about H&amp;Ms</w:t>
      </w:r>
      <w:r w:rsidR="007F606C" w:rsidRPr="000309BA">
        <w:rPr>
          <w:rFonts w:ascii="Times New Roman" w:eastAsia="Times New Roman" w:hAnsi="Times New Roman" w:cs="Times New Roman"/>
          <w:sz w:val="24"/>
          <w:szCs w:val="24"/>
        </w:rPr>
        <w:t>'</w:t>
      </w:r>
      <w:r w:rsidR="004B042A" w:rsidRPr="000309BA">
        <w:rPr>
          <w:rFonts w:ascii="Times New Roman" w:eastAsia="Times New Roman" w:hAnsi="Times New Roman" w:cs="Times New Roman"/>
          <w:sz w:val="24"/>
          <w:szCs w:val="24"/>
        </w:rPr>
        <w:t xml:space="preserve"> misleading sustainability actions was provided. In the end</w:t>
      </w:r>
      <w:r w:rsidR="003D7909" w:rsidRPr="000309BA">
        <w:rPr>
          <w:rFonts w:ascii="Times New Roman" w:eastAsia="Times New Roman" w:hAnsi="Times New Roman" w:cs="Times New Roman"/>
          <w:sz w:val="24"/>
          <w:szCs w:val="24"/>
        </w:rPr>
        <w:t>,</w:t>
      </w:r>
      <w:r w:rsidR="004B042A" w:rsidRPr="000309BA">
        <w:rPr>
          <w:rFonts w:ascii="Times New Roman" w:eastAsia="Times New Roman" w:hAnsi="Times New Roman" w:cs="Times New Roman"/>
          <w:sz w:val="24"/>
          <w:szCs w:val="24"/>
        </w:rPr>
        <w:t xml:space="preserve"> the message made clear that according to an investigation made by FTC (</w:t>
      </w:r>
      <w:r w:rsidR="007F606C" w:rsidRPr="000309BA">
        <w:rPr>
          <w:rFonts w:ascii="Times New Roman" w:eastAsia="Times New Roman" w:hAnsi="Times New Roman" w:cs="Times New Roman"/>
          <w:sz w:val="24"/>
          <w:szCs w:val="24"/>
        </w:rPr>
        <w:t>F</w:t>
      </w:r>
      <w:r w:rsidR="004B042A" w:rsidRPr="000309BA">
        <w:rPr>
          <w:rFonts w:ascii="Times New Roman" w:eastAsia="Times New Roman" w:hAnsi="Times New Roman" w:cs="Times New Roman"/>
          <w:sz w:val="24"/>
          <w:szCs w:val="24"/>
        </w:rPr>
        <w:t xml:space="preserve">ederal </w:t>
      </w:r>
      <w:r w:rsidR="007F606C" w:rsidRPr="000309BA">
        <w:rPr>
          <w:rFonts w:ascii="Times New Roman" w:eastAsia="Times New Roman" w:hAnsi="Times New Roman" w:cs="Times New Roman"/>
          <w:sz w:val="24"/>
          <w:szCs w:val="24"/>
        </w:rPr>
        <w:t>T</w:t>
      </w:r>
      <w:r w:rsidR="004B042A" w:rsidRPr="000309BA">
        <w:rPr>
          <w:rFonts w:ascii="Times New Roman" w:eastAsia="Times New Roman" w:hAnsi="Times New Roman" w:cs="Times New Roman"/>
          <w:sz w:val="24"/>
          <w:szCs w:val="24"/>
        </w:rPr>
        <w:t xml:space="preserve">rade </w:t>
      </w:r>
      <w:r w:rsidR="007F606C" w:rsidRPr="000309BA">
        <w:rPr>
          <w:rFonts w:ascii="Times New Roman" w:eastAsia="Times New Roman" w:hAnsi="Times New Roman" w:cs="Times New Roman"/>
          <w:sz w:val="24"/>
          <w:szCs w:val="24"/>
        </w:rPr>
        <w:t>C</w:t>
      </w:r>
      <w:r w:rsidR="004B042A" w:rsidRPr="000309BA">
        <w:rPr>
          <w:rFonts w:ascii="Times New Roman" w:eastAsia="Times New Roman" w:hAnsi="Times New Roman" w:cs="Times New Roman"/>
          <w:sz w:val="24"/>
          <w:szCs w:val="24"/>
        </w:rPr>
        <w:t>om</w:t>
      </w:r>
      <w:r w:rsidR="007F606C" w:rsidRPr="000309BA">
        <w:rPr>
          <w:rFonts w:ascii="Times New Roman" w:eastAsia="Times New Roman" w:hAnsi="Times New Roman" w:cs="Times New Roman"/>
          <w:sz w:val="24"/>
          <w:szCs w:val="24"/>
        </w:rPr>
        <w:t>mis</w:t>
      </w:r>
      <w:r w:rsidR="004B042A" w:rsidRPr="000309BA">
        <w:rPr>
          <w:rFonts w:ascii="Times New Roman" w:eastAsia="Times New Roman" w:hAnsi="Times New Roman" w:cs="Times New Roman"/>
          <w:sz w:val="24"/>
          <w:szCs w:val="24"/>
        </w:rPr>
        <w:t xml:space="preserve">sion), </w:t>
      </w:r>
      <w:commentRangeStart w:id="86"/>
      <w:r w:rsidR="004B042A" w:rsidRPr="000309BA">
        <w:rPr>
          <w:rFonts w:ascii="Times New Roman" w:eastAsia="Times New Roman" w:hAnsi="Times New Roman" w:cs="Times New Roman"/>
          <w:sz w:val="24"/>
          <w:szCs w:val="24"/>
        </w:rPr>
        <w:t xml:space="preserve">this fashion brand </w:t>
      </w:r>
      <w:commentRangeEnd w:id="86"/>
      <w:r w:rsidR="00172F77">
        <w:rPr>
          <w:rStyle w:val="a8"/>
        </w:rPr>
        <w:commentReference w:id="86"/>
      </w:r>
      <w:r w:rsidR="004B042A" w:rsidRPr="000309BA">
        <w:rPr>
          <w:rFonts w:ascii="Times New Roman" w:eastAsia="Times New Roman" w:hAnsi="Times New Roman" w:cs="Times New Roman"/>
          <w:sz w:val="24"/>
          <w:szCs w:val="24"/>
        </w:rPr>
        <w:t>scored high on sustainability. So</w:t>
      </w:r>
      <w:r w:rsidR="00A8443B" w:rsidRPr="000309BA">
        <w:rPr>
          <w:rFonts w:ascii="Times New Roman" w:eastAsia="Times New Roman" w:hAnsi="Times New Roman" w:cs="Times New Roman"/>
          <w:sz w:val="24"/>
          <w:szCs w:val="24"/>
        </w:rPr>
        <w:t>,</w:t>
      </w:r>
      <w:r w:rsidR="004B042A" w:rsidRPr="000309BA">
        <w:rPr>
          <w:rFonts w:ascii="Times New Roman" w:eastAsia="Times New Roman" w:hAnsi="Times New Roman" w:cs="Times New Roman"/>
          <w:sz w:val="24"/>
          <w:szCs w:val="24"/>
        </w:rPr>
        <w:t xml:space="preserve"> it claims and truly is sustainable. Then the participants saw a Facebook post. </w:t>
      </w:r>
      <w:r w:rsidRPr="000309BA">
        <w:rPr>
          <w:rFonts w:ascii="Times New Roman" w:eastAsia="Times New Roman" w:hAnsi="Times New Roman" w:cs="Times New Roman"/>
          <w:sz w:val="24"/>
          <w:szCs w:val="24"/>
        </w:rPr>
        <w:t xml:space="preserve">In the greenwashing condition, participants read </w:t>
      </w:r>
      <w:r w:rsidR="004B042A" w:rsidRPr="000309BA">
        <w:rPr>
          <w:rFonts w:ascii="Times New Roman" w:eastAsia="Times New Roman" w:hAnsi="Times New Roman" w:cs="Times New Roman"/>
          <w:sz w:val="24"/>
          <w:szCs w:val="24"/>
        </w:rPr>
        <w:t xml:space="preserve">the same </w:t>
      </w:r>
      <w:r w:rsidRPr="000309BA">
        <w:rPr>
          <w:rFonts w:ascii="Times New Roman" w:eastAsia="Times New Roman" w:hAnsi="Times New Roman" w:cs="Times New Roman"/>
          <w:sz w:val="24"/>
          <w:szCs w:val="24"/>
        </w:rPr>
        <w:t xml:space="preserve">message </w:t>
      </w:r>
      <w:r w:rsidR="004B042A" w:rsidRPr="000309BA">
        <w:rPr>
          <w:rFonts w:ascii="Times New Roman" w:eastAsia="Times New Roman" w:hAnsi="Times New Roman" w:cs="Times New Roman"/>
          <w:sz w:val="24"/>
          <w:szCs w:val="24"/>
        </w:rPr>
        <w:t xml:space="preserve">with the important difference that the FTC investigation </w:t>
      </w:r>
      <w:r w:rsidRPr="000309BA">
        <w:rPr>
          <w:rFonts w:ascii="Times New Roman" w:eastAsia="Times New Roman" w:hAnsi="Times New Roman" w:cs="Times New Roman"/>
          <w:sz w:val="24"/>
          <w:szCs w:val="24"/>
        </w:rPr>
        <w:t>prove</w:t>
      </w:r>
      <w:r w:rsidR="004B042A" w:rsidRPr="000309BA">
        <w:rPr>
          <w:rFonts w:ascii="Times New Roman" w:eastAsia="Times New Roman" w:hAnsi="Times New Roman" w:cs="Times New Roman"/>
          <w:sz w:val="24"/>
          <w:szCs w:val="24"/>
        </w:rPr>
        <w:t>d</w:t>
      </w:r>
      <w:r w:rsidRPr="000309BA">
        <w:rPr>
          <w:rFonts w:ascii="Times New Roman" w:eastAsia="Times New Roman" w:hAnsi="Times New Roman" w:cs="Times New Roman"/>
          <w:sz w:val="24"/>
          <w:szCs w:val="24"/>
        </w:rPr>
        <w:t xml:space="preserve"> that </w:t>
      </w:r>
      <w:r w:rsidR="004B042A" w:rsidRPr="000309BA">
        <w:rPr>
          <w:rFonts w:ascii="Times New Roman" w:eastAsia="Times New Roman" w:hAnsi="Times New Roman" w:cs="Times New Roman"/>
          <w:sz w:val="24"/>
          <w:szCs w:val="24"/>
        </w:rPr>
        <w:t>the fic</w:t>
      </w:r>
      <w:r w:rsidR="007F606C" w:rsidRPr="000309BA">
        <w:rPr>
          <w:rFonts w:ascii="Times New Roman" w:eastAsia="Times New Roman" w:hAnsi="Times New Roman" w:cs="Times New Roman"/>
          <w:sz w:val="24"/>
          <w:szCs w:val="24"/>
        </w:rPr>
        <w:t>titi</w:t>
      </w:r>
      <w:r w:rsidR="004B042A" w:rsidRPr="000309BA">
        <w:rPr>
          <w:rFonts w:ascii="Times New Roman" w:eastAsia="Times New Roman" w:hAnsi="Times New Roman" w:cs="Times New Roman"/>
          <w:sz w:val="24"/>
          <w:szCs w:val="24"/>
        </w:rPr>
        <w:t>ous</w:t>
      </w:r>
      <w:r w:rsidRPr="000309BA">
        <w:rPr>
          <w:rFonts w:ascii="Times New Roman" w:eastAsia="Times New Roman" w:hAnsi="Times New Roman" w:cs="Times New Roman"/>
          <w:sz w:val="24"/>
          <w:szCs w:val="24"/>
        </w:rPr>
        <w:t xml:space="preserve"> fashion brand</w:t>
      </w:r>
      <w:r w:rsidR="004B042A" w:rsidRPr="000309BA">
        <w:rPr>
          <w:rFonts w:ascii="Times New Roman" w:eastAsia="Times New Roman" w:hAnsi="Times New Roman" w:cs="Times New Roman"/>
          <w:sz w:val="24"/>
          <w:szCs w:val="24"/>
        </w:rPr>
        <w:t xml:space="preserve"> scored low on sustainability</w:t>
      </w:r>
      <w:r w:rsidRPr="000309BA">
        <w:rPr>
          <w:rFonts w:ascii="Times New Roman" w:eastAsia="Times New Roman" w:hAnsi="Times New Roman" w:cs="Times New Roman"/>
          <w:sz w:val="24"/>
          <w:szCs w:val="24"/>
        </w:rPr>
        <w:t>. The message ma</w:t>
      </w:r>
      <w:r w:rsidR="0052716E" w:rsidRPr="000309BA">
        <w:rPr>
          <w:rFonts w:ascii="Times New Roman" w:eastAsia="Times New Roman" w:hAnsi="Times New Roman" w:cs="Times New Roman"/>
          <w:sz w:val="24"/>
          <w:szCs w:val="24"/>
        </w:rPr>
        <w:t>de</w:t>
      </w:r>
      <w:r w:rsidRPr="000309BA">
        <w:rPr>
          <w:rFonts w:ascii="Times New Roman" w:eastAsia="Times New Roman" w:hAnsi="Times New Roman" w:cs="Times New Roman"/>
          <w:sz w:val="24"/>
          <w:szCs w:val="24"/>
        </w:rPr>
        <w:t xml:space="preserve"> evident that the brand goes against its promised CSR and green initiatives</w:t>
      </w:r>
      <w:r w:rsidR="004B042A" w:rsidRPr="000309BA">
        <w:rPr>
          <w:rFonts w:ascii="Times New Roman" w:eastAsia="Times New Roman" w:hAnsi="Times New Roman" w:cs="Times New Roman"/>
          <w:sz w:val="24"/>
          <w:szCs w:val="24"/>
        </w:rPr>
        <w:t xml:space="preserve"> and</w:t>
      </w:r>
      <w:r w:rsidR="003D7909" w:rsidRPr="000309BA">
        <w:rPr>
          <w:rFonts w:ascii="Times New Roman" w:eastAsia="Times New Roman" w:hAnsi="Times New Roman" w:cs="Times New Roman"/>
          <w:sz w:val="24"/>
          <w:szCs w:val="24"/>
        </w:rPr>
        <w:t>,</w:t>
      </w:r>
      <w:r w:rsidR="004B042A" w:rsidRPr="000309BA">
        <w:rPr>
          <w:rFonts w:ascii="Times New Roman" w:eastAsia="Times New Roman" w:hAnsi="Times New Roman" w:cs="Times New Roman"/>
          <w:sz w:val="24"/>
          <w:szCs w:val="24"/>
        </w:rPr>
        <w:t xml:space="preserve"> in other words</w:t>
      </w:r>
      <w:r w:rsidR="003D7909" w:rsidRPr="000309BA">
        <w:rPr>
          <w:rFonts w:ascii="Times New Roman" w:eastAsia="Times New Roman" w:hAnsi="Times New Roman" w:cs="Times New Roman"/>
          <w:sz w:val="24"/>
          <w:szCs w:val="24"/>
        </w:rPr>
        <w:t>,</w:t>
      </w:r>
      <w:r w:rsidR="004B042A" w:rsidRPr="000309BA">
        <w:rPr>
          <w:rFonts w:ascii="Times New Roman" w:eastAsia="Times New Roman" w:hAnsi="Times New Roman" w:cs="Times New Roman"/>
          <w:sz w:val="24"/>
          <w:szCs w:val="24"/>
        </w:rPr>
        <w:t xml:space="preserve"> is greenwashing.</w:t>
      </w:r>
      <w:r w:rsidRPr="000309BA">
        <w:rPr>
          <w:rFonts w:ascii="Times New Roman" w:eastAsia="Times New Roman" w:hAnsi="Times New Roman" w:cs="Times New Roman"/>
          <w:sz w:val="24"/>
          <w:szCs w:val="24"/>
        </w:rPr>
        <w:t xml:space="preserve"> </w:t>
      </w:r>
      <w:r w:rsidR="004B042A" w:rsidRPr="000309BA">
        <w:rPr>
          <w:rFonts w:ascii="Times New Roman" w:eastAsia="Times New Roman" w:hAnsi="Times New Roman" w:cs="Times New Roman"/>
          <w:sz w:val="24"/>
          <w:szCs w:val="24"/>
        </w:rPr>
        <w:t xml:space="preserve">After that, participants saw </w:t>
      </w:r>
      <w:r w:rsidR="007F606C" w:rsidRPr="000309BA">
        <w:rPr>
          <w:rFonts w:ascii="Times New Roman" w:eastAsia="Times New Roman" w:hAnsi="Times New Roman" w:cs="Times New Roman"/>
          <w:sz w:val="24"/>
          <w:szCs w:val="24"/>
        </w:rPr>
        <w:t xml:space="preserve">the </w:t>
      </w:r>
      <w:r w:rsidR="004B042A" w:rsidRPr="000309BA">
        <w:rPr>
          <w:rFonts w:ascii="Times New Roman" w:eastAsia="Times New Roman" w:hAnsi="Times New Roman" w:cs="Times New Roman"/>
          <w:sz w:val="24"/>
          <w:szCs w:val="24"/>
        </w:rPr>
        <w:t>same Facebook post</w:t>
      </w:r>
      <w:r w:rsidRPr="000309BA">
        <w:rPr>
          <w:rFonts w:ascii="Times New Roman" w:eastAsia="Times New Roman" w:hAnsi="Times New Roman" w:cs="Times New Roman"/>
          <w:sz w:val="24"/>
          <w:szCs w:val="24"/>
        </w:rPr>
        <w:t xml:space="preserve">. In the end, the control group </w:t>
      </w:r>
      <w:r w:rsidR="004B042A" w:rsidRPr="000309BA">
        <w:rPr>
          <w:rFonts w:ascii="Times New Roman" w:eastAsia="Times New Roman" w:hAnsi="Times New Roman" w:cs="Times New Roman"/>
          <w:sz w:val="24"/>
          <w:szCs w:val="24"/>
        </w:rPr>
        <w:t xml:space="preserve">did not </w:t>
      </w:r>
      <w:r w:rsidRPr="000309BA">
        <w:rPr>
          <w:rFonts w:ascii="Times New Roman" w:eastAsia="Times New Roman" w:hAnsi="Times New Roman" w:cs="Times New Roman"/>
          <w:sz w:val="24"/>
          <w:szCs w:val="24"/>
        </w:rPr>
        <w:t xml:space="preserve">receive </w:t>
      </w:r>
      <w:r w:rsidR="004B042A" w:rsidRPr="000309BA">
        <w:rPr>
          <w:rFonts w:ascii="Times New Roman" w:eastAsia="Times New Roman" w:hAnsi="Times New Roman" w:cs="Times New Roman"/>
          <w:sz w:val="24"/>
          <w:szCs w:val="24"/>
        </w:rPr>
        <w:t xml:space="preserve">any </w:t>
      </w:r>
      <w:r w:rsidRPr="000309BA">
        <w:rPr>
          <w:rFonts w:ascii="Times New Roman" w:eastAsia="Times New Roman" w:hAnsi="Times New Roman" w:cs="Times New Roman"/>
          <w:sz w:val="24"/>
          <w:szCs w:val="24"/>
        </w:rPr>
        <w:t>additional information.</w:t>
      </w:r>
      <w:r w:rsidR="00F124BF" w:rsidRPr="000309BA">
        <w:rPr>
          <w:rFonts w:ascii="Times New Roman" w:eastAsia="Times New Roman" w:hAnsi="Times New Roman" w:cs="Times New Roman"/>
          <w:sz w:val="24"/>
          <w:szCs w:val="24"/>
        </w:rPr>
        <w:t xml:space="preserve"> This means that participants only saw a sentence </w:t>
      </w:r>
      <w:r w:rsidR="007F606C" w:rsidRPr="000309BA">
        <w:rPr>
          <w:rFonts w:ascii="Times New Roman" w:eastAsia="Times New Roman" w:hAnsi="Times New Roman" w:cs="Times New Roman"/>
          <w:sz w:val="24"/>
          <w:szCs w:val="24"/>
        </w:rPr>
        <w:t>that</w:t>
      </w:r>
      <w:r w:rsidR="00F124BF" w:rsidRPr="000309BA">
        <w:rPr>
          <w:rFonts w:ascii="Times New Roman" w:eastAsia="Times New Roman" w:hAnsi="Times New Roman" w:cs="Times New Roman"/>
          <w:sz w:val="24"/>
          <w:szCs w:val="24"/>
        </w:rPr>
        <w:t xml:space="preserve"> announced that a Facebook post w</w:t>
      </w:r>
      <w:r w:rsidR="007F606C" w:rsidRPr="000309BA">
        <w:rPr>
          <w:rFonts w:ascii="Times New Roman" w:eastAsia="Times New Roman" w:hAnsi="Times New Roman" w:cs="Times New Roman"/>
          <w:sz w:val="24"/>
          <w:szCs w:val="24"/>
        </w:rPr>
        <w:t>ould</w:t>
      </w:r>
      <w:r w:rsidR="00F124BF" w:rsidRPr="000309BA">
        <w:rPr>
          <w:rFonts w:ascii="Times New Roman" w:eastAsia="Times New Roman" w:hAnsi="Times New Roman" w:cs="Times New Roman"/>
          <w:sz w:val="24"/>
          <w:szCs w:val="24"/>
        </w:rPr>
        <w:t xml:space="preserve"> appear </w:t>
      </w:r>
      <w:r w:rsidR="007F606C" w:rsidRPr="000309BA">
        <w:rPr>
          <w:rFonts w:ascii="Times New Roman" w:eastAsia="Times New Roman" w:hAnsi="Times New Roman" w:cs="Times New Roman"/>
          <w:sz w:val="24"/>
          <w:szCs w:val="24"/>
        </w:rPr>
        <w:t>o</w:t>
      </w:r>
      <w:r w:rsidR="00F124BF" w:rsidRPr="000309BA">
        <w:rPr>
          <w:rFonts w:ascii="Times New Roman" w:eastAsia="Times New Roman" w:hAnsi="Times New Roman" w:cs="Times New Roman"/>
          <w:sz w:val="24"/>
          <w:szCs w:val="24"/>
        </w:rPr>
        <w:t>n the next page.</w:t>
      </w:r>
      <w:r w:rsidRPr="000309BA">
        <w:rPr>
          <w:rFonts w:ascii="Times New Roman" w:eastAsia="Times New Roman" w:hAnsi="Times New Roman" w:cs="Times New Roman"/>
          <w:sz w:val="24"/>
          <w:szCs w:val="24"/>
        </w:rPr>
        <w:t xml:space="preserve"> The participants just s</w:t>
      </w:r>
      <w:r w:rsidR="004B042A" w:rsidRPr="000309BA">
        <w:rPr>
          <w:rFonts w:ascii="Times New Roman" w:eastAsia="Times New Roman" w:hAnsi="Times New Roman" w:cs="Times New Roman"/>
          <w:sz w:val="24"/>
          <w:szCs w:val="24"/>
        </w:rPr>
        <w:t>aw the exact same Facebook post</w:t>
      </w:r>
      <w:commentRangeStart w:id="87"/>
      <w:r w:rsidR="004B042A" w:rsidRPr="000309BA">
        <w:rPr>
          <w:rFonts w:ascii="Times New Roman" w:eastAsia="Times New Roman" w:hAnsi="Times New Roman" w:cs="Times New Roman"/>
          <w:sz w:val="24"/>
          <w:szCs w:val="24"/>
        </w:rPr>
        <w:t>.</w:t>
      </w:r>
      <w:commentRangeEnd w:id="87"/>
      <w:r w:rsidR="00172F77">
        <w:rPr>
          <w:rStyle w:val="a8"/>
        </w:rPr>
        <w:commentReference w:id="87"/>
      </w:r>
    </w:p>
    <w:p w14:paraId="65ACEEFB" w14:textId="79F6293D" w:rsidR="00085182" w:rsidRPr="000309BA" w:rsidRDefault="004B042A" w:rsidP="00AC5587">
      <w:pPr>
        <w:spacing w:line="360" w:lineRule="auto"/>
        <w:ind w:firstLine="480"/>
        <w:jc w:val="both"/>
        <w:rPr>
          <w:rFonts w:ascii="Times New Roman" w:eastAsia="Times New Roman" w:hAnsi="Times New Roman" w:cs="Times New Roman"/>
          <w:sz w:val="24"/>
          <w:szCs w:val="24"/>
        </w:rPr>
      </w:pPr>
      <w:r w:rsidRPr="000309BA">
        <w:rPr>
          <w:rFonts w:ascii="Times New Roman" w:eastAsia="Times New Roman" w:hAnsi="Times New Roman" w:cs="Times New Roman"/>
          <w:sz w:val="24"/>
          <w:szCs w:val="24"/>
        </w:rPr>
        <w:t>The Facebook post that participants saw was from a fictitious brand that launched a new sustai</w:t>
      </w:r>
      <w:r w:rsidR="007F606C" w:rsidRPr="000309BA">
        <w:rPr>
          <w:rFonts w:ascii="Times New Roman" w:eastAsia="Times New Roman" w:hAnsi="Times New Roman" w:cs="Times New Roman"/>
          <w:sz w:val="24"/>
          <w:szCs w:val="24"/>
        </w:rPr>
        <w:t>n</w:t>
      </w:r>
      <w:r w:rsidRPr="000309BA">
        <w:rPr>
          <w:rFonts w:ascii="Times New Roman" w:eastAsia="Times New Roman" w:hAnsi="Times New Roman" w:cs="Times New Roman"/>
          <w:sz w:val="24"/>
          <w:szCs w:val="24"/>
        </w:rPr>
        <w:t xml:space="preserve">able activewear collection. </w:t>
      </w:r>
      <w:r w:rsidR="003D7909" w:rsidRPr="000309BA">
        <w:rPr>
          <w:rFonts w:ascii="Times New Roman" w:eastAsia="Times New Roman" w:hAnsi="Times New Roman" w:cs="Times New Roman"/>
          <w:sz w:val="24"/>
          <w:szCs w:val="24"/>
        </w:rPr>
        <w:t>The brand also claimed that each piece comprised 100% organic cotton and stated a new goal to become a</w:t>
      </w:r>
      <w:r w:rsidRPr="000309BA">
        <w:rPr>
          <w:rFonts w:ascii="Times New Roman" w:eastAsia="Times New Roman" w:hAnsi="Times New Roman" w:cs="Times New Roman"/>
          <w:sz w:val="24"/>
          <w:szCs w:val="24"/>
        </w:rPr>
        <w:t xml:space="preserve"> climate</w:t>
      </w:r>
      <w:r w:rsidR="003D7909" w:rsidRPr="000309BA">
        <w:rPr>
          <w:rFonts w:ascii="Times New Roman" w:eastAsia="Times New Roman" w:hAnsi="Times New Roman" w:cs="Times New Roman"/>
          <w:sz w:val="24"/>
          <w:szCs w:val="24"/>
        </w:rPr>
        <w:t>-</w:t>
      </w:r>
      <w:r w:rsidRPr="000309BA">
        <w:rPr>
          <w:rFonts w:ascii="Times New Roman" w:eastAsia="Times New Roman" w:hAnsi="Times New Roman" w:cs="Times New Roman"/>
          <w:sz w:val="24"/>
          <w:szCs w:val="24"/>
        </w:rPr>
        <w:t xml:space="preserve">positive brand by 2030. The post was created </w:t>
      </w:r>
      <w:r w:rsidR="007F606C" w:rsidRPr="000309BA">
        <w:rPr>
          <w:rFonts w:ascii="Times New Roman" w:eastAsia="Times New Roman" w:hAnsi="Times New Roman" w:cs="Times New Roman"/>
          <w:sz w:val="24"/>
          <w:szCs w:val="24"/>
        </w:rPr>
        <w:t>using</w:t>
      </w:r>
      <w:r w:rsidRPr="000309BA">
        <w:rPr>
          <w:rFonts w:ascii="Times New Roman" w:eastAsia="Times New Roman" w:hAnsi="Times New Roman" w:cs="Times New Roman"/>
          <w:sz w:val="24"/>
          <w:szCs w:val="24"/>
        </w:rPr>
        <w:t xml:space="preserve"> </w:t>
      </w:r>
      <w:proofErr w:type="spellStart"/>
      <w:r w:rsidRPr="000309BA">
        <w:rPr>
          <w:rFonts w:ascii="Times New Roman" w:eastAsia="Times New Roman" w:hAnsi="Times New Roman" w:cs="Times New Roman"/>
          <w:sz w:val="24"/>
          <w:szCs w:val="24"/>
        </w:rPr>
        <w:t>AdParlor</w:t>
      </w:r>
      <w:proofErr w:type="spellEnd"/>
      <w:r w:rsidR="007F606C" w:rsidRPr="000309BA">
        <w:rPr>
          <w:rFonts w:ascii="Times New Roman" w:eastAsia="Times New Roman" w:hAnsi="Times New Roman" w:cs="Times New Roman"/>
          <w:sz w:val="24"/>
          <w:szCs w:val="24"/>
        </w:rPr>
        <w:t>,</w:t>
      </w:r>
      <w:r w:rsidRPr="000309BA">
        <w:rPr>
          <w:rFonts w:ascii="Times New Roman" w:eastAsia="Times New Roman" w:hAnsi="Times New Roman" w:cs="Times New Roman"/>
          <w:sz w:val="24"/>
          <w:szCs w:val="24"/>
        </w:rPr>
        <w:t xml:space="preserve"> a website that made the post seem real</w:t>
      </w:r>
      <w:r w:rsidR="00F124BF" w:rsidRPr="000309BA">
        <w:rPr>
          <w:rFonts w:ascii="Times New Roman" w:eastAsia="Times New Roman" w:hAnsi="Times New Roman" w:cs="Times New Roman"/>
          <w:sz w:val="24"/>
          <w:szCs w:val="24"/>
        </w:rPr>
        <w:t xml:space="preserve"> since it is possible to illustrate reactions and choose the number of them such as 20 </w:t>
      </w:r>
      <w:r w:rsidR="007F606C" w:rsidRPr="000309BA">
        <w:rPr>
          <w:rFonts w:ascii="Times New Roman" w:eastAsia="Times New Roman" w:hAnsi="Times New Roman" w:cs="Times New Roman"/>
          <w:sz w:val="24"/>
          <w:szCs w:val="24"/>
        </w:rPr>
        <w:t>"</w:t>
      </w:r>
      <w:r w:rsidR="00F124BF" w:rsidRPr="000309BA">
        <w:rPr>
          <w:rFonts w:ascii="Times New Roman" w:eastAsia="Times New Roman" w:hAnsi="Times New Roman" w:cs="Times New Roman"/>
          <w:sz w:val="24"/>
          <w:szCs w:val="24"/>
        </w:rPr>
        <w:t>wow</w:t>
      </w:r>
      <w:r w:rsidR="007F606C" w:rsidRPr="000309BA">
        <w:rPr>
          <w:rFonts w:ascii="Times New Roman" w:eastAsia="Times New Roman" w:hAnsi="Times New Roman" w:cs="Times New Roman"/>
          <w:sz w:val="24"/>
          <w:szCs w:val="24"/>
        </w:rPr>
        <w:t>,"</w:t>
      </w:r>
      <w:r w:rsidR="00F124BF" w:rsidRPr="000309BA">
        <w:rPr>
          <w:rFonts w:ascii="Times New Roman" w:eastAsia="Times New Roman" w:hAnsi="Times New Roman" w:cs="Times New Roman"/>
          <w:sz w:val="24"/>
          <w:szCs w:val="24"/>
        </w:rPr>
        <w:t xml:space="preserve"> 60 </w:t>
      </w:r>
      <w:r w:rsidR="007F606C" w:rsidRPr="000309BA">
        <w:rPr>
          <w:rFonts w:ascii="Times New Roman" w:eastAsia="Times New Roman" w:hAnsi="Times New Roman" w:cs="Times New Roman"/>
          <w:sz w:val="24"/>
          <w:szCs w:val="24"/>
        </w:rPr>
        <w:t>"</w:t>
      </w:r>
      <w:r w:rsidR="00F124BF" w:rsidRPr="000309BA">
        <w:rPr>
          <w:rFonts w:ascii="Times New Roman" w:eastAsia="Times New Roman" w:hAnsi="Times New Roman" w:cs="Times New Roman"/>
          <w:sz w:val="24"/>
          <w:szCs w:val="24"/>
        </w:rPr>
        <w:t>love</w:t>
      </w:r>
      <w:r w:rsidR="007F606C" w:rsidRPr="000309BA">
        <w:rPr>
          <w:rFonts w:ascii="Times New Roman" w:eastAsia="Times New Roman" w:hAnsi="Times New Roman" w:cs="Times New Roman"/>
          <w:sz w:val="24"/>
          <w:szCs w:val="24"/>
        </w:rPr>
        <w:t>,"</w:t>
      </w:r>
      <w:r w:rsidR="00F124BF" w:rsidRPr="000309BA">
        <w:rPr>
          <w:rFonts w:ascii="Times New Roman" w:eastAsia="Times New Roman" w:hAnsi="Times New Roman" w:cs="Times New Roman"/>
          <w:sz w:val="24"/>
          <w:szCs w:val="24"/>
        </w:rPr>
        <w:t xml:space="preserve"> and 43 </w:t>
      </w:r>
      <w:r w:rsidR="007F606C" w:rsidRPr="000309BA">
        <w:rPr>
          <w:rFonts w:ascii="Times New Roman" w:eastAsia="Times New Roman" w:hAnsi="Times New Roman" w:cs="Times New Roman"/>
          <w:sz w:val="24"/>
          <w:szCs w:val="24"/>
        </w:rPr>
        <w:t>"</w:t>
      </w:r>
      <w:r w:rsidR="00F124BF" w:rsidRPr="000309BA">
        <w:rPr>
          <w:rFonts w:ascii="Times New Roman" w:eastAsia="Times New Roman" w:hAnsi="Times New Roman" w:cs="Times New Roman"/>
          <w:sz w:val="24"/>
          <w:szCs w:val="24"/>
        </w:rPr>
        <w:t>angry</w:t>
      </w:r>
      <w:r w:rsidR="007F606C" w:rsidRPr="000309BA">
        <w:rPr>
          <w:rFonts w:ascii="Times New Roman" w:eastAsia="Times New Roman" w:hAnsi="Times New Roman" w:cs="Times New Roman"/>
          <w:sz w:val="24"/>
          <w:szCs w:val="24"/>
        </w:rPr>
        <w:t>"</w:t>
      </w:r>
      <w:r w:rsidR="00F124BF" w:rsidRPr="000309BA">
        <w:rPr>
          <w:rFonts w:ascii="Times New Roman" w:eastAsia="Times New Roman" w:hAnsi="Times New Roman" w:cs="Times New Roman"/>
          <w:sz w:val="24"/>
          <w:szCs w:val="24"/>
        </w:rPr>
        <w:t xml:space="preserve"> while also you can illustrate </w:t>
      </w:r>
      <w:r w:rsidR="007F606C" w:rsidRPr="000309BA">
        <w:rPr>
          <w:rFonts w:ascii="Times New Roman" w:eastAsia="Times New Roman" w:hAnsi="Times New Roman" w:cs="Times New Roman"/>
          <w:sz w:val="24"/>
          <w:szCs w:val="24"/>
        </w:rPr>
        <w:t>many</w:t>
      </w:r>
      <w:r w:rsidR="00F124BF" w:rsidRPr="000309BA">
        <w:rPr>
          <w:rFonts w:ascii="Times New Roman" w:eastAsia="Times New Roman" w:hAnsi="Times New Roman" w:cs="Times New Roman"/>
          <w:sz w:val="24"/>
          <w:szCs w:val="24"/>
        </w:rPr>
        <w:t xml:space="preserve"> comments and shares of the post. The fashion company</w:t>
      </w:r>
      <w:r w:rsidR="003D7909" w:rsidRPr="000309BA">
        <w:rPr>
          <w:rFonts w:ascii="Times New Roman" w:eastAsia="Times New Roman" w:hAnsi="Times New Roman" w:cs="Times New Roman"/>
          <w:sz w:val="24"/>
          <w:szCs w:val="24"/>
        </w:rPr>
        <w:t>'s</w:t>
      </w:r>
      <w:r w:rsidR="00F124BF" w:rsidRPr="000309BA">
        <w:rPr>
          <w:rFonts w:ascii="Times New Roman" w:eastAsia="Times New Roman" w:hAnsi="Times New Roman" w:cs="Times New Roman"/>
          <w:sz w:val="24"/>
          <w:szCs w:val="24"/>
        </w:rPr>
        <w:t xml:space="preserve"> name w</w:t>
      </w:r>
      <w:r w:rsidR="003D7909" w:rsidRPr="000309BA">
        <w:rPr>
          <w:rFonts w:ascii="Times New Roman" w:eastAsia="Times New Roman" w:hAnsi="Times New Roman" w:cs="Times New Roman"/>
          <w:sz w:val="24"/>
          <w:szCs w:val="24"/>
        </w:rPr>
        <w:t xml:space="preserve">as </w:t>
      </w:r>
      <w:r w:rsidR="007F606C" w:rsidRPr="000309BA">
        <w:rPr>
          <w:rFonts w:ascii="Times New Roman" w:eastAsia="Times New Roman" w:hAnsi="Times New Roman" w:cs="Times New Roman"/>
          <w:sz w:val="24"/>
          <w:szCs w:val="24"/>
        </w:rPr>
        <w:t>picked after research</w:t>
      </w:r>
      <w:r w:rsidR="00F124BF" w:rsidRPr="000309BA">
        <w:rPr>
          <w:rFonts w:ascii="Times New Roman" w:eastAsia="Times New Roman" w:hAnsi="Times New Roman" w:cs="Times New Roman"/>
          <w:sz w:val="24"/>
          <w:szCs w:val="24"/>
        </w:rPr>
        <w:t xml:space="preserve"> </w:t>
      </w:r>
      <w:r w:rsidR="003D7909" w:rsidRPr="000309BA">
        <w:rPr>
          <w:rFonts w:ascii="Times New Roman" w:eastAsia="Times New Roman" w:hAnsi="Times New Roman" w:cs="Times New Roman"/>
          <w:sz w:val="24"/>
          <w:szCs w:val="24"/>
        </w:rPr>
        <w:t>to make sure</w:t>
      </w:r>
      <w:r w:rsidR="00F124BF" w:rsidRPr="000309BA">
        <w:rPr>
          <w:rFonts w:ascii="Times New Roman" w:eastAsia="Times New Roman" w:hAnsi="Times New Roman" w:cs="Times New Roman"/>
          <w:sz w:val="24"/>
          <w:szCs w:val="24"/>
        </w:rPr>
        <w:t xml:space="preserve"> that there is no actual company using this name</w:t>
      </w:r>
      <w:r w:rsidR="003D7909" w:rsidRPr="000309BA">
        <w:rPr>
          <w:rFonts w:ascii="Times New Roman" w:eastAsia="Times New Roman" w:hAnsi="Times New Roman" w:cs="Times New Roman"/>
          <w:sz w:val="24"/>
          <w:szCs w:val="24"/>
        </w:rPr>
        <w:t>. The researcher later designed the brand's logo</w:t>
      </w:r>
      <w:r w:rsidR="00F124BF" w:rsidRPr="000309BA">
        <w:rPr>
          <w:rFonts w:ascii="Times New Roman" w:eastAsia="Times New Roman" w:hAnsi="Times New Roman" w:cs="Times New Roman"/>
          <w:sz w:val="24"/>
          <w:szCs w:val="24"/>
        </w:rPr>
        <w:t xml:space="preserve">. </w:t>
      </w:r>
      <w:commentRangeStart w:id="88"/>
      <w:r w:rsidR="00F124BF" w:rsidRPr="000309BA">
        <w:rPr>
          <w:rFonts w:ascii="Times New Roman" w:eastAsia="Times New Roman" w:hAnsi="Times New Roman" w:cs="Times New Roman"/>
          <w:sz w:val="24"/>
          <w:szCs w:val="24"/>
        </w:rPr>
        <w:t>The decision to make the fashion company fic</w:t>
      </w:r>
      <w:r w:rsidR="007F606C" w:rsidRPr="000309BA">
        <w:rPr>
          <w:rFonts w:ascii="Times New Roman" w:eastAsia="Times New Roman" w:hAnsi="Times New Roman" w:cs="Times New Roman"/>
          <w:sz w:val="24"/>
          <w:szCs w:val="24"/>
        </w:rPr>
        <w:t>t</w:t>
      </w:r>
      <w:r w:rsidR="00F124BF" w:rsidRPr="000309BA">
        <w:rPr>
          <w:rFonts w:ascii="Times New Roman" w:eastAsia="Times New Roman" w:hAnsi="Times New Roman" w:cs="Times New Roman"/>
          <w:sz w:val="24"/>
          <w:szCs w:val="24"/>
        </w:rPr>
        <w:t>itious was to tackle the thread of biases.</w:t>
      </w:r>
      <w:commentRangeEnd w:id="88"/>
      <w:r w:rsidR="00172F77">
        <w:rPr>
          <w:rStyle w:val="a8"/>
        </w:rPr>
        <w:commentReference w:id="88"/>
      </w:r>
      <w:r w:rsidR="00F124BF" w:rsidRPr="000309BA">
        <w:rPr>
          <w:rFonts w:ascii="Times New Roman" w:eastAsia="Times New Roman" w:hAnsi="Times New Roman" w:cs="Times New Roman"/>
          <w:sz w:val="24"/>
          <w:szCs w:val="24"/>
        </w:rPr>
        <w:t xml:space="preserve"> </w:t>
      </w:r>
      <w:r w:rsidR="00033733" w:rsidRPr="000309BA">
        <w:rPr>
          <w:rFonts w:ascii="Times New Roman" w:eastAsia="Times New Roman" w:hAnsi="Times New Roman" w:cs="Times New Roman"/>
          <w:sz w:val="24"/>
          <w:szCs w:val="24"/>
        </w:rPr>
        <w:t xml:space="preserve">According to </w:t>
      </w:r>
      <w:r w:rsidR="00033733" w:rsidRPr="000309BA">
        <w:rPr>
          <w:rFonts w:ascii="Times New Roman" w:eastAsia="Times New Roman" w:hAnsi="Times New Roman" w:cs="Times New Roman"/>
          <w:sz w:val="24"/>
          <w:szCs w:val="24"/>
        </w:rPr>
        <w:fldChar w:fldCharType="begin"/>
      </w:r>
      <w:r w:rsidR="00636262" w:rsidRPr="000309BA">
        <w:rPr>
          <w:rFonts w:ascii="Times New Roman" w:eastAsia="Times New Roman" w:hAnsi="Times New Roman" w:cs="Times New Roman"/>
          <w:sz w:val="24"/>
          <w:szCs w:val="24"/>
        </w:rPr>
        <w:instrText xml:space="preserve"> ADDIN ZOTERO_ITEM CSL_CITATION {"citationID":"pjQZwcfJ","properties":{"formattedCitation":"(Hennig-Thurau et al., 2004)","plainCitation":"(Hennig-Thurau et al., 2004)","dontUpdate":true,"noteIndex":0},"citationItems":[{"id":71,"uris":["http://zotero.org/users/local/Q68XJp2j/items/YCLYUKK6"],"uri":["http://zotero.org/users/local/Q68XJp2j/items/YCLYUKK6"],"itemData":{"id":71,"type":"article-journal","container-title":"Journal of Interactive Marketing","DOI":"10.1002/dir.10073","ISSN":"10949968","issue":"1","journalAbbreviation":"Journal of Interactive Marketing","language":"en","page":"38-52","source":"DOI.org (Crossref)","title":"Electronic word-of-mouth via consumer-opinion platforms: What motivates consumers to articulate themselves on the Internet?","title-short":"Electronic word-of-mouth via consumer-opinion platforms","volume":"18","author":[{"family":"Hennig-Thurau","given":"Thorsten"},{"family":"Gwinner","given":"Kevin P."},{"family":"Walsh","given":"Gianfranco"},{"family":"Gremler","given":"Dwayne D."}],"issued":{"date-parts":[["2004",1]]}}}],"schema":"https://github.com/citation-style-language/schema/raw/master/csl-citation.json"} </w:instrText>
      </w:r>
      <w:r w:rsidR="00033733" w:rsidRPr="000309BA">
        <w:rPr>
          <w:rFonts w:ascii="Times New Roman" w:eastAsia="Times New Roman" w:hAnsi="Times New Roman" w:cs="Times New Roman"/>
          <w:sz w:val="24"/>
          <w:szCs w:val="24"/>
        </w:rPr>
        <w:fldChar w:fldCharType="separate"/>
      </w:r>
      <w:r w:rsidR="00033733" w:rsidRPr="000309BA">
        <w:rPr>
          <w:rFonts w:ascii="Times New Roman" w:hAnsi="Times New Roman" w:cs="Times New Roman"/>
          <w:sz w:val="24"/>
          <w:szCs w:val="24"/>
        </w:rPr>
        <w:t>Hennig-Thurau et al. (2004)</w:t>
      </w:r>
      <w:r w:rsidR="00033733" w:rsidRPr="000309BA">
        <w:rPr>
          <w:rFonts w:ascii="Times New Roman" w:eastAsia="Times New Roman" w:hAnsi="Times New Roman" w:cs="Times New Roman"/>
          <w:sz w:val="24"/>
          <w:szCs w:val="24"/>
        </w:rPr>
        <w:fldChar w:fldCharType="end"/>
      </w:r>
      <w:r w:rsidR="00033733" w:rsidRPr="000309BA">
        <w:rPr>
          <w:rFonts w:ascii="Times New Roman" w:eastAsia="Times New Roman" w:hAnsi="Times New Roman" w:cs="Times New Roman"/>
          <w:sz w:val="24"/>
          <w:szCs w:val="24"/>
        </w:rPr>
        <w:t xml:space="preserve">, </w:t>
      </w:r>
      <w:r w:rsidR="00085182" w:rsidRPr="000309BA">
        <w:rPr>
          <w:rFonts w:ascii="Times New Roman" w:eastAsia="Times New Roman" w:hAnsi="Times New Roman" w:cs="Times New Roman"/>
          <w:sz w:val="24"/>
          <w:szCs w:val="24"/>
        </w:rPr>
        <w:t xml:space="preserve">consumer motives to engage in </w:t>
      </w:r>
      <w:proofErr w:type="spellStart"/>
      <w:r w:rsidR="00085182" w:rsidRPr="000309BA">
        <w:rPr>
          <w:rFonts w:ascii="Times New Roman" w:eastAsia="Times New Roman" w:hAnsi="Times New Roman" w:cs="Times New Roman"/>
          <w:sz w:val="24"/>
          <w:szCs w:val="24"/>
        </w:rPr>
        <w:t>eWOM</w:t>
      </w:r>
      <w:proofErr w:type="spellEnd"/>
      <w:r w:rsidR="00085182" w:rsidRPr="000309BA">
        <w:rPr>
          <w:rFonts w:ascii="Times New Roman" w:eastAsia="Times New Roman" w:hAnsi="Times New Roman" w:cs="Times New Roman"/>
          <w:sz w:val="24"/>
          <w:szCs w:val="24"/>
        </w:rPr>
        <w:t xml:space="preserve"> are mostly about brands they know and experiences with products of these known brands. When consumers </w:t>
      </w:r>
      <w:r w:rsidR="00EB6F8F" w:rsidRPr="000309BA">
        <w:rPr>
          <w:rFonts w:ascii="Times New Roman" w:eastAsia="Times New Roman" w:hAnsi="Times New Roman" w:cs="Times New Roman"/>
          <w:sz w:val="24"/>
          <w:szCs w:val="24"/>
        </w:rPr>
        <w:t>have prior knowledge</w:t>
      </w:r>
      <w:r w:rsidR="00085182" w:rsidRPr="000309BA">
        <w:rPr>
          <w:rFonts w:ascii="Times New Roman" w:eastAsia="Times New Roman" w:hAnsi="Times New Roman" w:cs="Times New Roman"/>
          <w:sz w:val="24"/>
          <w:szCs w:val="24"/>
        </w:rPr>
        <w:t xml:space="preserve"> or </w:t>
      </w:r>
      <w:r w:rsidR="00EB6F8F" w:rsidRPr="000309BA">
        <w:rPr>
          <w:rFonts w:ascii="Times New Roman" w:eastAsia="Times New Roman" w:hAnsi="Times New Roman" w:cs="Times New Roman"/>
          <w:sz w:val="24"/>
          <w:szCs w:val="24"/>
        </w:rPr>
        <w:t>experiences</w:t>
      </w:r>
      <w:r w:rsidR="00085182" w:rsidRPr="000309BA">
        <w:rPr>
          <w:rFonts w:ascii="Times New Roman" w:eastAsia="Times New Roman" w:hAnsi="Times New Roman" w:cs="Times New Roman"/>
          <w:sz w:val="24"/>
          <w:szCs w:val="24"/>
        </w:rPr>
        <w:t xml:space="preserve"> with a brand</w:t>
      </w:r>
      <w:r w:rsidR="00EB6F8F" w:rsidRPr="000309BA">
        <w:rPr>
          <w:rFonts w:ascii="Times New Roman" w:eastAsia="Times New Roman" w:hAnsi="Times New Roman" w:cs="Times New Roman"/>
          <w:sz w:val="24"/>
          <w:szCs w:val="24"/>
        </w:rPr>
        <w:t xml:space="preserve"> or product</w:t>
      </w:r>
      <w:r w:rsidR="003D7909" w:rsidRPr="000309BA">
        <w:rPr>
          <w:rFonts w:ascii="Times New Roman" w:eastAsia="Times New Roman" w:hAnsi="Times New Roman" w:cs="Times New Roman"/>
          <w:sz w:val="24"/>
          <w:szCs w:val="24"/>
        </w:rPr>
        <w:t>,</w:t>
      </w:r>
      <w:r w:rsidR="00085182" w:rsidRPr="000309BA">
        <w:rPr>
          <w:rFonts w:ascii="Times New Roman" w:eastAsia="Times New Roman" w:hAnsi="Times New Roman" w:cs="Times New Roman"/>
          <w:sz w:val="24"/>
          <w:szCs w:val="24"/>
        </w:rPr>
        <w:t xml:space="preserve"> they may have a more tender reaction to the spread of negative</w:t>
      </w:r>
      <w:r w:rsidR="00EB6F8F" w:rsidRPr="000309BA">
        <w:rPr>
          <w:rFonts w:ascii="Times New Roman" w:eastAsia="Times New Roman" w:hAnsi="Times New Roman" w:cs="Times New Roman"/>
          <w:sz w:val="24"/>
          <w:szCs w:val="24"/>
        </w:rPr>
        <w:t xml:space="preserve"> </w:t>
      </w:r>
      <w:proofErr w:type="spellStart"/>
      <w:r w:rsidR="00EB6F8F" w:rsidRPr="000309BA">
        <w:rPr>
          <w:rFonts w:ascii="Times New Roman" w:eastAsia="Times New Roman" w:hAnsi="Times New Roman" w:cs="Times New Roman"/>
          <w:sz w:val="24"/>
          <w:szCs w:val="24"/>
        </w:rPr>
        <w:t>eWOM</w:t>
      </w:r>
      <w:proofErr w:type="spellEnd"/>
      <w:r w:rsidR="00085182" w:rsidRPr="000309BA">
        <w:rPr>
          <w:rFonts w:ascii="Times New Roman" w:eastAsia="Times New Roman" w:hAnsi="Times New Roman" w:cs="Times New Roman"/>
          <w:sz w:val="24"/>
          <w:szCs w:val="24"/>
        </w:rPr>
        <w:t xml:space="preserve"> about the brand than consumers who </w:t>
      </w:r>
      <w:r w:rsidR="00EB6F8F" w:rsidRPr="000309BA">
        <w:rPr>
          <w:rFonts w:ascii="Times New Roman" w:eastAsia="Times New Roman" w:hAnsi="Times New Roman" w:cs="Times New Roman"/>
          <w:sz w:val="24"/>
          <w:szCs w:val="24"/>
        </w:rPr>
        <w:t xml:space="preserve">do not have this prior knowledge or experience </w:t>
      </w:r>
      <w:r w:rsidR="00EB6F8F" w:rsidRPr="000309BA">
        <w:rPr>
          <w:rFonts w:ascii="Times New Roman" w:eastAsia="Times New Roman" w:hAnsi="Times New Roman" w:cs="Times New Roman"/>
          <w:sz w:val="24"/>
          <w:szCs w:val="24"/>
        </w:rPr>
        <w:lastRenderedPageBreak/>
        <w:t xml:space="preserve">with the brand </w:t>
      </w:r>
      <w:r w:rsidR="00EB6F8F" w:rsidRPr="000309BA">
        <w:rPr>
          <w:rFonts w:ascii="Times New Roman" w:eastAsia="Times New Roman" w:hAnsi="Times New Roman" w:cs="Times New Roman"/>
          <w:sz w:val="24"/>
          <w:szCs w:val="24"/>
        </w:rPr>
        <w:fldChar w:fldCharType="begin"/>
      </w:r>
      <w:r w:rsidR="00EB6F8F" w:rsidRPr="000309BA">
        <w:rPr>
          <w:rFonts w:ascii="Times New Roman" w:eastAsia="Times New Roman" w:hAnsi="Times New Roman" w:cs="Times New Roman"/>
          <w:sz w:val="24"/>
          <w:szCs w:val="24"/>
        </w:rPr>
        <w:instrText xml:space="preserve"> ADDIN ZOTERO_ITEM CSL_CITATION {"citationID":"274KZLZ3","properties":{"formattedCitation":"(Doh &amp; Hwang, 2009)","plainCitation":"(Doh &amp; Hwang, 2009)","noteIndex":0},"citationItems":[{"id":173,"uris":["http://zotero.org/users/local/Q68XJp2j/items/4UW7PIX8"],"uri":["http://zotero.org/users/local/Q68XJp2j/items/4UW7PIX8"],"itemData":{"id":173,"type":"article-journal","abstract":"This experiment explored how consumers evaluate electronic word-of-mouth (eWOM) messages about products. Each participant was exposed a 10-message set in a single board. Five groups were manipulated in terms of their ratios of positive and negative messages. The result showed significant differences across various sets of eWOM messages. Although more positive sets showed higher scores in many cases, this was not true in all situations, especially for the case of credibility. Involvement and prior knowledge partially moderated the relationship between the ratio of messages and the eWOM effect. The credibility of Web sites and eWOM messages can be damaged in the long run if all of the eWOM messages are positive.","container-title":"Cyberpsychology &amp; Behavior: The Impact of the Internet, Multimedia and Virtual Reality on Behavior and Society","DOI":"10.1089/cpb.2008.0109","ISSN":"1557-8364","issue":"2","journalAbbreviation":"Cyberpsychol Behav","language":"eng","note":"PMID: 19072076","page":"193-197","source":"PubMed","title":"How consumers evaluate eWOM (electronic word-of-mouth) messages","volume":"12","author":[{"family":"Doh","given":"Sun-Jae"},{"family":"Hwang","given":"Jang-Sun"}],"issued":{"date-parts":[["2009",4]]}}}],"schema":"https://github.com/citation-style-language/schema/raw/master/csl-citation.json"} </w:instrText>
      </w:r>
      <w:r w:rsidR="00EB6F8F" w:rsidRPr="000309BA">
        <w:rPr>
          <w:rFonts w:ascii="Times New Roman" w:eastAsia="Times New Roman" w:hAnsi="Times New Roman" w:cs="Times New Roman"/>
          <w:sz w:val="24"/>
          <w:szCs w:val="24"/>
        </w:rPr>
        <w:fldChar w:fldCharType="separate"/>
      </w:r>
      <w:r w:rsidR="00EB6F8F" w:rsidRPr="000309BA">
        <w:rPr>
          <w:rFonts w:ascii="Times New Roman" w:hAnsi="Times New Roman" w:cs="Times New Roman"/>
          <w:sz w:val="24"/>
          <w:szCs w:val="24"/>
        </w:rPr>
        <w:t>(Doh &amp; Hwang, 2009)</w:t>
      </w:r>
      <w:r w:rsidR="00EB6F8F" w:rsidRPr="000309BA">
        <w:rPr>
          <w:rFonts w:ascii="Times New Roman" w:eastAsia="Times New Roman" w:hAnsi="Times New Roman" w:cs="Times New Roman"/>
          <w:sz w:val="24"/>
          <w:szCs w:val="24"/>
        </w:rPr>
        <w:fldChar w:fldCharType="end"/>
      </w:r>
      <w:r w:rsidR="00EB6F8F" w:rsidRPr="000309BA">
        <w:rPr>
          <w:rFonts w:ascii="Times New Roman" w:eastAsia="Times New Roman" w:hAnsi="Times New Roman" w:cs="Times New Roman"/>
          <w:sz w:val="24"/>
          <w:szCs w:val="24"/>
        </w:rPr>
        <w:t xml:space="preserve">. </w:t>
      </w:r>
      <w:r w:rsidR="003D7909" w:rsidRPr="000309BA">
        <w:rPr>
          <w:rFonts w:ascii="Times New Roman" w:eastAsia="Times New Roman" w:hAnsi="Times New Roman" w:cs="Times New Roman"/>
          <w:sz w:val="24"/>
          <w:szCs w:val="24"/>
        </w:rPr>
        <w:t>Using a ficti</w:t>
      </w:r>
      <w:ins w:id="89" w:author="A. M. van Prooijen" w:date="2021-05-18T19:15:00Z">
        <w:r w:rsidR="00172F77">
          <w:rPr>
            <w:rFonts w:ascii="Times New Roman" w:eastAsia="Times New Roman" w:hAnsi="Times New Roman" w:cs="Times New Roman"/>
            <w:sz w:val="24"/>
            <w:szCs w:val="24"/>
          </w:rPr>
          <w:t>tious</w:t>
        </w:r>
      </w:ins>
      <w:del w:id="90" w:author="A. M. van Prooijen" w:date="2021-05-18T19:15:00Z">
        <w:r w:rsidR="003D7909" w:rsidRPr="000309BA" w:rsidDel="00172F77">
          <w:rPr>
            <w:rFonts w:ascii="Times New Roman" w:eastAsia="Times New Roman" w:hAnsi="Times New Roman" w:cs="Times New Roman"/>
            <w:sz w:val="24"/>
            <w:szCs w:val="24"/>
          </w:rPr>
          <w:delText>onal</w:delText>
        </w:r>
      </w:del>
      <w:r w:rsidR="003D7909" w:rsidRPr="000309BA">
        <w:rPr>
          <w:rFonts w:ascii="Times New Roman" w:eastAsia="Times New Roman" w:hAnsi="Times New Roman" w:cs="Times New Roman"/>
          <w:sz w:val="24"/>
          <w:szCs w:val="24"/>
        </w:rPr>
        <w:t xml:space="preserve"> fashion brand issues of biases by participants attached or who already had a specific brand image were</w:t>
      </w:r>
      <w:r w:rsidR="00EB6F8F" w:rsidRPr="000309BA">
        <w:rPr>
          <w:rFonts w:ascii="Times New Roman" w:eastAsia="Times New Roman" w:hAnsi="Times New Roman" w:cs="Times New Roman"/>
          <w:sz w:val="24"/>
          <w:szCs w:val="24"/>
        </w:rPr>
        <w:t xml:space="preserve"> tackled. </w:t>
      </w:r>
      <w:proofErr w:type="gramStart"/>
      <w:r w:rsidR="00EB6F8F" w:rsidRPr="000309BA">
        <w:rPr>
          <w:rFonts w:ascii="Times New Roman" w:eastAsia="Times New Roman" w:hAnsi="Times New Roman" w:cs="Times New Roman"/>
          <w:sz w:val="24"/>
          <w:szCs w:val="24"/>
        </w:rPr>
        <w:t>Last but not least</w:t>
      </w:r>
      <w:proofErr w:type="gramEnd"/>
      <w:r w:rsidR="00EB6F8F" w:rsidRPr="000309BA">
        <w:rPr>
          <w:rFonts w:ascii="Times New Roman" w:eastAsia="Times New Roman" w:hAnsi="Times New Roman" w:cs="Times New Roman"/>
          <w:sz w:val="24"/>
          <w:szCs w:val="24"/>
        </w:rPr>
        <w:t>, participants did not know that there were multiple version</w:t>
      </w:r>
      <w:r w:rsidR="007F606C" w:rsidRPr="000309BA">
        <w:rPr>
          <w:rFonts w:ascii="Times New Roman" w:eastAsia="Times New Roman" w:hAnsi="Times New Roman" w:cs="Times New Roman"/>
          <w:sz w:val="24"/>
          <w:szCs w:val="24"/>
        </w:rPr>
        <w:t>s of the survey and that each one</w:t>
      </w:r>
      <w:r w:rsidR="00EB6F8F" w:rsidRPr="000309BA">
        <w:rPr>
          <w:rFonts w:ascii="Times New Roman" w:eastAsia="Times New Roman" w:hAnsi="Times New Roman" w:cs="Times New Roman"/>
          <w:sz w:val="24"/>
          <w:szCs w:val="24"/>
        </w:rPr>
        <w:t xml:space="preserve"> received and responded to a different condit</w:t>
      </w:r>
      <w:r w:rsidR="007F606C" w:rsidRPr="000309BA">
        <w:rPr>
          <w:rFonts w:ascii="Times New Roman" w:eastAsia="Times New Roman" w:hAnsi="Times New Roman" w:cs="Times New Roman"/>
          <w:sz w:val="24"/>
          <w:szCs w:val="24"/>
        </w:rPr>
        <w:t>i</w:t>
      </w:r>
      <w:r w:rsidR="00EB6F8F" w:rsidRPr="000309BA">
        <w:rPr>
          <w:rFonts w:ascii="Times New Roman" w:eastAsia="Times New Roman" w:hAnsi="Times New Roman" w:cs="Times New Roman"/>
          <w:sz w:val="24"/>
          <w:szCs w:val="24"/>
        </w:rPr>
        <w:t>on. This means that respondents were unaware of the actual pu</w:t>
      </w:r>
      <w:r w:rsidR="007F606C" w:rsidRPr="000309BA">
        <w:rPr>
          <w:rFonts w:ascii="Times New Roman" w:eastAsia="Times New Roman" w:hAnsi="Times New Roman" w:cs="Times New Roman"/>
          <w:sz w:val="24"/>
          <w:szCs w:val="24"/>
        </w:rPr>
        <w:t>rpo</w:t>
      </w:r>
      <w:r w:rsidR="00EB6F8F" w:rsidRPr="000309BA">
        <w:rPr>
          <w:rFonts w:ascii="Times New Roman" w:eastAsia="Times New Roman" w:hAnsi="Times New Roman" w:cs="Times New Roman"/>
          <w:sz w:val="24"/>
          <w:szCs w:val="24"/>
        </w:rPr>
        <w:t>se of this research and the fact that different groups will be compared to each other.</w:t>
      </w:r>
    </w:p>
    <w:p w14:paraId="0528A9EA" w14:textId="77777777" w:rsidR="00F02064" w:rsidRPr="000309BA" w:rsidRDefault="00F02064" w:rsidP="00AC5587">
      <w:pPr>
        <w:spacing w:line="360" w:lineRule="auto"/>
        <w:jc w:val="both"/>
        <w:rPr>
          <w:rFonts w:ascii="Times New Roman" w:eastAsia="Times New Roman" w:hAnsi="Times New Roman" w:cs="Times New Roman"/>
          <w:b/>
          <w:bCs/>
          <w:color w:val="000000"/>
          <w:sz w:val="24"/>
          <w:szCs w:val="24"/>
        </w:rPr>
      </w:pPr>
    </w:p>
    <w:p w14:paraId="14AB9642" w14:textId="040A1526" w:rsidR="00EE082E" w:rsidRPr="00EE082E" w:rsidRDefault="00EE082E" w:rsidP="00EE082E">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 </w:t>
      </w:r>
      <w:r w:rsidR="00F02064" w:rsidRPr="00EE082E">
        <w:rPr>
          <w:rFonts w:ascii="Times New Roman" w:eastAsia="Times New Roman" w:hAnsi="Times New Roman" w:cs="Times New Roman"/>
          <w:b/>
          <w:color w:val="000000"/>
          <w:sz w:val="24"/>
          <w:szCs w:val="24"/>
        </w:rPr>
        <w:t>Measurements and operationalization</w:t>
      </w:r>
    </w:p>
    <w:p w14:paraId="1C8EC770" w14:textId="05186A1D" w:rsidR="000907EB" w:rsidRPr="00EE082E" w:rsidRDefault="000907EB" w:rsidP="00EE082E">
      <w:p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rPr>
      </w:pPr>
      <w:r w:rsidRPr="00EE082E">
        <w:rPr>
          <w:rFonts w:ascii="Times New Roman" w:eastAsia="Times New Roman" w:hAnsi="Times New Roman" w:cs="Times New Roman"/>
          <w:bCs/>
          <w:color w:val="000000"/>
          <w:sz w:val="24"/>
          <w:szCs w:val="24"/>
        </w:rPr>
        <w:t>This research</w:t>
      </w:r>
      <w:r w:rsidR="007F606C" w:rsidRPr="00EE082E">
        <w:rPr>
          <w:rFonts w:ascii="Times New Roman" w:eastAsia="Times New Roman" w:hAnsi="Times New Roman" w:cs="Times New Roman"/>
          <w:bCs/>
          <w:color w:val="000000"/>
          <w:sz w:val="24"/>
          <w:szCs w:val="24"/>
        </w:rPr>
        <w:t>'</w:t>
      </w:r>
      <w:r w:rsidRPr="00EE082E">
        <w:rPr>
          <w:rFonts w:ascii="Times New Roman" w:eastAsia="Times New Roman" w:hAnsi="Times New Roman" w:cs="Times New Roman"/>
          <w:bCs/>
          <w:color w:val="000000"/>
          <w:sz w:val="24"/>
          <w:szCs w:val="24"/>
        </w:rPr>
        <w:t xml:space="preserve">s goal is to answer the research question. To </w:t>
      </w:r>
      <w:r w:rsidR="007F606C" w:rsidRPr="00EE082E">
        <w:rPr>
          <w:rFonts w:ascii="Times New Roman" w:eastAsia="Times New Roman" w:hAnsi="Times New Roman" w:cs="Times New Roman"/>
          <w:bCs/>
          <w:color w:val="000000"/>
          <w:sz w:val="24"/>
          <w:szCs w:val="24"/>
        </w:rPr>
        <w:t>do so, the data collected from the survey needs to be analyzed and tested for it</w:t>
      </w:r>
      <w:r w:rsidRPr="00EE082E">
        <w:rPr>
          <w:rFonts w:ascii="Times New Roman" w:eastAsia="Times New Roman" w:hAnsi="Times New Roman" w:cs="Times New Roman"/>
          <w:bCs/>
          <w:color w:val="000000"/>
          <w:sz w:val="24"/>
          <w:szCs w:val="24"/>
        </w:rPr>
        <w:t>s reliability and validity. Re</w:t>
      </w:r>
      <w:r w:rsidR="007F606C" w:rsidRPr="00EE082E">
        <w:rPr>
          <w:rFonts w:ascii="Times New Roman" w:eastAsia="Times New Roman" w:hAnsi="Times New Roman" w:cs="Times New Roman"/>
          <w:bCs/>
          <w:color w:val="000000"/>
          <w:sz w:val="24"/>
          <w:szCs w:val="24"/>
        </w:rPr>
        <w:t>lia</w:t>
      </w:r>
      <w:r w:rsidRPr="00EE082E">
        <w:rPr>
          <w:rFonts w:ascii="Times New Roman" w:eastAsia="Times New Roman" w:hAnsi="Times New Roman" w:cs="Times New Roman"/>
          <w:bCs/>
          <w:color w:val="000000"/>
          <w:sz w:val="24"/>
          <w:szCs w:val="24"/>
        </w:rPr>
        <w:t xml:space="preserve">bility and validity can influence the quality of the data obtained. </w:t>
      </w:r>
      <w:proofErr w:type="gramStart"/>
      <w:r w:rsidRPr="00EE082E">
        <w:rPr>
          <w:rFonts w:ascii="Times New Roman" w:eastAsia="Times New Roman" w:hAnsi="Times New Roman" w:cs="Times New Roman"/>
          <w:bCs/>
          <w:color w:val="000000"/>
          <w:sz w:val="24"/>
          <w:szCs w:val="24"/>
        </w:rPr>
        <w:t>In order to</w:t>
      </w:r>
      <w:proofErr w:type="gramEnd"/>
      <w:r w:rsidRPr="00EE082E">
        <w:rPr>
          <w:rFonts w:ascii="Times New Roman" w:eastAsia="Times New Roman" w:hAnsi="Times New Roman" w:cs="Times New Roman"/>
          <w:bCs/>
          <w:color w:val="000000"/>
          <w:sz w:val="24"/>
          <w:szCs w:val="24"/>
        </w:rPr>
        <w:t xml:space="preserve"> ensure the re</w:t>
      </w:r>
      <w:r w:rsidR="007F606C" w:rsidRPr="00EE082E">
        <w:rPr>
          <w:rFonts w:ascii="Times New Roman" w:eastAsia="Times New Roman" w:hAnsi="Times New Roman" w:cs="Times New Roman"/>
          <w:bCs/>
          <w:color w:val="000000"/>
          <w:sz w:val="24"/>
          <w:szCs w:val="24"/>
        </w:rPr>
        <w:t>lia</w:t>
      </w:r>
      <w:r w:rsidRPr="00EE082E">
        <w:rPr>
          <w:rFonts w:ascii="Times New Roman" w:eastAsia="Times New Roman" w:hAnsi="Times New Roman" w:cs="Times New Roman"/>
          <w:bCs/>
          <w:color w:val="000000"/>
          <w:sz w:val="24"/>
          <w:szCs w:val="24"/>
        </w:rPr>
        <w:t>bility and validity of the data</w:t>
      </w:r>
      <w:r w:rsidR="007F606C" w:rsidRPr="00EE082E">
        <w:rPr>
          <w:rFonts w:ascii="Times New Roman" w:eastAsia="Times New Roman" w:hAnsi="Times New Roman" w:cs="Times New Roman"/>
          <w:bCs/>
          <w:color w:val="000000"/>
          <w:sz w:val="24"/>
          <w:szCs w:val="24"/>
        </w:rPr>
        <w:t>,</w:t>
      </w:r>
      <w:r w:rsidRPr="00EE082E">
        <w:rPr>
          <w:rFonts w:ascii="Times New Roman" w:eastAsia="Times New Roman" w:hAnsi="Times New Roman" w:cs="Times New Roman"/>
          <w:bCs/>
          <w:color w:val="000000"/>
          <w:sz w:val="24"/>
          <w:szCs w:val="24"/>
        </w:rPr>
        <w:t xml:space="preserve"> a manipulation check has been conducted</w:t>
      </w:r>
      <w:r w:rsidR="003D7909" w:rsidRPr="00EE082E">
        <w:rPr>
          <w:rFonts w:ascii="Times New Roman" w:eastAsia="Times New Roman" w:hAnsi="Times New Roman" w:cs="Times New Roman"/>
          <w:bCs/>
          <w:color w:val="000000"/>
          <w:sz w:val="24"/>
          <w:szCs w:val="24"/>
        </w:rPr>
        <w:t>,</w:t>
      </w:r>
      <w:r w:rsidRPr="00EE082E">
        <w:rPr>
          <w:rFonts w:ascii="Times New Roman" w:eastAsia="Times New Roman" w:hAnsi="Times New Roman" w:cs="Times New Roman"/>
          <w:bCs/>
          <w:color w:val="000000"/>
          <w:sz w:val="24"/>
          <w:szCs w:val="24"/>
        </w:rPr>
        <w:t xml:space="preserve"> followed by factor analys</w:t>
      </w:r>
      <w:r w:rsidR="003D7909" w:rsidRPr="00EE082E">
        <w:rPr>
          <w:rFonts w:ascii="Times New Roman" w:eastAsia="Times New Roman" w:hAnsi="Times New Roman" w:cs="Times New Roman"/>
          <w:bCs/>
          <w:color w:val="000000"/>
          <w:sz w:val="24"/>
          <w:szCs w:val="24"/>
        </w:rPr>
        <w:t>i</w:t>
      </w:r>
      <w:r w:rsidRPr="00EE082E">
        <w:rPr>
          <w:rFonts w:ascii="Times New Roman" w:eastAsia="Times New Roman" w:hAnsi="Times New Roman" w:cs="Times New Roman"/>
          <w:bCs/>
          <w:color w:val="000000"/>
          <w:sz w:val="24"/>
          <w:szCs w:val="24"/>
        </w:rPr>
        <w:t>s and reliability analys</w:t>
      </w:r>
      <w:r w:rsidR="003D7909" w:rsidRPr="00EE082E">
        <w:rPr>
          <w:rFonts w:ascii="Times New Roman" w:eastAsia="Times New Roman" w:hAnsi="Times New Roman" w:cs="Times New Roman"/>
          <w:bCs/>
          <w:color w:val="000000"/>
          <w:sz w:val="24"/>
          <w:szCs w:val="24"/>
        </w:rPr>
        <w:t>i</w:t>
      </w:r>
      <w:r w:rsidRPr="00EE082E">
        <w:rPr>
          <w:rFonts w:ascii="Times New Roman" w:eastAsia="Times New Roman" w:hAnsi="Times New Roman" w:cs="Times New Roman"/>
          <w:bCs/>
          <w:color w:val="000000"/>
          <w:sz w:val="24"/>
          <w:szCs w:val="24"/>
        </w:rPr>
        <w:t>s for its</w:t>
      </w:r>
      <w:r w:rsidR="007F606C" w:rsidRPr="00EE082E">
        <w:rPr>
          <w:rFonts w:ascii="Times New Roman" w:eastAsia="Times New Roman" w:hAnsi="Times New Roman" w:cs="Times New Roman"/>
          <w:bCs/>
          <w:color w:val="000000"/>
          <w:sz w:val="24"/>
          <w:szCs w:val="24"/>
        </w:rPr>
        <w:t>'</w:t>
      </w:r>
      <w:r w:rsidRPr="00EE082E">
        <w:rPr>
          <w:rFonts w:ascii="Times New Roman" w:eastAsia="Times New Roman" w:hAnsi="Times New Roman" w:cs="Times New Roman"/>
          <w:bCs/>
          <w:color w:val="000000"/>
          <w:sz w:val="24"/>
          <w:szCs w:val="24"/>
        </w:rPr>
        <w:t xml:space="preserve"> one of the factors.</w:t>
      </w:r>
    </w:p>
    <w:p w14:paraId="00DDBC0F" w14:textId="77777777" w:rsidR="000907EB" w:rsidRPr="000309BA" w:rsidRDefault="000907EB" w:rsidP="00AC5587">
      <w:pPr>
        <w:pBdr>
          <w:top w:val="nil"/>
          <w:left w:val="nil"/>
          <w:bottom w:val="nil"/>
          <w:right w:val="nil"/>
          <w:between w:val="nil"/>
        </w:pBdr>
        <w:spacing w:line="360" w:lineRule="auto"/>
        <w:jc w:val="both"/>
        <w:rPr>
          <w:rFonts w:ascii="Times New Roman" w:eastAsia="Times New Roman" w:hAnsi="Times New Roman" w:cs="Times New Roman"/>
          <w:bCs/>
          <w:color w:val="000000"/>
          <w:sz w:val="24"/>
          <w:szCs w:val="24"/>
        </w:rPr>
      </w:pPr>
    </w:p>
    <w:p w14:paraId="6F385AEC" w14:textId="6B6D3464" w:rsidR="00C1068E" w:rsidRPr="000309BA" w:rsidRDefault="00F02064" w:rsidP="00AC5587">
      <w:p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rPr>
      </w:pPr>
      <w:r w:rsidRPr="000309BA">
        <w:rPr>
          <w:rFonts w:ascii="Times New Roman" w:eastAsia="Times New Roman" w:hAnsi="Times New Roman" w:cs="Times New Roman"/>
          <w:b/>
          <w:color w:val="000000"/>
          <w:sz w:val="24"/>
          <w:szCs w:val="24"/>
        </w:rPr>
        <w:t>3.3.1 Manipulation Check</w:t>
      </w:r>
    </w:p>
    <w:p w14:paraId="40D22577" w14:textId="11ABD4AC" w:rsidR="00530577" w:rsidRPr="000309BA" w:rsidRDefault="000907EB" w:rsidP="007F606C">
      <w:pPr>
        <w:pBdr>
          <w:top w:val="nil"/>
          <w:left w:val="nil"/>
          <w:bottom w:val="nil"/>
          <w:right w:val="nil"/>
          <w:between w:val="nil"/>
        </w:pBdr>
        <w:spacing w:line="360" w:lineRule="auto"/>
        <w:jc w:val="both"/>
        <w:rPr>
          <w:rFonts w:ascii="Times New Roman" w:eastAsia="Times New Roman" w:hAnsi="Times New Roman" w:cs="Times New Roman"/>
          <w:bCs/>
          <w:color w:val="000000"/>
          <w:sz w:val="24"/>
          <w:szCs w:val="24"/>
        </w:rPr>
      </w:pPr>
      <w:r w:rsidRPr="000309BA">
        <w:rPr>
          <w:rFonts w:ascii="Times New Roman" w:eastAsia="Times New Roman" w:hAnsi="Times New Roman" w:cs="Times New Roman"/>
          <w:bCs/>
          <w:color w:val="000000"/>
          <w:sz w:val="24"/>
          <w:szCs w:val="24"/>
        </w:rPr>
        <w:t xml:space="preserve">A manipulation check has been included in the survey distributed </w:t>
      </w:r>
      <w:proofErr w:type="gramStart"/>
      <w:r w:rsidRPr="000309BA">
        <w:rPr>
          <w:rFonts w:ascii="Times New Roman" w:eastAsia="Times New Roman" w:hAnsi="Times New Roman" w:cs="Times New Roman"/>
          <w:bCs/>
          <w:color w:val="000000"/>
          <w:sz w:val="24"/>
          <w:szCs w:val="24"/>
        </w:rPr>
        <w:t>in order to</w:t>
      </w:r>
      <w:proofErr w:type="gramEnd"/>
      <w:r w:rsidRPr="000309BA">
        <w:rPr>
          <w:rFonts w:ascii="Times New Roman" w:eastAsia="Times New Roman" w:hAnsi="Times New Roman" w:cs="Times New Roman"/>
          <w:bCs/>
          <w:color w:val="000000"/>
          <w:sz w:val="24"/>
          <w:szCs w:val="24"/>
        </w:rPr>
        <w:t xml:space="preserve"> </w:t>
      </w:r>
      <w:r w:rsidR="00221D5C" w:rsidRPr="000309BA">
        <w:rPr>
          <w:rFonts w:ascii="Times New Roman" w:eastAsia="Times New Roman" w:hAnsi="Times New Roman" w:cs="Times New Roman"/>
          <w:bCs/>
          <w:color w:val="000000"/>
          <w:sz w:val="24"/>
          <w:szCs w:val="24"/>
        </w:rPr>
        <w:t>explore how different groups inte</w:t>
      </w:r>
      <w:r w:rsidR="007F606C" w:rsidRPr="000309BA">
        <w:rPr>
          <w:rFonts w:ascii="Times New Roman" w:eastAsia="Times New Roman" w:hAnsi="Times New Roman" w:cs="Times New Roman"/>
          <w:bCs/>
          <w:color w:val="000000"/>
          <w:sz w:val="24"/>
          <w:szCs w:val="24"/>
        </w:rPr>
        <w:t>r</w:t>
      </w:r>
      <w:r w:rsidR="00221D5C" w:rsidRPr="000309BA">
        <w:rPr>
          <w:rFonts w:ascii="Times New Roman" w:eastAsia="Times New Roman" w:hAnsi="Times New Roman" w:cs="Times New Roman"/>
          <w:bCs/>
          <w:color w:val="000000"/>
          <w:sz w:val="24"/>
          <w:szCs w:val="24"/>
        </w:rPr>
        <w:t xml:space="preserve">preted the manipulation they have seen. Specifically, after the manipulation text and </w:t>
      </w:r>
      <w:r w:rsidR="007F606C" w:rsidRPr="000309BA">
        <w:rPr>
          <w:rFonts w:ascii="Times New Roman" w:eastAsia="Times New Roman" w:hAnsi="Times New Roman" w:cs="Times New Roman"/>
          <w:bCs/>
          <w:color w:val="000000"/>
          <w:sz w:val="24"/>
          <w:szCs w:val="24"/>
        </w:rPr>
        <w:t>F</w:t>
      </w:r>
      <w:r w:rsidR="00221D5C" w:rsidRPr="000309BA">
        <w:rPr>
          <w:rFonts w:ascii="Times New Roman" w:eastAsia="Times New Roman" w:hAnsi="Times New Roman" w:cs="Times New Roman"/>
          <w:bCs/>
          <w:color w:val="000000"/>
          <w:sz w:val="24"/>
          <w:szCs w:val="24"/>
        </w:rPr>
        <w:t>acebook post</w:t>
      </w:r>
      <w:r w:rsidR="007F606C" w:rsidRPr="000309BA">
        <w:rPr>
          <w:rFonts w:ascii="Times New Roman" w:eastAsia="Times New Roman" w:hAnsi="Times New Roman" w:cs="Times New Roman"/>
          <w:bCs/>
          <w:color w:val="000000"/>
          <w:sz w:val="24"/>
          <w:szCs w:val="24"/>
        </w:rPr>
        <w:t>,</w:t>
      </w:r>
      <w:r w:rsidR="00221D5C" w:rsidRPr="000309BA">
        <w:rPr>
          <w:rFonts w:ascii="Times New Roman" w:eastAsia="Times New Roman" w:hAnsi="Times New Roman" w:cs="Times New Roman"/>
          <w:bCs/>
          <w:color w:val="000000"/>
          <w:sz w:val="24"/>
          <w:szCs w:val="24"/>
        </w:rPr>
        <w:t xml:space="preserve"> respondents saw they had to answer to one question. This question was about whether they consider the company the </w:t>
      </w:r>
      <w:r w:rsidR="007F606C" w:rsidRPr="000309BA">
        <w:rPr>
          <w:rFonts w:ascii="Times New Roman" w:eastAsia="Times New Roman" w:hAnsi="Times New Roman" w:cs="Times New Roman"/>
          <w:bCs/>
          <w:color w:val="000000"/>
          <w:sz w:val="24"/>
          <w:szCs w:val="24"/>
        </w:rPr>
        <w:t>F</w:t>
      </w:r>
      <w:r w:rsidR="00221D5C" w:rsidRPr="000309BA">
        <w:rPr>
          <w:rFonts w:ascii="Times New Roman" w:eastAsia="Times New Roman" w:hAnsi="Times New Roman" w:cs="Times New Roman"/>
          <w:bCs/>
          <w:color w:val="000000"/>
          <w:sz w:val="24"/>
          <w:szCs w:val="24"/>
        </w:rPr>
        <w:t>acebook post and text ref</w:t>
      </w:r>
      <w:r w:rsidR="007F606C" w:rsidRPr="000309BA">
        <w:rPr>
          <w:rFonts w:ascii="Times New Roman" w:eastAsia="Times New Roman" w:hAnsi="Times New Roman" w:cs="Times New Roman"/>
          <w:bCs/>
          <w:color w:val="000000"/>
          <w:sz w:val="24"/>
          <w:szCs w:val="24"/>
        </w:rPr>
        <w:t>er</w:t>
      </w:r>
      <w:r w:rsidR="00221D5C" w:rsidRPr="000309BA">
        <w:rPr>
          <w:rFonts w:ascii="Times New Roman" w:eastAsia="Times New Roman" w:hAnsi="Times New Roman" w:cs="Times New Roman"/>
          <w:bCs/>
          <w:color w:val="000000"/>
          <w:sz w:val="24"/>
          <w:szCs w:val="24"/>
        </w:rPr>
        <w:t xml:space="preserve">red to as sustainable. This means that the manipulation was measured with one item through a continuous variable. Respondents were asked to indicate on a Likert scale from 1 (Strongly disagree) to 7 (Strongly agree) whether the statement </w:t>
      </w:r>
      <w:r w:rsidR="007F606C" w:rsidRPr="000309BA">
        <w:rPr>
          <w:rFonts w:ascii="Times New Roman" w:eastAsia="Times New Roman" w:hAnsi="Times New Roman" w:cs="Times New Roman"/>
          <w:bCs/>
          <w:color w:val="000000"/>
          <w:sz w:val="24"/>
          <w:szCs w:val="24"/>
        </w:rPr>
        <w:t>"</w:t>
      </w:r>
      <w:r w:rsidR="00221D5C" w:rsidRPr="000309BA">
        <w:rPr>
          <w:rFonts w:ascii="Times New Roman" w:eastAsia="Times New Roman" w:hAnsi="Times New Roman" w:cs="Times New Roman"/>
          <w:bCs/>
          <w:color w:val="000000"/>
          <w:sz w:val="24"/>
          <w:szCs w:val="24"/>
        </w:rPr>
        <w:t>34-threads is a sustainable fashion company</w:t>
      </w:r>
      <w:r w:rsidR="007F606C" w:rsidRPr="000309BA">
        <w:rPr>
          <w:rFonts w:ascii="Times New Roman" w:eastAsia="Times New Roman" w:hAnsi="Times New Roman" w:cs="Times New Roman"/>
          <w:bCs/>
          <w:color w:val="000000"/>
          <w:sz w:val="24"/>
          <w:szCs w:val="24"/>
        </w:rPr>
        <w:t>"</w:t>
      </w:r>
      <w:r w:rsidR="00221D5C" w:rsidRPr="000309BA">
        <w:rPr>
          <w:rFonts w:ascii="Times New Roman" w:eastAsia="Times New Roman" w:hAnsi="Times New Roman" w:cs="Times New Roman"/>
          <w:bCs/>
          <w:color w:val="000000"/>
          <w:sz w:val="24"/>
          <w:szCs w:val="24"/>
        </w:rPr>
        <w:t xml:space="preserve"> applied to them. All respondent</w:t>
      </w:r>
      <w:r w:rsidR="007F606C" w:rsidRPr="000309BA">
        <w:rPr>
          <w:rFonts w:ascii="Times New Roman" w:eastAsia="Times New Roman" w:hAnsi="Times New Roman" w:cs="Times New Roman"/>
          <w:bCs/>
          <w:color w:val="000000"/>
          <w:sz w:val="24"/>
          <w:szCs w:val="24"/>
        </w:rPr>
        <w:t>s</w:t>
      </w:r>
      <w:r w:rsidR="00221D5C" w:rsidRPr="000309BA">
        <w:rPr>
          <w:rFonts w:ascii="Times New Roman" w:eastAsia="Times New Roman" w:hAnsi="Times New Roman" w:cs="Times New Roman"/>
          <w:bCs/>
          <w:color w:val="000000"/>
          <w:sz w:val="24"/>
          <w:szCs w:val="24"/>
        </w:rPr>
        <w:t xml:space="preserve"> answered the question (N = 287). The mean score was </w:t>
      </w:r>
      <w:r w:rsidR="00C1068E" w:rsidRPr="000309BA">
        <w:rPr>
          <w:rFonts w:ascii="Times New Roman" w:eastAsia="Times New Roman" w:hAnsi="Times New Roman" w:cs="Times New Roman"/>
          <w:bCs/>
          <w:color w:val="000000"/>
          <w:sz w:val="24"/>
          <w:szCs w:val="24"/>
        </w:rPr>
        <w:t>4.42</w:t>
      </w:r>
      <w:r w:rsidR="007F606C" w:rsidRPr="000309BA">
        <w:rPr>
          <w:rFonts w:ascii="Times New Roman" w:eastAsia="Times New Roman" w:hAnsi="Times New Roman" w:cs="Times New Roman"/>
          <w:bCs/>
          <w:color w:val="000000"/>
          <w:sz w:val="24"/>
          <w:szCs w:val="24"/>
        </w:rPr>
        <w:t>,</w:t>
      </w:r>
      <w:r w:rsidR="00C1068E" w:rsidRPr="000309BA">
        <w:rPr>
          <w:rFonts w:ascii="Times New Roman" w:eastAsia="Times New Roman" w:hAnsi="Times New Roman" w:cs="Times New Roman"/>
          <w:bCs/>
          <w:color w:val="000000"/>
          <w:sz w:val="24"/>
          <w:szCs w:val="24"/>
        </w:rPr>
        <w:t xml:space="preserve"> with a standard deviation of 1.49.</w:t>
      </w:r>
    </w:p>
    <w:p w14:paraId="6978725A" w14:textId="4CC7E71F" w:rsidR="00530577" w:rsidRPr="000309BA" w:rsidRDefault="00530577" w:rsidP="00AC5587">
      <w:pPr>
        <w:pBdr>
          <w:top w:val="nil"/>
          <w:left w:val="nil"/>
          <w:bottom w:val="nil"/>
          <w:right w:val="nil"/>
          <w:between w:val="nil"/>
        </w:pBdr>
        <w:spacing w:line="360" w:lineRule="auto"/>
        <w:jc w:val="both"/>
        <w:rPr>
          <w:rFonts w:ascii="Times New Roman" w:eastAsia="Times New Roman" w:hAnsi="Times New Roman" w:cs="Times New Roman"/>
          <w:bCs/>
          <w:color w:val="000000"/>
          <w:sz w:val="24"/>
          <w:szCs w:val="24"/>
        </w:rPr>
      </w:pPr>
    </w:p>
    <w:p w14:paraId="2BFA76D7" w14:textId="328FD553" w:rsidR="00530577" w:rsidRPr="000309BA" w:rsidRDefault="00530577" w:rsidP="00AC5587">
      <w:pPr>
        <w:pBdr>
          <w:top w:val="nil"/>
          <w:left w:val="nil"/>
          <w:bottom w:val="nil"/>
          <w:right w:val="nil"/>
          <w:between w:val="nil"/>
        </w:pBdr>
        <w:spacing w:line="360" w:lineRule="auto"/>
        <w:jc w:val="both"/>
        <w:rPr>
          <w:rFonts w:ascii="Times New Roman" w:eastAsia="Times New Roman" w:hAnsi="Times New Roman" w:cs="Times New Roman"/>
          <w:b/>
          <w:color w:val="000000"/>
          <w:sz w:val="24"/>
          <w:szCs w:val="24"/>
        </w:rPr>
      </w:pPr>
      <w:r w:rsidRPr="000309BA">
        <w:rPr>
          <w:rFonts w:ascii="Times New Roman" w:eastAsia="Times New Roman" w:hAnsi="Times New Roman" w:cs="Times New Roman"/>
          <w:b/>
          <w:color w:val="000000"/>
          <w:sz w:val="24"/>
          <w:szCs w:val="24"/>
        </w:rPr>
        <w:t xml:space="preserve">3.3.2 </w:t>
      </w:r>
      <w:proofErr w:type="spellStart"/>
      <w:r w:rsidRPr="000309BA">
        <w:rPr>
          <w:rFonts w:ascii="Times New Roman" w:eastAsia="Times New Roman" w:hAnsi="Times New Roman" w:cs="Times New Roman"/>
          <w:b/>
          <w:color w:val="000000"/>
          <w:sz w:val="24"/>
          <w:szCs w:val="24"/>
        </w:rPr>
        <w:t>eWOM</w:t>
      </w:r>
      <w:proofErr w:type="spellEnd"/>
    </w:p>
    <w:p w14:paraId="37B33623" w14:textId="1AACC2C4" w:rsidR="00530577" w:rsidRPr="000309BA" w:rsidRDefault="00530577" w:rsidP="00AC5587">
      <w:pPr>
        <w:pBdr>
          <w:top w:val="nil"/>
          <w:left w:val="nil"/>
          <w:bottom w:val="nil"/>
          <w:right w:val="nil"/>
          <w:between w:val="nil"/>
        </w:pBdr>
        <w:spacing w:line="360" w:lineRule="auto"/>
        <w:ind w:firstLine="700"/>
        <w:jc w:val="both"/>
        <w:rPr>
          <w:rFonts w:ascii="Times New Roman" w:hAnsi="Times New Roman" w:cs="Times New Roman"/>
          <w:i/>
          <w:iCs/>
          <w:sz w:val="24"/>
          <w:szCs w:val="24"/>
          <w:lang w:val="en-GB"/>
        </w:rPr>
      </w:pPr>
      <w:r w:rsidRPr="000309BA">
        <w:rPr>
          <w:rFonts w:ascii="Times New Roman" w:eastAsia="Times New Roman" w:hAnsi="Times New Roman" w:cs="Times New Roman"/>
          <w:bCs/>
          <w:color w:val="000000"/>
          <w:sz w:val="24"/>
          <w:szCs w:val="24"/>
        </w:rPr>
        <w:t>The dependent variable</w:t>
      </w:r>
      <w:r w:rsidR="007F606C" w:rsidRPr="000309BA">
        <w:rPr>
          <w:rFonts w:ascii="Times New Roman" w:eastAsia="Times New Roman" w:hAnsi="Times New Roman" w:cs="Times New Roman"/>
          <w:bCs/>
          <w:color w:val="000000"/>
          <w:sz w:val="24"/>
          <w:szCs w:val="24"/>
        </w:rPr>
        <w:t>,</w:t>
      </w:r>
      <w:r w:rsidRPr="000309BA">
        <w:rPr>
          <w:rFonts w:ascii="Times New Roman" w:eastAsia="Times New Roman" w:hAnsi="Times New Roman" w:cs="Times New Roman"/>
          <w:b/>
          <w:color w:val="000000"/>
          <w:sz w:val="24"/>
          <w:szCs w:val="24"/>
        </w:rPr>
        <w:t xml:space="preserve"> </w:t>
      </w:r>
      <w:proofErr w:type="spellStart"/>
      <w:r w:rsidRPr="000309BA">
        <w:rPr>
          <w:rFonts w:ascii="Times New Roman" w:eastAsia="Times New Roman" w:hAnsi="Times New Roman" w:cs="Times New Roman"/>
          <w:i/>
          <w:color w:val="000000"/>
          <w:sz w:val="24"/>
          <w:szCs w:val="24"/>
        </w:rPr>
        <w:t>eWOM</w:t>
      </w:r>
      <w:proofErr w:type="spellEnd"/>
      <w:r w:rsidR="007F606C" w:rsidRPr="000309BA">
        <w:rPr>
          <w:rFonts w:ascii="Times New Roman" w:eastAsia="Times New Roman" w:hAnsi="Times New Roman" w:cs="Times New Roman"/>
          <w:i/>
          <w:color w:val="000000"/>
          <w:sz w:val="24"/>
          <w:szCs w:val="24"/>
        </w:rPr>
        <w:t>,</w:t>
      </w:r>
      <w:r w:rsidRPr="000309BA">
        <w:rPr>
          <w:rFonts w:ascii="Times New Roman" w:eastAsia="Times New Roman" w:hAnsi="Times New Roman" w:cs="Times New Roman"/>
          <w:color w:val="000000"/>
          <w:sz w:val="24"/>
          <w:szCs w:val="24"/>
        </w:rPr>
        <w:t xml:space="preserve"> was measured with ten items</w:t>
      </w:r>
      <w:ins w:id="91" w:author="A. M. van Prooijen" w:date="2021-05-18T19:17:00Z">
        <w:r w:rsidR="00172F77">
          <w:rPr>
            <w:rFonts w:ascii="Times New Roman" w:eastAsia="Times New Roman" w:hAnsi="Times New Roman" w:cs="Times New Roman"/>
            <w:color w:val="000000"/>
            <w:sz w:val="24"/>
            <w:szCs w:val="24"/>
          </w:rPr>
          <w:t xml:space="preserve"> </w:t>
        </w:r>
        <w:r w:rsidR="00172F77" w:rsidRPr="00172F77">
          <w:rPr>
            <w:rFonts w:ascii="Times New Roman" w:eastAsia="Times New Roman" w:hAnsi="Times New Roman" w:cs="Times New Roman"/>
            <w:color w:val="000000"/>
            <w:sz w:val="24"/>
            <w:szCs w:val="24"/>
          </w:rPr>
          <w:t>(</w:t>
        </w:r>
        <w:r w:rsidR="00172F77" w:rsidRPr="00172F77">
          <w:rPr>
            <w:rFonts w:ascii="Times New Roman" w:hAnsi="Times New Roman" w:cs="Times New Roman"/>
            <w:sz w:val="24"/>
            <w:szCs w:val="24"/>
            <w:lang w:val="en-GB"/>
          </w:rPr>
          <w:t>adapted from Eisingerich et al., 2015)</w:t>
        </w:r>
      </w:ins>
      <w:r w:rsidRPr="00172F77">
        <w:rPr>
          <w:rFonts w:ascii="Times New Roman" w:eastAsia="Times New Roman" w:hAnsi="Times New Roman" w:cs="Times New Roman"/>
          <w:color w:val="000000"/>
          <w:sz w:val="24"/>
          <w:szCs w:val="24"/>
        </w:rPr>
        <w:t>.</w:t>
      </w:r>
      <w:r w:rsidRPr="000309BA">
        <w:rPr>
          <w:rFonts w:ascii="Times New Roman" w:eastAsia="Times New Roman" w:hAnsi="Times New Roman" w:cs="Times New Roman"/>
          <w:color w:val="000000"/>
          <w:sz w:val="24"/>
          <w:szCs w:val="24"/>
        </w:rPr>
        <w:t xml:space="preserve"> Six items were about </w:t>
      </w:r>
      <w:r w:rsidRPr="000309BA">
        <w:rPr>
          <w:rFonts w:ascii="Times New Roman" w:eastAsia="Times New Roman" w:hAnsi="Times New Roman" w:cs="Times New Roman"/>
          <w:i/>
          <w:color w:val="000000"/>
          <w:sz w:val="24"/>
          <w:szCs w:val="24"/>
        </w:rPr>
        <w:t xml:space="preserve">positive </w:t>
      </w:r>
      <w:proofErr w:type="spellStart"/>
      <w:r w:rsidRPr="000309BA">
        <w:rPr>
          <w:rFonts w:ascii="Times New Roman" w:eastAsia="Times New Roman" w:hAnsi="Times New Roman" w:cs="Times New Roman"/>
          <w:i/>
          <w:color w:val="000000"/>
          <w:sz w:val="24"/>
          <w:szCs w:val="24"/>
        </w:rPr>
        <w:t>eWOM</w:t>
      </w:r>
      <w:proofErr w:type="spellEnd"/>
      <w:r w:rsidRPr="000309BA">
        <w:rPr>
          <w:rFonts w:ascii="Times New Roman" w:eastAsia="Times New Roman" w:hAnsi="Times New Roman" w:cs="Times New Roman"/>
          <w:i/>
          <w:color w:val="000000"/>
          <w:sz w:val="24"/>
          <w:szCs w:val="24"/>
        </w:rPr>
        <w:t xml:space="preserve">, </w:t>
      </w:r>
      <w:r w:rsidRPr="000309BA">
        <w:rPr>
          <w:rFonts w:ascii="Times New Roman" w:eastAsia="Times New Roman" w:hAnsi="Times New Roman" w:cs="Times New Roman"/>
          <w:color w:val="000000"/>
          <w:sz w:val="24"/>
          <w:szCs w:val="24"/>
        </w:rPr>
        <w:t xml:space="preserve">and four were about </w:t>
      </w:r>
      <w:r w:rsidRPr="000309BA">
        <w:rPr>
          <w:rFonts w:ascii="Times New Roman" w:eastAsia="Times New Roman" w:hAnsi="Times New Roman" w:cs="Times New Roman"/>
          <w:i/>
          <w:color w:val="000000"/>
          <w:sz w:val="24"/>
          <w:szCs w:val="24"/>
        </w:rPr>
        <w:t xml:space="preserve">negative </w:t>
      </w:r>
      <w:proofErr w:type="spellStart"/>
      <w:r w:rsidRPr="000309BA">
        <w:rPr>
          <w:rFonts w:ascii="Times New Roman" w:eastAsia="Times New Roman" w:hAnsi="Times New Roman" w:cs="Times New Roman"/>
          <w:i/>
          <w:color w:val="000000"/>
          <w:sz w:val="24"/>
          <w:szCs w:val="24"/>
        </w:rPr>
        <w:t>eWOM</w:t>
      </w:r>
      <w:proofErr w:type="spellEnd"/>
      <w:r w:rsidRPr="000309BA">
        <w:rPr>
          <w:rFonts w:ascii="Times New Roman" w:eastAsia="Times New Roman" w:hAnsi="Times New Roman" w:cs="Times New Roman"/>
          <w:i/>
          <w:color w:val="000000"/>
          <w:sz w:val="24"/>
          <w:szCs w:val="24"/>
        </w:rPr>
        <w:t xml:space="preserve">. </w:t>
      </w:r>
      <w:r w:rsidRPr="000309BA">
        <w:rPr>
          <w:rFonts w:ascii="Times New Roman" w:eastAsia="Times New Roman" w:hAnsi="Times New Roman" w:cs="Times New Roman"/>
          <w:color w:val="000000"/>
          <w:sz w:val="24"/>
          <w:szCs w:val="24"/>
        </w:rPr>
        <w:t>A factor analysis was conducted</w:t>
      </w:r>
      <w:r w:rsidR="007F606C" w:rsidRPr="000309BA">
        <w:rPr>
          <w:rFonts w:ascii="Times New Roman" w:eastAsia="Times New Roman" w:hAnsi="Times New Roman" w:cs="Times New Roman"/>
          <w:color w:val="000000"/>
          <w:sz w:val="24"/>
          <w:szCs w:val="24"/>
        </w:rPr>
        <w:t>,</w:t>
      </w:r>
      <w:r w:rsidRPr="000309BA">
        <w:rPr>
          <w:rFonts w:ascii="Times New Roman" w:eastAsia="Times New Roman" w:hAnsi="Times New Roman" w:cs="Times New Roman"/>
          <w:color w:val="000000"/>
          <w:sz w:val="24"/>
          <w:szCs w:val="24"/>
        </w:rPr>
        <w:t xml:space="preserve"> including all the ten item</w:t>
      </w:r>
      <w:r w:rsidR="003E1AB8" w:rsidRPr="000309BA">
        <w:rPr>
          <w:rFonts w:ascii="Times New Roman" w:eastAsia="Times New Roman" w:hAnsi="Times New Roman" w:cs="Times New Roman"/>
          <w:color w:val="000000"/>
          <w:sz w:val="24"/>
          <w:szCs w:val="24"/>
        </w:rPr>
        <w:t xml:space="preserve">s </w:t>
      </w:r>
      <w:r w:rsidRPr="000309BA">
        <w:rPr>
          <w:rFonts w:ascii="Times New Roman" w:eastAsia="Times New Roman" w:hAnsi="Times New Roman" w:cs="Times New Roman"/>
          <w:color w:val="000000"/>
          <w:sz w:val="24"/>
          <w:szCs w:val="24"/>
        </w:rPr>
        <w:t xml:space="preserve">used to measure </w:t>
      </w:r>
      <w:proofErr w:type="spellStart"/>
      <w:r w:rsidRPr="000309BA">
        <w:rPr>
          <w:rFonts w:ascii="Times New Roman" w:eastAsia="Times New Roman" w:hAnsi="Times New Roman" w:cs="Times New Roman"/>
          <w:color w:val="000000"/>
          <w:sz w:val="24"/>
          <w:szCs w:val="24"/>
        </w:rPr>
        <w:t>eWOM</w:t>
      </w:r>
      <w:proofErr w:type="spellEnd"/>
      <w:r w:rsidRPr="000309BA">
        <w:rPr>
          <w:rFonts w:ascii="Times New Roman" w:eastAsia="Times New Roman" w:hAnsi="Times New Roman" w:cs="Times New Roman"/>
          <w:color w:val="000000"/>
          <w:sz w:val="24"/>
          <w:szCs w:val="24"/>
        </w:rPr>
        <w:t>. Specifically,</w:t>
      </w:r>
      <w:r w:rsidRPr="000309BA">
        <w:rPr>
          <w:rFonts w:ascii="Times New Roman" w:hAnsi="Times New Roman" w:cs="Times New Roman"/>
          <w:sz w:val="24"/>
          <w:szCs w:val="24"/>
          <w:lang w:val="en-GB"/>
        </w:rPr>
        <w:t xml:space="preserve"> a factor analysis using Principal Components extraction with Varimax rotation based on Eigenvalues (&gt; 1.00), </w:t>
      </w:r>
      <w:r w:rsidRPr="000309BA">
        <w:rPr>
          <w:rFonts w:ascii="Times New Roman" w:hAnsi="Times New Roman" w:cs="Times New Roman"/>
          <w:i/>
          <w:iCs/>
          <w:sz w:val="24"/>
          <w:szCs w:val="24"/>
          <w:lang w:val="en-GB"/>
        </w:rPr>
        <w:t xml:space="preserve">KMO </w:t>
      </w:r>
      <w:r w:rsidRPr="000309BA">
        <w:rPr>
          <w:rFonts w:ascii="Times New Roman" w:hAnsi="Times New Roman" w:cs="Times New Roman"/>
          <w:sz w:val="24"/>
          <w:szCs w:val="24"/>
          <w:lang w:val="en-GB"/>
        </w:rPr>
        <w:t>= .88, χ2 (</w:t>
      </w:r>
      <w:r w:rsidRPr="000309BA">
        <w:rPr>
          <w:rFonts w:ascii="Times New Roman" w:hAnsi="Times New Roman" w:cs="Times New Roman"/>
          <w:i/>
          <w:iCs/>
          <w:sz w:val="24"/>
          <w:szCs w:val="24"/>
          <w:lang w:val="en-GB"/>
        </w:rPr>
        <w:t>N</w:t>
      </w:r>
      <w:r w:rsidRPr="000309BA">
        <w:rPr>
          <w:rFonts w:ascii="Times New Roman" w:hAnsi="Times New Roman" w:cs="Times New Roman"/>
          <w:sz w:val="24"/>
          <w:szCs w:val="24"/>
          <w:lang w:val="en-GB"/>
        </w:rPr>
        <w:t xml:space="preserve"> = 2</w:t>
      </w:r>
      <w:r w:rsidR="003E1AB8" w:rsidRPr="000309BA">
        <w:rPr>
          <w:rFonts w:ascii="Times New Roman" w:hAnsi="Times New Roman" w:cs="Times New Roman"/>
          <w:sz w:val="24"/>
          <w:szCs w:val="24"/>
          <w:lang w:val="en-GB"/>
        </w:rPr>
        <w:t>87</w:t>
      </w:r>
      <w:r w:rsidRPr="000309BA">
        <w:rPr>
          <w:rFonts w:ascii="Times New Roman" w:hAnsi="Times New Roman" w:cs="Times New Roman"/>
          <w:sz w:val="24"/>
          <w:szCs w:val="24"/>
          <w:lang w:val="en-GB"/>
        </w:rPr>
        <w:t>, 45) = 2</w:t>
      </w:r>
      <w:r w:rsidR="003E1AB8" w:rsidRPr="000309BA">
        <w:rPr>
          <w:rFonts w:ascii="Times New Roman" w:hAnsi="Times New Roman" w:cs="Times New Roman"/>
          <w:sz w:val="24"/>
          <w:szCs w:val="24"/>
          <w:lang w:val="en-GB"/>
        </w:rPr>
        <w:t>105</w:t>
      </w:r>
      <w:r w:rsidRPr="000309BA">
        <w:rPr>
          <w:rFonts w:ascii="Times New Roman" w:hAnsi="Times New Roman" w:cs="Times New Roman"/>
          <w:sz w:val="24"/>
          <w:szCs w:val="24"/>
          <w:lang w:val="en-GB"/>
        </w:rPr>
        <w:t>.</w:t>
      </w:r>
      <w:r w:rsidR="003E1AB8" w:rsidRPr="000309BA">
        <w:rPr>
          <w:rFonts w:ascii="Times New Roman" w:hAnsi="Times New Roman" w:cs="Times New Roman"/>
          <w:sz w:val="24"/>
          <w:szCs w:val="24"/>
          <w:lang w:val="en-GB"/>
        </w:rPr>
        <w:t>48</w:t>
      </w:r>
      <w:r w:rsidRPr="000309BA">
        <w:rPr>
          <w:rFonts w:ascii="Times New Roman" w:hAnsi="Times New Roman" w:cs="Times New Roman"/>
          <w:sz w:val="24"/>
          <w:szCs w:val="24"/>
          <w:lang w:val="en-GB"/>
        </w:rPr>
        <w:t xml:space="preserve">, </w:t>
      </w:r>
      <w:r w:rsidRPr="000309BA">
        <w:rPr>
          <w:rFonts w:ascii="Times New Roman" w:hAnsi="Times New Roman" w:cs="Times New Roman"/>
          <w:i/>
          <w:iCs/>
          <w:sz w:val="24"/>
          <w:szCs w:val="24"/>
          <w:lang w:val="en-GB"/>
        </w:rPr>
        <w:t xml:space="preserve">p </w:t>
      </w:r>
      <w:r w:rsidRPr="000309BA">
        <w:rPr>
          <w:rFonts w:ascii="Times New Roman" w:hAnsi="Times New Roman" w:cs="Times New Roman"/>
          <w:sz w:val="24"/>
          <w:szCs w:val="24"/>
          <w:lang w:val="en-GB"/>
        </w:rPr>
        <w:t>&lt; .00</w:t>
      </w:r>
      <w:r w:rsidR="00DA03AC" w:rsidRPr="000309BA">
        <w:rPr>
          <w:rFonts w:ascii="Times New Roman" w:hAnsi="Times New Roman" w:cs="Times New Roman"/>
          <w:sz w:val="24"/>
          <w:szCs w:val="24"/>
          <w:lang w:val="en-GB"/>
        </w:rPr>
        <w:t>1</w:t>
      </w:r>
      <w:r w:rsidRPr="000309BA">
        <w:rPr>
          <w:rFonts w:ascii="Times New Roman" w:hAnsi="Times New Roman" w:cs="Times New Roman"/>
          <w:sz w:val="24"/>
          <w:szCs w:val="24"/>
          <w:lang w:val="en-GB"/>
        </w:rPr>
        <w:t xml:space="preserve">) showed that the items indeed load upon two factors: </w:t>
      </w:r>
      <w:r w:rsidRPr="000309BA">
        <w:rPr>
          <w:rFonts w:ascii="Times New Roman" w:hAnsi="Times New Roman" w:cs="Times New Roman"/>
          <w:i/>
          <w:iCs/>
          <w:sz w:val="24"/>
          <w:szCs w:val="24"/>
          <w:lang w:val="en-GB"/>
        </w:rPr>
        <w:t xml:space="preserve">positive </w:t>
      </w:r>
      <w:proofErr w:type="spellStart"/>
      <w:r w:rsidRPr="000309BA">
        <w:rPr>
          <w:rFonts w:ascii="Times New Roman" w:hAnsi="Times New Roman" w:cs="Times New Roman"/>
          <w:i/>
          <w:iCs/>
          <w:sz w:val="24"/>
          <w:szCs w:val="24"/>
          <w:lang w:val="en-GB"/>
        </w:rPr>
        <w:t>eWOM</w:t>
      </w:r>
      <w:proofErr w:type="spellEnd"/>
      <w:r w:rsidRPr="000309BA">
        <w:rPr>
          <w:rFonts w:ascii="Times New Roman" w:hAnsi="Times New Roman" w:cs="Times New Roman"/>
          <w:i/>
          <w:iCs/>
          <w:sz w:val="24"/>
          <w:szCs w:val="24"/>
          <w:lang w:val="en-GB"/>
        </w:rPr>
        <w:t xml:space="preserve"> </w:t>
      </w:r>
      <w:r w:rsidRPr="000309BA">
        <w:rPr>
          <w:rFonts w:ascii="Times New Roman" w:hAnsi="Times New Roman" w:cs="Times New Roman"/>
          <w:sz w:val="24"/>
          <w:szCs w:val="24"/>
          <w:lang w:val="en-GB"/>
        </w:rPr>
        <w:t xml:space="preserve">and </w:t>
      </w:r>
      <w:r w:rsidRPr="000309BA">
        <w:rPr>
          <w:rFonts w:ascii="Times New Roman" w:hAnsi="Times New Roman" w:cs="Times New Roman"/>
          <w:i/>
          <w:iCs/>
          <w:sz w:val="24"/>
          <w:szCs w:val="24"/>
          <w:lang w:val="en-GB"/>
        </w:rPr>
        <w:t xml:space="preserve">negative </w:t>
      </w:r>
      <w:proofErr w:type="spellStart"/>
      <w:r w:rsidRPr="000309BA">
        <w:rPr>
          <w:rFonts w:ascii="Times New Roman" w:hAnsi="Times New Roman" w:cs="Times New Roman"/>
          <w:i/>
          <w:iCs/>
          <w:sz w:val="24"/>
          <w:szCs w:val="24"/>
          <w:lang w:val="en-GB"/>
        </w:rPr>
        <w:t>eWOM</w:t>
      </w:r>
      <w:proofErr w:type="spellEnd"/>
      <w:r w:rsidRPr="000309BA">
        <w:rPr>
          <w:rFonts w:ascii="Times New Roman" w:hAnsi="Times New Roman" w:cs="Times New Roman"/>
          <w:i/>
          <w:iCs/>
          <w:sz w:val="24"/>
          <w:szCs w:val="24"/>
          <w:lang w:val="en-GB"/>
        </w:rPr>
        <w:t xml:space="preserve">. </w:t>
      </w:r>
    </w:p>
    <w:p w14:paraId="12BAA406" w14:textId="2CAED7CF" w:rsidR="0095747E" w:rsidRPr="000309BA" w:rsidRDefault="00530577" w:rsidP="00AC5587">
      <w:pPr>
        <w:pBdr>
          <w:top w:val="nil"/>
          <w:left w:val="nil"/>
          <w:bottom w:val="nil"/>
          <w:right w:val="nil"/>
          <w:between w:val="nil"/>
        </w:pBdr>
        <w:spacing w:line="360" w:lineRule="auto"/>
        <w:jc w:val="both"/>
        <w:rPr>
          <w:rFonts w:ascii="Times New Roman" w:hAnsi="Times New Roman" w:cs="Times New Roman"/>
          <w:sz w:val="24"/>
          <w:szCs w:val="24"/>
          <w:lang w:val="en-GB"/>
        </w:rPr>
      </w:pPr>
      <w:r w:rsidRPr="000309BA">
        <w:rPr>
          <w:rFonts w:ascii="Times New Roman" w:hAnsi="Times New Roman" w:cs="Times New Roman"/>
          <w:sz w:val="24"/>
          <w:szCs w:val="24"/>
          <w:lang w:val="en-GB"/>
        </w:rPr>
        <w:lastRenderedPageBreak/>
        <w:t xml:space="preserve">Positive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explains </w:t>
      </w:r>
      <w:r w:rsidR="00565E9F" w:rsidRPr="000309BA">
        <w:rPr>
          <w:rFonts w:ascii="Times New Roman" w:hAnsi="Times New Roman" w:cs="Times New Roman"/>
          <w:sz w:val="24"/>
          <w:szCs w:val="24"/>
          <w:lang w:val="en-GB"/>
        </w:rPr>
        <w:t>43,</w:t>
      </w:r>
      <w:r w:rsidR="007F606C" w:rsidRPr="000309BA">
        <w:rPr>
          <w:rFonts w:ascii="Times New Roman" w:hAnsi="Times New Roman" w:cs="Times New Roman"/>
          <w:sz w:val="24"/>
          <w:szCs w:val="24"/>
          <w:lang w:val="en-GB"/>
        </w:rPr>
        <w:t>5</w:t>
      </w:r>
      <w:r w:rsidR="009A052F" w:rsidRPr="000309BA">
        <w:rPr>
          <w:rFonts w:ascii="Times New Roman" w:hAnsi="Times New Roman" w:cs="Times New Roman"/>
          <w:sz w:val="24"/>
          <w:szCs w:val="24"/>
          <w:lang w:val="en-GB"/>
        </w:rPr>
        <w:t xml:space="preserve"> </w:t>
      </w:r>
      <w:r w:rsidRPr="000309BA">
        <w:rPr>
          <w:rFonts w:ascii="Times New Roman" w:hAnsi="Times New Roman" w:cs="Times New Roman"/>
          <w:sz w:val="24"/>
          <w:szCs w:val="24"/>
          <w:lang w:val="en-GB"/>
        </w:rPr>
        <w:t xml:space="preserve">% of </w:t>
      </w:r>
      <w:r w:rsidR="007F606C" w:rsidRPr="000309BA">
        <w:rPr>
          <w:rFonts w:ascii="Times New Roman" w:hAnsi="Times New Roman" w:cs="Times New Roman"/>
          <w:sz w:val="24"/>
          <w:szCs w:val="24"/>
          <w:lang w:val="en-GB"/>
        </w:rPr>
        <w:t xml:space="preserve">the </w:t>
      </w:r>
      <w:r w:rsidRPr="000309BA">
        <w:rPr>
          <w:rFonts w:ascii="Times New Roman" w:hAnsi="Times New Roman" w:cs="Times New Roman"/>
          <w:sz w:val="24"/>
          <w:szCs w:val="24"/>
          <w:lang w:val="en-GB"/>
        </w:rPr>
        <w:t>variance</w:t>
      </w:r>
      <w:r w:rsidR="007F606C"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 xml:space="preserve"> and negative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explains </w:t>
      </w:r>
      <w:r w:rsidR="007F606C" w:rsidRPr="000309BA">
        <w:rPr>
          <w:rFonts w:ascii="Times New Roman" w:hAnsi="Times New Roman" w:cs="Times New Roman"/>
          <w:sz w:val="24"/>
          <w:szCs w:val="24"/>
          <w:lang w:val="en-GB"/>
        </w:rPr>
        <w:t>32</w:t>
      </w:r>
      <w:r w:rsidRPr="000309BA">
        <w:rPr>
          <w:rFonts w:ascii="Times New Roman" w:hAnsi="Times New Roman" w:cs="Times New Roman"/>
          <w:sz w:val="24"/>
          <w:szCs w:val="24"/>
          <w:lang w:val="en-GB"/>
        </w:rPr>
        <w:t>.</w:t>
      </w:r>
      <w:r w:rsidR="007F606C" w:rsidRPr="000309BA">
        <w:rPr>
          <w:rFonts w:ascii="Times New Roman" w:hAnsi="Times New Roman" w:cs="Times New Roman"/>
          <w:sz w:val="24"/>
          <w:szCs w:val="24"/>
          <w:lang w:val="en-GB"/>
        </w:rPr>
        <w:t>1</w:t>
      </w:r>
      <w:r w:rsidR="009A052F" w:rsidRPr="000309BA">
        <w:rPr>
          <w:rFonts w:ascii="Times New Roman" w:hAnsi="Times New Roman" w:cs="Times New Roman"/>
          <w:sz w:val="24"/>
          <w:szCs w:val="24"/>
          <w:lang w:val="en-GB"/>
        </w:rPr>
        <w:t xml:space="preserve"> </w:t>
      </w:r>
      <w:r w:rsidRPr="000309BA">
        <w:rPr>
          <w:rFonts w:ascii="Times New Roman" w:hAnsi="Times New Roman" w:cs="Times New Roman"/>
          <w:sz w:val="24"/>
          <w:szCs w:val="24"/>
          <w:lang w:val="en-GB"/>
        </w:rPr>
        <w:t xml:space="preserve">% of </w:t>
      </w:r>
      <w:r w:rsidR="007F606C" w:rsidRPr="000309BA">
        <w:rPr>
          <w:rFonts w:ascii="Times New Roman" w:hAnsi="Times New Roman" w:cs="Times New Roman"/>
          <w:sz w:val="24"/>
          <w:szCs w:val="24"/>
          <w:lang w:val="en-GB"/>
        </w:rPr>
        <w:t xml:space="preserve">the </w:t>
      </w:r>
      <w:r w:rsidRPr="000309BA">
        <w:rPr>
          <w:rFonts w:ascii="Times New Roman" w:hAnsi="Times New Roman" w:cs="Times New Roman"/>
          <w:sz w:val="24"/>
          <w:szCs w:val="24"/>
          <w:lang w:val="en-GB"/>
        </w:rPr>
        <w:t>variance.</w:t>
      </w:r>
    </w:p>
    <w:p w14:paraId="1FDECDD7" w14:textId="3D61427A" w:rsidR="00530577" w:rsidRPr="000309BA" w:rsidRDefault="0095747E" w:rsidP="00AC5587">
      <w:pPr>
        <w:pBdr>
          <w:top w:val="nil"/>
          <w:left w:val="nil"/>
          <w:bottom w:val="nil"/>
          <w:right w:val="nil"/>
          <w:between w:val="nil"/>
        </w:pBdr>
        <w:spacing w:line="360" w:lineRule="auto"/>
        <w:ind w:firstLine="700"/>
        <w:jc w:val="both"/>
        <w:rPr>
          <w:rFonts w:ascii="Times New Roman" w:hAnsi="Times New Roman" w:cs="Times New Roman"/>
          <w:sz w:val="24"/>
          <w:szCs w:val="24"/>
          <w:lang w:val="en-GB"/>
        </w:rPr>
      </w:pPr>
      <w:r w:rsidRPr="000309BA">
        <w:rPr>
          <w:rFonts w:ascii="Times New Roman" w:hAnsi="Times New Roman" w:cs="Times New Roman"/>
          <w:sz w:val="24"/>
          <w:szCs w:val="24"/>
          <w:lang w:val="en-GB"/>
        </w:rPr>
        <w:t>Based on the factor analysis</w:t>
      </w:r>
      <w:r w:rsidR="00797583"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 xml:space="preserve"> </w:t>
      </w:r>
      <w:r w:rsidRPr="000309BA">
        <w:rPr>
          <w:rFonts w:ascii="Times New Roman" w:hAnsi="Times New Roman" w:cs="Times New Roman"/>
          <w:i/>
          <w:iCs/>
          <w:sz w:val="24"/>
          <w:szCs w:val="24"/>
          <w:lang w:val="en-GB"/>
        </w:rPr>
        <w:t xml:space="preserve">positive </w:t>
      </w:r>
      <w:proofErr w:type="spellStart"/>
      <w:r w:rsidRPr="000309BA">
        <w:rPr>
          <w:rFonts w:ascii="Times New Roman" w:hAnsi="Times New Roman" w:cs="Times New Roman"/>
          <w:i/>
          <w:iCs/>
          <w:sz w:val="24"/>
          <w:szCs w:val="24"/>
          <w:lang w:val="en-GB"/>
        </w:rPr>
        <w:t>eWOM</w:t>
      </w:r>
      <w:proofErr w:type="spellEnd"/>
      <w:r w:rsidRPr="000309BA">
        <w:rPr>
          <w:rFonts w:ascii="Times New Roman" w:hAnsi="Times New Roman" w:cs="Times New Roman"/>
          <w:sz w:val="24"/>
          <w:szCs w:val="24"/>
          <w:lang w:val="en-GB"/>
        </w:rPr>
        <w:t xml:space="preserve"> intentions were measured with six items.</w:t>
      </w:r>
      <w:r w:rsidR="00530577" w:rsidRPr="000309BA">
        <w:rPr>
          <w:rFonts w:ascii="Times New Roman" w:hAnsi="Times New Roman" w:cs="Times New Roman"/>
          <w:sz w:val="24"/>
          <w:szCs w:val="24"/>
          <w:lang w:val="en-GB"/>
        </w:rPr>
        <w:t> </w:t>
      </w:r>
      <w:r w:rsidRPr="000309BA">
        <w:rPr>
          <w:rFonts w:ascii="Times New Roman" w:hAnsi="Times New Roman" w:cs="Times New Roman"/>
          <w:sz w:val="24"/>
          <w:szCs w:val="24"/>
          <w:lang w:val="en-GB"/>
        </w:rPr>
        <w:t xml:space="preserve"> These included whether the respondent </w:t>
      </w:r>
      <w:r w:rsidRPr="000309BA">
        <w:rPr>
          <w:rFonts w:ascii="Times New Roman" w:eastAsia="Times New Roman" w:hAnsi="Times New Roman" w:cs="Times New Roman"/>
          <w:color w:val="000000"/>
          <w:sz w:val="24"/>
          <w:szCs w:val="24"/>
        </w:rPr>
        <w:t>is willing to like the message, post a positive reaction under the message, would share the message with friends, would say positive things about it on Facebook, would recommend it to friends, and whether they would start to follow the Facebook page of the company</w:t>
      </w:r>
      <w:del w:id="92" w:author="A. M. van Prooijen" w:date="2021-05-18T19:18:00Z">
        <w:r w:rsidRPr="000309BA" w:rsidDel="001D1322">
          <w:rPr>
            <w:rFonts w:ascii="Times New Roman" w:eastAsia="Times New Roman" w:hAnsi="Times New Roman" w:cs="Times New Roman"/>
            <w:color w:val="000000"/>
            <w:sz w:val="24"/>
            <w:szCs w:val="24"/>
          </w:rPr>
          <w:delText xml:space="preserve"> (Eisingerich et al., 2015)</w:delText>
        </w:r>
      </w:del>
      <w:r w:rsidRPr="000309BA">
        <w:rPr>
          <w:rFonts w:ascii="Times New Roman" w:eastAsia="Times New Roman" w:hAnsi="Times New Roman" w:cs="Times New Roman"/>
          <w:color w:val="000000"/>
          <w:sz w:val="24"/>
          <w:szCs w:val="24"/>
        </w:rPr>
        <w:t>. They will have to indicate their answers on a Likert</w:t>
      </w:r>
      <w:r w:rsidR="00797583" w:rsidRPr="000309BA">
        <w:rPr>
          <w:rFonts w:ascii="Times New Roman" w:eastAsia="Times New Roman" w:hAnsi="Times New Roman" w:cs="Times New Roman"/>
          <w:color w:val="000000"/>
          <w:sz w:val="24"/>
          <w:szCs w:val="24"/>
        </w:rPr>
        <w:t xml:space="preserve"> </w:t>
      </w:r>
      <w:r w:rsidRPr="000309BA">
        <w:rPr>
          <w:rFonts w:ascii="Times New Roman" w:eastAsia="Times New Roman" w:hAnsi="Times New Roman" w:cs="Times New Roman"/>
          <w:color w:val="000000"/>
          <w:sz w:val="24"/>
          <w:szCs w:val="24"/>
        </w:rPr>
        <w:t>scale on whether the statement will apply to them. The items were Likert-scale based</w:t>
      </w:r>
      <w:r w:rsidR="00797583" w:rsidRPr="000309BA">
        <w:rPr>
          <w:rFonts w:ascii="Times New Roman" w:eastAsia="Times New Roman" w:hAnsi="Times New Roman" w:cs="Times New Roman"/>
          <w:color w:val="000000"/>
          <w:sz w:val="24"/>
          <w:szCs w:val="24"/>
        </w:rPr>
        <w:t>,</w:t>
      </w:r>
      <w:r w:rsidR="008F3CB7" w:rsidRPr="000309BA">
        <w:rPr>
          <w:rFonts w:ascii="Times New Roman" w:eastAsia="Times New Roman" w:hAnsi="Times New Roman" w:cs="Times New Roman"/>
          <w:color w:val="000000"/>
          <w:sz w:val="24"/>
          <w:szCs w:val="24"/>
        </w:rPr>
        <w:t xml:space="preserve"> and respondents had to answer</w:t>
      </w:r>
      <w:r w:rsidRPr="000309BA">
        <w:rPr>
          <w:rFonts w:ascii="Times New Roman" w:eastAsia="Times New Roman" w:hAnsi="Times New Roman" w:cs="Times New Roman"/>
          <w:color w:val="000000"/>
          <w:sz w:val="24"/>
          <w:szCs w:val="24"/>
        </w:rPr>
        <w:t xml:space="preserve"> ranging from</w:t>
      </w:r>
      <w:bookmarkStart w:id="93" w:name="_Hlk62395205"/>
      <w:r w:rsidRPr="000309BA">
        <w:rPr>
          <w:rFonts w:ascii="Times New Roman" w:eastAsia="Times New Roman" w:hAnsi="Times New Roman" w:cs="Times New Roman"/>
          <w:color w:val="000000"/>
          <w:sz w:val="24"/>
          <w:szCs w:val="24"/>
        </w:rPr>
        <w:t xml:space="preserve"> </w:t>
      </w:r>
      <w:r w:rsidR="00530577" w:rsidRPr="000309BA">
        <w:rPr>
          <w:rFonts w:ascii="Times New Roman" w:hAnsi="Times New Roman" w:cs="Times New Roman"/>
          <w:sz w:val="24"/>
          <w:szCs w:val="24"/>
          <w:lang w:val="en-GB"/>
        </w:rPr>
        <w:t xml:space="preserve">1 (Strongly disagree) to 7 (Strongly agree) </w:t>
      </w:r>
      <w:bookmarkEnd w:id="93"/>
      <w:r w:rsidR="008F3CB7" w:rsidRPr="000309BA">
        <w:rPr>
          <w:rFonts w:ascii="Times New Roman" w:hAnsi="Times New Roman" w:cs="Times New Roman"/>
          <w:sz w:val="24"/>
          <w:szCs w:val="24"/>
          <w:lang w:val="en-GB"/>
        </w:rPr>
        <w:t xml:space="preserve">whether the statement applied to them. </w:t>
      </w:r>
      <w:r w:rsidR="00530577" w:rsidRPr="000309BA">
        <w:rPr>
          <w:rFonts w:ascii="Times New Roman" w:hAnsi="Times New Roman" w:cs="Times New Roman"/>
          <w:sz w:val="24"/>
          <w:szCs w:val="24"/>
          <w:lang w:val="en-GB"/>
        </w:rPr>
        <w:t>The scale</w:t>
      </w:r>
      <w:r w:rsidR="007F606C" w:rsidRPr="000309BA">
        <w:rPr>
          <w:rFonts w:ascii="Times New Roman" w:hAnsi="Times New Roman" w:cs="Times New Roman"/>
          <w:sz w:val="24"/>
          <w:szCs w:val="24"/>
          <w:lang w:val="en-GB"/>
        </w:rPr>
        <w:t>'</w:t>
      </w:r>
      <w:r w:rsidR="00530577" w:rsidRPr="000309BA">
        <w:rPr>
          <w:rFonts w:ascii="Times New Roman" w:hAnsi="Times New Roman" w:cs="Times New Roman"/>
          <w:sz w:val="24"/>
          <w:szCs w:val="24"/>
          <w:lang w:val="en-GB"/>
        </w:rPr>
        <w:t>s Cronbach</w:t>
      </w:r>
      <w:r w:rsidR="007F606C" w:rsidRPr="000309BA">
        <w:rPr>
          <w:rFonts w:ascii="Times New Roman" w:hAnsi="Times New Roman" w:cs="Times New Roman"/>
          <w:sz w:val="24"/>
          <w:szCs w:val="24"/>
          <w:lang w:val="en-GB"/>
        </w:rPr>
        <w:t>'</w:t>
      </w:r>
      <w:r w:rsidR="00530577" w:rsidRPr="000309BA">
        <w:rPr>
          <w:rFonts w:ascii="Times New Roman" w:hAnsi="Times New Roman" w:cs="Times New Roman"/>
          <w:sz w:val="24"/>
          <w:szCs w:val="24"/>
          <w:lang w:val="en-GB"/>
        </w:rPr>
        <w:t>s alpha was .9</w:t>
      </w:r>
      <w:r w:rsidR="008F3CB7" w:rsidRPr="000309BA">
        <w:rPr>
          <w:rFonts w:ascii="Times New Roman" w:hAnsi="Times New Roman" w:cs="Times New Roman"/>
          <w:sz w:val="24"/>
          <w:szCs w:val="24"/>
          <w:lang w:val="en-GB"/>
        </w:rPr>
        <w:t>1</w:t>
      </w:r>
      <w:r w:rsidR="00530577" w:rsidRPr="000309BA">
        <w:rPr>
          <w:rFonts w:ascii="Times New Roman" w:hAnsi="Times New Roman" w:cs="Times New Roman"/>
          <w:sz w:val="24"/>
          <w:szCs w:val="24"/>
          <w:lang w:val="en-GB"/>
        </w:rPr>
        <w:t xml:space="preserve">. This means that the scale is reliable. The items </w:t>
      </w:r>
      <w:r w:rsidR="008F3CB7" w:rsidRPr="000309BA">
        <w:rPr>
          <w:rFonts w:ascii="Times New Roman" w:hAnsi="Times New Roman" w:cs="Times New Roman"/>
          <w:sz w:val="24"/>
          <w:szCs w:val="24"/>
          <w:lang w:val="en-GB"/>
        </w:rPr>
        <w:t xml:space="preserve">were computed into </w:t>
      </w:r>
      <w:r w:rsidR="00530577" w:rsidRPr="000309BA">
        <w:rPr>
          <w:rFonts w:ascii="Times New Roman" w:hAnsi="Times New Roman" w:cs="Times New Roman"/>
          <w:sz w:val="24"/>
          <w:szCs w:val="24"/>
          <w:lang w:val="en-GB"/>
        </w:rPr>
        <w:t>a new variable</w:t>
      </w:r>
      <w:r w:rsidR="008F3CB7" w:rsidRPr="000309BA">
        <w:rPr>
          <w:rFonts w:ascii="Times New Roman" w:hAnsi="Times New Roman" w:cs="Times New Roman"/>
          <w:sz w:val="24"/>
          <w:szCs w:val="24"/>
          <w:lang w:val="en-GB"/>
        </w:rPr>
        <w:t xml:space="preserve"> named</w:t>
      </w:r>
      <w:r w:rsidR="00530577" w:rsidRPr="000309BA">
        <w:rPr>
          <w:rFonts w:ascii="Times New Roman" w:hAnsi="Times New Roman" w:cs="Times New Roman"/>
          <w:sz w:val="24"/>
          <w:szCs w:val="24"/>
          <w:lang w:val="en-GB"/>
        </w:rPr>
        <w:t xml:space="preserve"> </w:t>
      </w:r>
      <w:r w:rsidR="00530577" w:rsidRPr="000309BA">
        <w:rPr>
          <w:rFonts w:ascii="Times New Roman" w:hAnsi="Times New Roman" w:cs="Times New Roman"/>
          <w:i/>
          <w:iCs/>
          <w:sz w:val="24"/>
          <w:szCs w:val="24"/>
          <w:lang w:val="en-GB"/>
        </w:rPr>
        <w:t xml:space="preserve">positive </w:t>
      </w:r>
      <w:proofErr w:type="spellStart"/>
      <w:r w:rsidR="00530577" w:rsidRPr="000309BA">
        <w:rPr>
          <w:rFonts w:ascii="Times New Roman" w:hAnsi="Times New Roman" w:cs="Times New Roman"/>
          <w:i/>
          <w:iCs/>
          <w:sz w:val="24"/>
          <w:szCs w:val="24"/>
          <w:lang w:val="en-GB"/>
        </w:rPr>
        <w:t>eWOM</w:t>
      </w:r>
      <w:proofErr w:type="spellEnd"/>
      <w:r w:rsidR="00530577" w:rsidRPr="000309BA">
        <w:rPr>
          <w:rFonts w:ascii="Times New Roman" w:hAnsi="Times New Roman" w:cs="Times New Roman"/>
          <w:i/>
          <w:iCs/>
          <w:sz w:val="24"/>
          <w:szCs w:val="24"/>
          <w:lang w:val="en-GB"/>
        </w:rPr>
        <w:t xml:space="preserve">. </w:t>
      </w:r>
      <w:r w:rsidR="00530577" w:rsidRPr="000309BA">
        <w:rPr>
          <w:rFonts w:ascii="Times New Roman" w:hAnsi="Times New Roman" w:cs="Times New Roman"/>
          <w:sz w:val="24"/>
          <w:szCs w:val="24"/>
          <w:lang w:val="en-GB"/>
        </w:rPr>
        <w:t>The mean score is</w:t>
      </w:r>
      <w:r w:rsidR="008F3CB7" w:rsidRPr="000309BA">
        <w:rPr>
          <w:rFonts w:ascii="Times New Roman" w:hAnsi="Times New Roman" w:cs="Times New Roman"/>
          <w:sz w:val="24"/>
          <w:szCs w:val="24"/>
          <w:lang w:val="en-GB"/>
        </w:rPr>
        <w:t xml:space="preserve"> </w:t>
      </w:r>
      <w:commentRangeStart w:id="94"/>
      <w:r w:rsidR="008F3CB7" w:rsidRPr="000309BA">
        <w:rPr>
          <w:rFonts w:ascii="Times New Roman" w:hAnsi="Times New Roman" w:cs="Times New Roman"/>
          <w:sz w:val="24"/>
          <w:szCs w:val="24"/>
          <w:lang w:val="en-GB"/>
        </w:rPr>
        <w:t>23.1</w:t>
      </w:r>
      <w:r w:rsidR="00530577" w:rsidRPr="000309BA">
        <w:rPr>
          <w:rFonts w:ascii="Times New Roman" w:hAnsi="Times New Roman" w:cs="Times New Roman"/>
          <w:sz w:val="24"/>
          <w:szCs w:val="24"/>
          <w:lang w:val="en-GB"/>
        </w:rPr>
        <w:t xml:space="preserve">, with a standard deviation of </w:t>
      </w:r>
      <w:r w:rsidR="00261D00" w:rsidRPr="000309BA">
        <w:rPr>
          <w:rFonts w:ascii="Times New Roman" w:hAnsi="Times New Roman" w:cs="Times New Roman"/>
          <w:sz w:val="24"/>
          <w:szCs w:val="24"/>
          <w:lang w:val="en-GB"/>
        </w:rPr>
        <w:t>8.4</w:t>
      </w:r>
      <w:r w:rsidR="00530577" w:rsidRPr="000309BA">
        <w:rPr>
          <w:rFonts w:ascii="Times New Roman" w:hAnsi="Times New Roman" w:cs="Times New Roman"/>
          <w:sz w:val="24"/>
          <w:szCs w:val="24"/>
          <w:lang w:val="en-GB"/>
        </w:rPr>
        <w:t>.</w:t>
      </w:r>
      <w:commentRangeEnd w:id="94"/>
      <w:r w:rsidR="001D1322">
        <w:rPr>
          <w:rStyle w:val="a8"/>
        </w:rPr>
        <w:commentReference w:id="94"/>
      </w:r>
    </w:p>
    <w:p w14:paraId="418B7DE8" w14:textId="7BC18CD5" w:rsidR="00530577" w:rsidRPr="000309BA" w:rsidRDefault="00261D00" w:rsidP="00AC5587">
      <w:pPr>
        <w:pStyle w:val="Web"/>
        <w:spacing w:before="0" w:beforeAutospacing="0" w:after="0" w:afterAutospacing="0" w:line="360" w:lineRule="auto"/>
        <w:ind w:firstLine="720"/>
        <w:contextualSpacing/>
        <w:rPr>
          <w:lang w:val="en-GB"/>
        </w:rPr>
      </w:pPr>
      <w:r w:rsidRPr="000309BA">
        <w:rPr>
          <w:lang w:val="en-GB"/>
        </w:rPr>
        <w:t>Furthermore, t</w:t>
      </w:r>
      <w:r w:rsidR="00530577" w:rsidRPr="000309BA">
        <w:rPr>
          <w:lang w:val="en-GB"/>
        </w:rPr>
        <w:t>he other factor</w:t>
      </w:r>
      <w:r w:rsidRPr="000309BA">
        <w:rPr>
          <w:lang w:val="en-GB"/>
        </w:rPr>
        <w:t xml:space="preserve"> found</w:t>
      </w:r>
      <w:r w:rsidR="00530577" w:rsidRPr="000309BA">
        <w:rPr>
          <w:lang w:val="en-GB"/>
        </w:rPr>
        <w:t xml:space="preserve"> is </w:t>
      </w:r>
      <w:r w:rsidR="00530577" w:rsidRPr="000309BA">
        <w:rPr>
          <w:i/>
          <w:iCs/>
          <w:lang w:val="en-GB"/>
        </w:rPr>
        <w:t xml:space="preserve">negative </w:t>
      </w:r>
      <w:proofErr w:type="spellStart"/>
      <w:r w:rsidR="00530577" w:rsidRPr="000309BA">
        <w:rPr>
          <w:i/>
          <w:iCs/>
          <w:lang w:val="en-GB"/>
        </w:rPr>
        <w:t>eWOM</w:t>
      </w:r>
      <w:proofErr w:type="spellEnd"/>
      <w:r w:rsidR="00530577" w:rsidRPr="000309BA">
        <w:rPr>
          <w:i/>
          <w:iCs/>
          <w:lang w:val="en-GB"/>
        </w:rPr>
        <w:t xml:space="preserve"> </w:t>
      </w:r>
      <w:r w:rsidR="00530577" w:rsidRPr="000309BA">
        <w:rPr>
          <w:lang w:val="en-GB"/>
        </w:rPr>
        <w:t>intentions</w:t>
      </w:r>
      <w:bookmarkStart w:id="95" w:name="_Hlk62395278"/>
      <w:r w:rsidR="00797583" w:rsidRPr="000309BA">
        <w:rPr>
          <w:lang w:val="en-GB"/>
        </w:rPr>
        <w:t>,</w:t>
      </w:r>
      <w:r w:rsidRPr="000309BA">
        <w:rPr>
          <w:lang w:val="en-GB"/>
        </w:rPr>
        <w:t xml:space="preserve"> and it was </w:t>
      </w:r>
      <w:r w:rsidR="00530577" w:rsidRPr="000309BA">
        <w:rPr>
          <w:lang w:val="en-GB"/>
        </w:rPr>
        <w:t>measured with four items</w:t>
      </w:r>
      <w:r w:rsidRPr="000309BA">
        <w:rPr>
          <w:lang w:val="en-GB"/>
        </w:rPr>
        <w:t xml:space="preserve">. </w:t>
      </w:r>
      <w:r w:rsidRPr="000309BA">
        <w:rPr>
          <w:color w:val="000000"/>
        </w:rPr>
        <w:t>These included whether the respondent is willing to post a negative reaction under the post, whether they want to share the post with their friends to express negative feelings about it if they would be willing to say negative things about the company on Facebook, and whether they would say negative things about the fashion products they deliver to their customers (Eisingerich et al., 2015). Respo</w:t>
      </w:r>
      <w:r w:rsidR="00797583" w:rsidRPr="000309BA">
        <w:rPr>
          <w:color w:val="000000"/>
        </w:rPr>
        <w:t>n</w:t>
      </w:r>
      <w:r w:rsidRPr="000309BA">
        <w:rPr>
          <w:color w:val="000000"/>
        </w:rPr>
        <w:t>dents had to answer again based Likert</w:t>
      </w:r>
      <w:r w:rsidR="00797583" w:rsidRPr="000309BA">
        <w:rPr>
          <w:color w:val="000000"/>
        </w:rPr>
        <w:t xml:space="preserve"> </w:t>
      </w:r>
      <w:r w:rsidRPr="000309BA">
        <w:rPr>
          <w:color w:val="000000"/>
        </w:rPr>
        <w:t>scale from 1 (Strongly disagree) to 7 (Strongly agree) on whether the statement applied to them</w:t>
      </w:r>
      <w:bookmarkEnd w:id="95"/>
      <w:r w:rsidR="00530577" w:rsidRPr="000309BA">
        <w:rPr>
          <w:lang w:val="en-GB"/>
        </w:rPr>
        <w:t>. The scale</w:t>
      </w:r>
      <w:r w:rsidR="007F606C" w:rsidRPr="000309BA">
        <w:rPr>
          <w:lang w:val="en-GB"/>
        </w:rPr>
        <w:t>'</w:t>
      </w:r>
      <w:r w:rsidR="00530577" w:rsidRPr="000309BA">
        <w:rPr>
          <w:lang w:val="en-GB"/>
        </w:rPr>
        <w:t>s Cronbach</w:t>
      </w:r>
      <w:r w:rsidR="007F606C" w:rsidRPr="000309BA">
        <w:rPr>
          <w:lang w:val="en-GB"/>
        </w:rPr>
        <w:t>'</w:t>
      </w:r>
      <w:r w:rsidR="00530577" w:rsidRPr="000309BA">
        <w:rPr>
          <w:lang w:val="en-GB"/>
        </w:rPr>
        <w:t>s alpha was .9</w:t>
      </w:r>
      <w:r w:rsidRPr="000309BA">
        <w:rPr>
          <w:lang w:val="en-GB"/>
        </w:rPr>
        <w:t>3</w:t>
      </w:r>
      <w:r w:rsidR="00530577" w:rsidRPr="000309BA">
        <w:rPr>
          <w:lang w:val="en-GB"/>
        </w:rPr>
        <w:t xml:space="preserve">. This means that the scale is reliable. </w:t>
      </w:r>
      <w:r w:rsidRPr="000309BA">
        <w:rPr>
          <w:lang w:val="en-GB"/>
        </w:rPr>
        <w:t xml:space="preserve">There was no need to delete an item since it would only </w:t>
      </w:r>
      <w:r w:rsidR="00530577" w:rsidRPr="000309BA">
        <w:rPr>
          <w:lang w:val="en-GB"/>
        </w:rPr>
        <w:t>decrease Cronbach</w:t>
      </w:r>
      <w:r w:rsidR="007F606C" w:rsidRPr="000309BA">
        <w:rPr>
          <w:lang w:val="en-GB"/>
        </w:rPr>
        <w:t>'</w:t>
      </w:r>
      <w:r w:rsidR="00530577" w:rsidRPr="000309BA">
        <w:rPr>
          <w:lang w:val="en-GB"/>
        </w:rPr>
        <w:t xml:space="preserve">s alpha score. The items </w:t>
      </w:r>
      <w:r w:rsidRPr="000309BA">
        <w:rPr>
          <w:lang w:val="en-GB"/>
        </w:rPr>
        <w:t xml:space="preserve">were computed </w:t>
      </w:r>
      <w:r w:rsidR="00530577" w:rsidRPr="000309BA">
        <w:rPr>
          <w:lang w:val="en-GB"/>
        </w:rPr>
        <w:t xml:space="preserve">into a new variable </w:t>
      </w:r>
      <w:r w:rsidRPr="000309BA">
        <w:rPr>
          <w:lang w:val="en-GB"/>
        </w:rPr>
        <w:t xml:space="preserve">named </w:t>
      </w:r>
      <w:r w:rsidR="00530577" w:rsidRPr="000309BA">
        <w:rPr>
          <w:i/>
          <w:iCs/>
          <w:lang w:val="en-GB"/>
        </w:rPr>
        <w:t xml:space="preserve">negative </w:t>
      </w:r>
      <w:proofErr w:type="spellStart"/>
      <w:r w:rsidR="00530577" w:rsidRPr="000309BA">
        <w:rPr>
          <w:i/>
          <w:iCs/>
          <w:lang w:val="en-GB"/>
        </w:rPr>
        <w:t>eWOM</w:t>
      </w:r>
      <w:proofErr w:type="spellEnd"/>
      <w:r w:rsidR="00530577" w:rsidRPr="000309BA">
        <w:rPr>
          <w:lang w:val="en-GB"/>
        </w:rPr>
        <w:t xml:space="preserve">. The mean score of the scale is </w:t>
      </w:r>
      <w:commentRangeStart w:id="96"/>
      <w:r w:rsidRPr="000309BA">
        <w:rPr>
          <w:lang w:val="en-GB"/>
        </w:rPr>
        <w:t>8.2</w:t>
      </w:r>
      <w:commentRangeEnd w:id="96"/>
      <w:r w:rsidR="001D1322">
        <w:rPr>
          <w:rStyle w:val="a8"/>
          <w:rFonts w:ascii="Arial" w:eastAsia="Arial" w:hAnsi="Arial" w:cs="Arial"/>
          <w:lang w:val="en" w:eastAsia="el-GR"/>
        </w:rPr>
        <w:commentReference w:id="96"/>
      </w:r>
      <w:r w:rsidR="00530577" w:rsidRPr="000309BA">
        <w:rPr>
          <w:lang w:val="en-GB"/>
        </w:rPr>
        <w:t xml:space="preserve">, with a standard deviation of </w:t>
      </w:r>
      <w:r w:rsidRPr="000309BA">
        <w:rPr>
          <w:lang w:val="en-GB"/>
        </w:rPr>
        <w:t>4.5.</w:t>
      </w:r>
    </w:p>
    <w:p w14:paraId="700A7446" w14:textId="5B1A1139" w:rsidR="001E1D03" w:rsidRPr="000309BA" w:rsidRDefault="001E1D03" w:rsidP="00AC5587">
      <w:pPr>
        <w:pStyle w:val="Web"/>
        <w:spacing w:before="0" w:beforeAutospacing="0" w:after="0" w:afterAutospacing="0" w:line="360" w:lineRule="auto"/>
        <w:ind w:firstLine="720"/>
        <w:contextualSpacing/>
        <w:rPr>
          <w:lang w:val="en-GB"/>
        </w:rPr>
      </w:pPr>
      <w:r w:rsidRPr="000309BA">
        <w:rPr>
          <w:lang w:val="en-GB"/>
        </w:rPr>
        <w:t>Based on the factors</w:t>
      </w:r>
      <w:r w:rsidR="00797583" w:rsidRPr="000309BA">
        <w:rPr>
          <w:lang w:val="en-GB"/>
        </w:rPr>
        <w:t xml:space="preserve">, it was clear that the two variables, positive </w:t>
      </w:r>
      <w:proofErr w:type="spellStart"/>
      <w:r w:rsidR="00797583" w:rsidRPr="000309BA">
        <w:rPr>
          <w:lang w:val="en-GB"/>
        </w:rPr>
        <w:t>eWOM</w:t>
      </w:r>
      <w:proofErr w:type="spellEnd"/>
      <w:r w:rsidR="003D7909" w:rsidRPr="000309BA">
        <w:rPr>
          <w:lang w:val="en-GB"/>
        </w:rPr>
        <w:t>,</w:t>
      </w:r>
      <w:r w:rsidR="00797583" w:rsidRPr="000309BA">
        <w:rPr>
          <w:lang w:val="en-GB"/>
        </w:rPr>
        <w:t xml:space="preserve"> and negative </w:t>
      </w:r>
      <w:proofErr w:type="spellStart"/>
      <w:r w:rsidR="00797583" w:rsidRPr="000309BA">
        <w:rPr>
          <w:lang w:val="en-GB"/>
        </w:rPr>
        <w:t>eWOM</w:t>
      </w:r>
      <w:proofErr w:type="spellEnd"/>
      <w:r w:rsidR="00797583" w:rsidRPr="000309BA">
        <w:rPr>
          <w:lang w:val="en-GB"/>
        </w:rPr>
        <w:t>, have</w:t>
      </w:r>
      <w:r w:rsidRPr="000309BA">
        <w:rPr>
          <w:lang w:val="en-GB"/>
        </w:rPr>
        <w:t xml:space="preserve"> their own meaning. This means that they represent two different parts of </w:t>
      </w:r>
      <w:proofErr w:type="spellStart"/>
      <w:r w:rsidRPr="000309BA">
        <w:rPr>
          <w:lang w:val="en-GB"/>
        </w:rPr>
        <w:t>eWOM</w:t>
      </w:r>
      <w:proofErr w:type="spellEnd"/>
      <w:r w:rsidR="00797583" w:rsidRPr="000309BA">
        <w:rPr>
          <w:lang w:val="en-GB"/>
        </w:rPr>
        <w:t>,</w:t>
      </w:r>
      <w:r w:rsidRPr="000309BA">
        <w:rPr>
          <w:lang w:val="en-GB"/>
        </w:rPr>
        <w:t xml:space="preserve"> so it would be better to test them separately. Hypothesis 1 </w:t>
      </w:r>
      <w:ins w:id="97" w:author="A. M. van Prooijen" w:date="2021-05-18T19:19:00Z">
        <w:r w:rsidR="001D1322">
          <w:rPr>
            <w:lang w:val="en-GB"/>
          </w:rPr>
          <w:t>and</w:t>
        </w:r>
      </w:ins>
      <w:del w:id="98" w:author="A. M. van Prooijen" w:date="2021-05-18T19:19:00Z">
        <w:r w:rsidRPr="000309BA" w:rsidDel="001D1322">
          <w:rPr>
            <w:lang w:val="en-GB"/>
          </w:rPr>
          <w:delText>&amp;</w:delText>
        </w:r>
      </w:del>
      <w:r w:rsidRPr="000309BA">
        <w:rPr>
          <w:lang w:val="en-GB"/>
        </w:rPr>
        <w:t xml:space="preserve"> 2 refer to positive and negative </w:t>
      </w:r>
      <w:proofErr w:type="spellStart"/>
      <w:r w:rsidRPr="000309BA">
        <w:rPr>
          <w:lang w:val="en-GB"/>
        </w:rPr>
        <w:t>eWOM</w:t>
      </w:r>
      <w:proofErr w:type="spellEnd"/>
      <w:r w:rsidRPr="000309BA">
        <w:rPr>
          <w:lang w:val="en-GB"/>
        </w:rPr>
        <w:t xml:space="preserve"> separately because</w:t>
      </w:r>
      <w:r w:rsidR="00797583" w:rsidRPr="000309BA">
        <w:rPr>
          <w:lang w:val="en-GB"/>
        </w:rPr>
        <w:t>,</w:t>
      </w:r>
      <w:r w:rsidRPr="000309BA">
        <w:rPr>
          <w:lang w:val="en-GB"/>
        </w:rPr>
        <w:t xml:space="preserve"> based on the literature</w:t>
      </w:r>
      <w:r w:rsidR="00797583" w:rsidRPr="000309BA">
        <w:rPr>
          <w:lang w:val="en-GB"/>
        </w:rPr>
        <w:t>,</w:t>
      </w:r>
      <w:r w:rsidRPr="000309BA">
        <w:rPr>
          <w:lang w:val="en-GB"/>
        </w:rPr>
        <w:t xml:space="preserve"> greenwashing is related to negative </w:t>
      </w:r>
      <w:proofErr w:type="spellStart"/>
      <w:r w:rsidRPr="000309BA">
        <w:rPr>
          <w:lang w:val="en-GB"/>
        </w:rPr>
        <w:t>eWOM</w:t>
      </w:r>
      <w:proofErr w:type="spellEnd"/>
      <w:r w:rsidR="00797583" w:rsidRPr="000309BA">
        <w:rPr>
          <w:lang w:val="en-GB"/>
        </w:rPr>
        <w:t>. At the same time,</w:t>
      </w:r>
      <w:r w:rsidRPr="000309BA">
        <w:rPr>
          <w:lang w:val="en-GB"/>
        </w:rPr>
        <w:t xml:space="preserve"> CSR activities and strong environmental performance are related to positive </w:t>
      </w:r>
      <w:proofErr w:type="spellStart"/>
      <w:r w:rsidRPr="000309BA">
        <w:rPr>
          <w:lang w:val="en-GB"/>
        </w:rPr>
        <w:t>eWOM</w:t>
      </w:r>
      <w:proofErr w:type="spellEnd"/>
      <w:r w:rsidRPr="000309BA">
        <w:rPr>
          <w:lang w:val="en-GB"/>
        </w:rPr>
        <w:t>. Therefore, people</w:t>
      </w:r>
      <w:r w:rsidR="00797583" w:rsidRPr="000309BA">
        <w:rPr>
          <w:lang w:val="en-GB"/>
        </w:rPr>
        <w:t>'</w:t>
      </w:r>
      <w:r w:rsidRPr="000309BA">
        <w:rPr>
          <w:lang w:val="en-GB"/>
        </w:rPr>
        <w:t>s intentio</w:t>
      </w:r>
      <w:r w:rsidR="00797583" w:rsidRPr="000309BA">
        <w:rPr>
          <w:lang w:val="en-GB"/>
        </w:rPr>
        <w:t>n</w:t>
      </w:r>
      <w:r w:rsidRPr="000309BA">
        <w:rPr>
          <w:lang w:val="en-GB"/>
        </w:rPr>
        <w:t xml:space="preserve">s and motives to participate in positive and negative </w:t>
      </w:r>
      <w:proofErr w:type="spellStart"/>
      <w:r w:rsidRPr="000309BA">
        <w:rPr>
          <w:lang w:val="en-GB"/>
        </w:rPr>
        <w:t>eWOM</w:t>
      </w:r>
      <w:proofErr w:type="spellEnd"/>
      <w:r w:rsidRPr="000309BA">
        <w:rPr>
          <w:lang w:val="en-GB"/>
        </w:rPr>
        <w:t xml:space="preserve"> might differ and</w:t>
      </w:r>
      <w:r w:rsidR="00797583" w:rsidRPr="000309BA">
        <w:rPr>
          <w:lang w:val="en-GB"/>
        </w:rPr>
        <w:t>,</w:t>
      </w:r>
      <w:r w:rsidRPr="000309BA">
        <w:rPr>
          <w:lang w:val="en-GB"/>
        </w:rPr>
        <w:t xml:space="preserve"> as a result</w:t>
      </w:r>
      <w:r w:rsidR="00797583" w:rsidRPr="000309BA">
        <w:rPr>
          <w:lang w:val="en-GB"/>
        </w:rPr>
        <w:t>,</w:t>
      </w:r>
      <w:r w:rsidRPr="000309BA">
        <w:rPr>
          <w:lang w:val="en-GB"/>
        </w:rPr>
        <w:t xml:space="preserve"> provide different outcomes.</w:t>
      </w:r>
    </w:p>
    <w:p w14:paraId="154FA777" w14:textId="2BD84B4F" w:rsidR="00C91D98" w:rsidRPr="000309BA" w:rsidRDefault="00C91D98" w:rsidP="00AC5587">
      <w:pPr>
        <w:pStyle w:val="Web"/>
        <w:spacing w:before="0" w:beforeAutospacing="0" w:after="0" w:afterAutospacing="0" w:line="360" w:lineRule="auto"/>
        <w:ind w:firstLine="720"/>
        <w:contextualSpacing/>
        <w:rPr>
          <w:lang w:val="en-GB"/>
        </w:rPr>
      </w:pPr>
    </w:p>
    <w:tbl>
      <w:tblPr>
        <w:tblStyle w:val="a4"/>
        <w:tblW w:w="0" w:type="auto"/>
        <w:tblLook w:val="04A0" w:firstRow="1" w:lastRow="0" w:firstColumn="1" w:lastColumn="0" w:noHBand="0" w:noVBand="1"/>
      </w:tblPr>
      <w:tblGrid>
        <w:gridCol w:w="2796"/>
        <w:gridCol w:w="2749"/>
        <w:gridCol w:w="2761"/>
      </w:tblGrid>
      <w:tr w:rsidR="00C91D98" w:rsidRPr="000309BA" w14:paraId="42E15602" w14:textId="77777777" w:rsidTr="008F5EF6">
        <w:tc>
          <w:tcPr>
            <w:tcW w:w="9062" w:type="dxa"/>
            <w:gridSpan w:val="3"/>
            <w:tcBorders>
              <w:top w:val="nil"/>
              <w:left w:val="nil"/>
              <w:right w:val="nil"/>
            </w:tcBorders>
          </w:tcPr>
          <w:p w14:paraId="2E71128C" w14:textId="5EE01C12"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lastRenderedPageBreak/>
              <w:br w:type="page"/>
            </w:r>
            <w:commentRangeStart w:id="99"/>
            <w:r w:rsidRPr="000309BA">
              <w:rPr>
                <w:rFonts w:ascii="Times New Roman" w:hAnsi="Times New Roman" w:cs="Times New Roman"/>
                <w:sz w:val="24"/>
                <w:szCs w:val="24"/>
                <w:lang w:val="en-GB"/>
              </w:rPr>
              <w:t>Table</w:t>
            </w:r>
            <w:commentRangeEnd w:id="99"/>
            <w:r w:rsidR="001D1322">
              <w:rPr>
                <w:rStyle w:val="a8"/>
              </w:rPr>
              <w:commentReference w:id="99"/>
            </w:r>
            <w:r w:rsidRPr="000309BA">
              <w:rPr>
                <w:rFonts w:ascii="Times New Roman" w:hAnsi="Times New Roman" w:cs="Times New Roman"/>
                <w:sz w:val="24"/>
                <w:szCs w:val="24"/>
                <w:lang w:val="en-GB"/>
              </w:rPr>
              <w:t xml:space="preserve"> 3.3.2.1: Factor and reliability analysis for scales for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w:t>
            </w:r>
          </w:p>
        </w:tc>
      </w:tr>
      <w:tr w:rsidR="00BB6E25" w:rsidRPr="000309BA" w14:paraId="5E6B0D08" w14:textId="77777777" w:rsidTr="008F5EF6">
        <w:tc>
          <w:tcPr>
            <w:tcW w:w="3020" w:type="dxa"/>
            <w:tcBorders>
              <w:left w:val="nil"/>
              <w:bottom w:val="single" w:sz="4" w:space="0" w:color="auto"/>
            </w:tcBorders>
          </w:tcPr>
          <w:p w14:paraId="59AD59B3" w14:textId="77777777"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Item </w:t>
            </w:r>
          </w:p>
        </w:tc>
        <w:tc>
          <w:tcPr>
            <w:tcW w:w="3021" w:type="dxa"/>
            <w:tcBorders>
              <w:bottom w:val="single" w:sz="4" w:space="0" w:color="auto"/>
            </w:tcBorders>
          </w:tcPr>
          <w:p w14:paraId="6A571319" w14:textId="77777777"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Positive </w:t>
            </w:r>
            <w:proofErr w:type="spellStart"/>
            <w:r w:rsidRPr="000309BA">
              <w:rPr>
                <w:rFonts w:ascii="Times New Roman" w:hAnsi="Times New Roman" w:cs="Times New Roman"/>
                <w:sz w:val="24"/>
                <w:szCs w:val="24"/>
                <w:lang w:val="en-GB"/>
              </w:rPr>
              <w:t>eWOM</w:t>
            </w:r>
            <w:proofErr w:type="spellEnd"/>
          </w:p>
        </w:tc>
        <w:tc>
          <w:tcPr>
            <w:tcW w:w="3021" w:type="dxa"/>
            <w:tcBorders>
              <w:bottom w:val="single" w:sz="4" w:space="0" w:color="auto"/>
              <w:right w:val="nil"/>
            </w:tcBorders>
          </w:tcPr>
          <w:p w14:paraId="29849594" w14:textId="77777777"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Negative </w:t>
            </w:r>
            <w:proofErr w:type="spellStart"/>
            <w:r w:rsidRPr="000309BA">
              <w:rPr>
                <w:rFonts w:ascii="Times New Roman" w:hAnsi="Times New Roman" w:cs="Times New Roman"/>
                <w:sz w:val="24"/>
                <w:szCs w:val="24"/>
                <w:lang w:val="en-GB"/>
              </w:rPr>
              <w:t>eWOM</w:t>
            </w:r>
            <w:proofErr w:type="spellEnd"/>
          </w:p>
        </w:tc>
      </w:tr>
      <w:tr w:rsidR="00BB6E25" w:rsidRPr="000309BA" w14:paraId="34D13A74" w14:textId="77777777" w:rsidTr="008F5EF6">
        <w:tc>
          <w:tcPr>
            <w:tcW w:w="3020" w:type="dxa"/>
            <w:tcBorders>
              <w:left w:val="nil"/>
              <w:bottom w:val="nil"/>
              <w:right w:val="nil"/>
            </w:tcBorders>
          </w:tcPr>
          <w:p w14:paraId="4BDFC392" w14:textId="4AA152E1"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I would give a positive reaction under the post. </w:t>
            </w:r>
          </w:p>
        </w:tc>
        <w:tc>
          <w:tcPr>
            <w:tcW w:w="3021" w:type="dxa"/>
            <w:tcBorders>
              <w:left w:val="nil"/>
              <w:bottom w:val="nil"/>
              <w:right w:val="nil"/>
            </w:tcBorders>
          </w:tcPr>
          <w:p w14:paraId="625EA5CF" w14:textId="1698427D"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.87</w:t>
            </w:r>
          </w:p>
        </w:tc>
        <w:tc>
          <w:tcPr>
            <w:tcW w:w="3021" w:type="dxa"/>
            <w:tcBorders>
              <w:left w:val="nil"/>
              <w:bottom w:val="nil"/>
              <w:right w:val="nil"/>
            </w:tcBorders>
          </w:tcPr>
          <w:p w14:paraId="640BD402" w14:textId="77777777" w:rsidR="00C91D98" w:rsidRPr="000309BA" w:rsidRDefault="00C91D98" w:rsidP="00AC5587">
            <w:pPr>
              <w:spacing w:line="360" w:lineRule="auto"/>
              <w:contextualSpacing/>
              <w:rPr>
                <w:rFonts w:ascii="Times New Roman" w:hAnsi="Times New Roman" w:cs="Times New Roman"/>
                <w:sz w:val="24"/>
                <w:szCs w:val="24"/>
                <w:lang w:val="en-GB"/>
              </w:rPr>
            </w:pPr>
          </w:p>
        </w:tc>
      </w:tr>
      <w:tr w:rsidR="00BB6E25" w:rsidRPr="000309BA" w14:paraId="170AC04E" w14:textId="77777777" w:rsidTr="008F5EF6">
        <w:tc>
          <w:tcPr>
            <w:tcW w:w="3020" w:type="dxa"/>
            <w:tcBorders>
              <w:top w:val="nil"/>
              <w:left w:val="nil"/>
              <w:bottom w:val="nil"/>
              <w:right w:val="nil"/>
            </w:tcBorders>
          </w:tcPr>
          <w:p w14:paraId="59BC32EE" w14:textId="0B4EAA5C"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I would say positive things about the company on Facebook.</w:t>
            </w:r>
          </w:p>
        </w:tc>
        <w:tc>
          <w:tcPr>
            <w:tcW w:w="3021" w:type="dxa"/>
            <w:tcBorders>
              <w:top w:val="nil"/>
              <w:left w:val="nil"/>
              <w:bottom w:val="nil"/>
              <w:right w:val="nil"/>
            </w:tcBorders>
          </w:tcPr>
          <w:p w14:paraId="23FAB68B" w14:textId="2A34497B"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.86</w:t>
            </w:r>
          </w:p>
        </w:tc>
        <w:tc>
          <w:tcPr>
            <w:tcW w:w="3021" w:type="dxa"/>
            <w:tcBorders>
              <w:top w:val="nil"/>
              <w:left w:val="nil"/>
              <w:bottom w:val="nil"/>
              <w:right w:val="nil"/>
            </w:tcBorders>
          </w:tcPr>
          <w:p w14:paraId="6439C36B" w14:textId="77777777" w:rsidR="00C91D98" w:rsidRPr="000309BA" w:rsidRDefault="00C91D98" w:rsidP="00AC5587">
            <w:pPr>
              <w:spacing w:line="360" w:lineRule="auto"/>
              <w:contextualSpacing/>
              <w:rPr>
                <w:rFonts w:ascii="Times New Roman" w:hAnsi="Times New Roman" w:cs="Times New Roman"/>
                <w:sz w:val="24"/>
                <w:szCs w:val="24"/>
                <w:lang w:val="en-GB"/>
              </w:rPr>
            </w:pPr>
          </w:p>
        </w:tc>
      </w:tr>
      <w:tr w:rsidR="00BB6E25" w:rsidRPr="000309BA" w14:paraId="29D82EC2" w14:textId="77777777" w:rsidTr="008F5EF6">
        <w:tc>
          <w:tcPr>
            <w:tcW w:w="3020" w:type="dxa"/>
            <w:tcBorders>
              <w:top w:val="nil"/>
              <w:left w:val="nil"/>
              <w:bottom w:val="nil"/>
              <w:right w:val="nil"/>
            </w:tcBorders>
          </w:tcPr>
          <w:p w14:paraId="12804169" w14:textId="438B3C1D"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I would start to follow the Facebook page of the company.</w:t>
            </w:r>
          </w:p>
        </w:tc>
        <w:tc>
          <w:tcPr>
            <w:tcW w:w="3021" w:type="dxa"/>
            <w:tcBorders>
              <w:top w:val="nil"/>
              <w:left w:val="nil"/>
              <w:bottom w:val="nil"/>
              <w:right w:val="nil"/>
            </w:tcBorders>
          </w:tcPr>
          <w:p w14:paraId="5D5A2126" w14:textId="66D63C3B"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.83</w:t>
            </w:r>
          </w:p>
        </w:tc>
        <w:tc>
          <w:tcPr>
            <w:tcW w:w="3021" w:type="dxa"/>
            <w:tcBorders>
              <w:top w:val="nil"/>
              <w:left w:val="nil"/>
              <w:bottom w:val="nil"/>
              <w:right w:val="nil"/>
            </w:tcBorders>
          </w:tcPr>
          <w:p w14:paraId="65B69DFF" w14:textId="77777777" w:rsidR="00C91D98" w:rsidRPr="000309BA" w:rsidRDefault="00C91D98" w:rsidP="00AC5587">
            <w:pPr>
              <w:spacing w:line="360" w:lineRule="auto"/>
              <w:contextualSpacing/>
              <w:rPr>
                <w:rFonts w:ascii="Times New Roman" w:hAnsi="Times New Roman" w:cs="Times New Roman"/>
                <w:sz w:val="24"/>
                <w:szCs w:val="24"/>
                <w:lang w:val="en-GB"/>
              </w:rPr>
            </w:pPr>
          </w:p>
        </w:tc>
      </w:tr>
      <w:tr w:rsidR="00BB6E25" w:rsidRPr="000309BA" w14:paraId="72B01E17" w14:textId="77777777" w:rsidTr="008F5EF6">
        <w:tc>
          <w:tcPr>
            <w:tcW w:w="3020" w:type="dxa"/>
            <w:tcBorders>
              <w:top w:val="nil"/>
              <w:left w:val="nil"/>
              <w:bottom w:val="nil"/>
              <w:right w:val="nil"/>
            </w:tcBorders>
          </w:tcPr>
          <w:p w14:paraId="65868A43" w14:textId="53D83834"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I would </w:t>
            </w:r>
            <w:r w:rsidR="007F606C"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like</w:t>
            </w:r>
            <w:r w:rsidR="007F606C"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 xml:space="preserve"> this post on Facebook.</w:t>
            </w:r>
          </w:p>
        </w:tc>
        <w:tc>
          <w:tcPr>
            <w:tcW w:w="3021" w:type="dxa"/>
            <w:tcBorders>
              <w:top w:val="nil"/>
              <w:left w:val="nil"/>
              <w:bottom w:val="nil"/>
              <w:right w:val="nil"/>
            </w:tcBorders>
          </w:tcPr>
          <w:p w14:paraId="7573189C" w14:textId="3C9D2966"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.83</w:t>
            </w:r>
          </w:p>
        </w:tc>
        <w:tc>
          <w:tcPr>
            <w:tcW w:w="3021" w:type="dxa"/>
            <w:tcBorders>
              <w:top w:val="nil"/>
              <w:left w:val="nil"/>
              <w:bottom w:val="nil"/>
              <w:right w:val="nil"/>
            </w:tcBorders>
          </w:tcPr>
          <w:p w14:paraId="5B840491" w14:textId="77777777" w:rsidR="00C91D98" w:rsidRPr="000309BA" w:rsidRDefault="00C91D98" w:rsidP="00AC5587">
            <w:pPr>
              <w:spacing w:line="360" w:lineRule="auto"/>
              <w:contextualSpacing/>
              <w:rPr>
                <w:rFonts w:ascii="Times New Roman" w:hAnsi="Times New Roman" w:cs="Times New Roman"/>
                <w:sz w:val="24"/>
                <w:szCs w:val="24"/>
                <w:lang w:val="en-GB"/>
              </w:rPr>
            </w:pPr>
          </w:p>
        </w:tc>
      </w:tr>
      <w:tr w:rsidR="00BB6E25" w:rsidRPr="000309BA" w14:paraId="19777C85" w14:textId="77777777" w:rsidTr="008F5EF6">
        <w:tc>
          <w:tcPr>
            <w:tcW w:w="3020" w:type="dxa"/>
            <w:tcBorders>
              <w:top w:val="nil"/>
              <w:left w:val="nil"/>
              <w:bottom w:val="nil"/>
              <w:right w:val="nil"/>
            </w:tcBorders>
          </w:tcPr>
          <w:p w14:paraId="6FDD627A" w14:textId="77777777"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I would share this post </w:t>
            </w:r>
            <w:r w:rsidR="00711A18" w:rsidRPr="000309BA">
              <w:rPr>
                <w:rFonts w:ascii="Times New Roman" w:hAnsi="Times New Roman" w:cs="Times New Roman"/>
                <w:sz w:val="24"/>
                <w:szCs w:val="24"/>
                <w:lang w:val="en-GB"/>
              </w:rPr>
              <w:t>with friends.</w:t>
            </w:r>
          </w:p>
          <w:p w14:paraId="697F5C60" w14:textId="34507284" w:rsidR="00711A18" w:rsidRPr="000309BA" w:rsidRDefault="00711A1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I would recommend the clothes of this company to friends.</w:t>
            </w:r>
          </w:p>
        </w:tc>
        <w:tc>
          <w:tcPr>
            <w:tcW w:w="3021" w:type="dxa"/>
            <w:tcBorders>
              <w:top w:val="nil"/>
              <w:left w:val="nil"/>
              <w:bottom w:val="nil"/>
              <w:right w:val="nil"/>
            </w:tcBorders>
          </w:tcPr>
          <w:p w14:paraId="5333BCEF" w14:textId="77777777"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.8</w:t>
            </w:r>
            <w:r w:rsidR="00711A18" w:rsidRPr="000309BA">
              <w:rPr>
                <w:rFonts w:ascii="Times New Roman" w:hAnsi="Times New Roman" w:cs="Times New Roman"/>
                <w:sz w:val="24"/>
                <w:szCs w:val="24"/>
                <w:lang w:val="en-GB"/>
              </w:rPr>
              <w:t>1</w:t>
            </w:r>
          </w:p>
          <w:p w14:paraId="00E1CDC2" w14:textId="77777777" w:rsidR="00711A18" w:rsidRPr="000309BA" w:rsidRDefault="00711A18" w:rsidP="00AC5587">
            <w:pPr>
              <w:spacing w:line="360" w:lineRule="auto"/>
              <w:contextualSpacing/>
              <w:rPr>
                <w:rFonts w:ascii="Times New Roman" w:hAnsi="Times New Roman" w:cs="Times New Roman"/>
                <w:sz w:val="24"/>
                <w:szCs w:val="24"/>
                <w:lang w:val="en-GB"/>
              </w:rPr>
            </w:pPr>
          </w:p>
          <w:p w14:paraId="5607D12D" w14:textId="101584C6" w:rsidR="00711A18" w:rsidRPr="000309BA" w:rsidRDefault="00711A1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.81</w:t>
            </w:r>
          </w:p>
        </w:tc>
        <w:tc>
          <w:tcPr>
            <w:tcW w:w="3021" w:type="dxa"/>
            <w:tcBorders>
              <w:top w:val="nil"/>
              <w:left w:val="nil"/>
              <w:bottom w:val="nil"/>
              <w:right w:val="nil"/>
            </w:tcBorders>
          </w:tcPr>
          <w:p w14:paraId="04F08052" w14:textId="77777777" w:rsidR="00C91D98" w:rsidRPr="000309BA" w:rsidRDefault="00C91D98" w:rsidP="00AC5587">
            <w:pPr>
              <w:spacing w:line="360" w:lineRule="auto"/>
              <w:contextualSpacing/>
              <w:rPr>
                <w:rFonts w:ascii="Times New Roman" w:hAnsi="Times New Roman" w:cs="Times New Roman"/>
                <w:sz w:val="24"/>
                <w:szCs w:val="24"/>
                <w:lang w:val="en-GB"/>
              </w:rPr>
            </w:pPr>
          </w:p>
        </w:tc>
      </w:tr>
      <w:tr w:rsidR="00BB6E25" w:rsidRPr="000309BA" w14:paraId="667F8585" w14:textId="77777777" w:rsidTr="008F5EF6">
        <w:tc>
          <w:tcPr>
            <w:tcW w:w="3020" w:type="dxa"/>
            <w:tcBorders>
              <w:top w:val="nil"/>
              <w:left w:val="nil"/>
              <w:bottom w:val="nil"/>
              <w:right w:val="nil"/>
            </w:tcBorders>
          </w:tcPr>
          <w:p w14:paraId="17F0ACAC" w14:textId="05BD4826"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I would </w:t>
            </w:r>
            <w:r w:rsidR="00711A18" w:rsidRPr="000309BA">
              <w:rPr>
                <w:rFonts w:ascii="Times New Roman" w:hAnsi="Times New Roman" w:cs="Times New Roman"/>
                <w:sz w:val="24"/>
                <w:szCs w:val="24"/>
                <w:lang w:val="en-GB"/>
              </w:rPr>
              <w:t>be willing to say negative things about the company on Facebook.</w:t>
            </w:r>
          </w:p>
        </w:tc>
        <w:tc>
          <w:tcPr>
            <w:tcW w:w="3021" w:type="dxa"/>
            <w:tcBorders>
              <w:top w:val="nil"/>
              <w:left w:val="nil"/>
              <w:bottom w:val="nil"/>
              <w:right w:val="nil"/>
            </w:tcBorders>
          </w:tcPr>
          <w:p w14:paraId="071CF85D" w14:textId="77777777" w:rsidR="00C91D98" w:rsidRPr="000309BA" w:rsidRDefault="00C91D98" w:rsidP="00AC5587">
            <w:pPr>
              <w:spacing w:line="360" w:lineRule="auto"/>
              <w:contextualSpacing/>
              <w:rPr>
                <w:rFonts w:ascii="Times New Roman" w:hAnsi="Times New Roman" w:cs="Times New Roman"/>
                <w:sz w:val="24"/>
                <w:szCs w:val="24"/>
                <w:lang w:val="en-GB"/>
              </w:rPr>
            </w:pPr>
          </w:p>
        </w:tc>
        <w:tc>
          <w:tcPr>
            <w:tcW w:w="3021" w:type="dxa"/>
            <w:tcBorders>
              <w:top w:val="nil"/>
              <w:left w:val="nil"/>
              <w:bottom w:val="nil"/>
              <w:right w:val="nil"/>
            </w:tcBorders>
          </w:tcPr>
          <w:p w14:paraId="7D70ABE6" w14:textId="241F4E1B"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.9</w:t>
            </w:r>
            <w:r w:rsidR="00711A18" w:rsidRPr="000309BA">
              <w:rPr>
                <w:rFonts w:ascii="Times New Roman" w:hAnsi="Times New Roman" w:cs="Times New Roman"/>
                <w:sz w:val="24"/>
                <w:szCs w:val="24"/>
                <w:lang w:val="en-GB"/>
              </w:rPr>
              <w:t>5</w:t>
            </w:r>
          </w:p>
        </w:tc>
      </w:tr>
      <w:tr w:rsidR="00BB6E25" w:rsidRPr="000309BA" w14:paraId="1C31426B" w14:textId="77777777" w:rsidTr="008F5EF6">
        <w:tc>
          <w:tcPr>
            <w:tcW w:w="3020" w:type="dxa"/>
            <w:tcBorders>
              <w:top w:val="nil"/>
              <w:left w:val="nil"/>
              <w:bottom w:val="nil"/>
              <w:right w:val="nil"/>
            </w:tcBorders>
          </w:tcPr>
          <w:p w14:paraId="45323FF8" w14:textId="13F61633"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I would share </w:t>
            </w:r>
            <w:r w:rsidR="00711A18" w:rsidRPr="000309BA">
              <w:rPr>
                <w:rFonts w:ascii="Times New Roman" w:hAnsi="Times New Roman" w:cs="Times New Roman"/>
                <w:sz w:val="24"/>
                <w:szCs w:val="24"/>
                <w:lang w:val="en-GB"/>
              </w:rPr>
              <w:t xml:space="preserve">the post with </w:t>
            </w:r>
            <w:r w:rsidRPr="000309BA">
              <w:rPr>
                <w:rFonts w:ascii="Times New Roman" w:hAnsi="Times New Roman" w:cs="Times New Roman"/>
                <w:sz w:val="24"/>
                <w:szCs w:val="24"/>
                <w:lang w:val="en-GB"/>
              </w:rPr>
              <w:t xml:space="preserve">friends </w:t>
            </w:r>
            <w:r w:rsidR="00711A18" w:rsidRPr="000309BA">
              <w:rPr>
                <w:rFonts w:ascii="Times New Roman" w:hAnsi="Times New Roman" w:cs="Times New Roman"/>
                <w:sz w:val="24"/>
                <w:szCs w:val="24"/>
                <w:lang w:val="en-GB"/>
              </w:rPr>
              <w:t>to express negative feelings.</w:t>
            </w:r>
          </w:p>
        </w:tc>
        <w:tc>
          <w:tcPr>
            <w:tcW w:w="3021" w:type="dxa"/>
            <w:tcBorders>
              <w:top w:val="nil"/>
              <w:left w:val="nil"/>
              <w:bottom w:val="nil"/>
              <w:right w:val="nil"/>
            </w:tcBorders>
          </w:tcPr>
          <w:p w14:paraId="33CCE237" w14:textId="77777777" w:rsidR="00C91D98" w:rsidRPr="000309BA" w:rsidRDefault="00C91D98" w:rsidP="00AC5587">
            <w:pPr>
              <w:spacing w:line="360" w:lineRule="auto"/>
              <w:contextualSpacing/>
              <w:rPr>
                <w:rFonts w:ascii="Times New Roman" w:hAnsi="Times New Roman" w:cs="Times New Roman"/>
                <w:sz w:val="24"/>
                <w:szCs w:val="24"/>
                <w:lang w:val="en-GB"/>
              </w:rPr>
            </w:pPr>
          </w:p>
        </w:tc>
        <w:tc>
          <w:tcPr>
            <w:tcW w:w="3021" w:type="dxa"/>
            <w:tcBorders>
              <w:top w:val="nil"/>
              <w:left w:val="nil"/>
              <w:bottom w:val="nil"/>
              <w:right w:val="nil"/>
            </w:tcBorders>
          </w:tcPr>
          <w:p w14:paraId="560F18A4" w14:textId="3C6EC518"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.9</w:t>
            </w:r>
            <w:r w:rsidR="00711A18" w:rsidRPr="000309BA">
              <w:rPr>
                <w:rFonts w:ascii="Times New Roman" w:hAnsi="Times New Roman" w:cs="Times New Roman"/>
                <w:sz w:val="24"/>
                <w:szCs w:val="24"/>
                <w:lang w:val="en-GB"/>
              </w:rPr>
              <w:t>2</w:t>
            </w:r>
          </w:p>
        </w:tc>
      </w:tr>
      <w:tr w:rsidR="00BB6E25" w:rsidRPr="000309BA" w14:paraId="5A877BEE" w14:textId="77777777" w:rsidTr="008F5EF6">
        <w:tc>
          <w:tcPr>
            <w:tcW w:w="3020" w:type="dxa"/>
            <w:tcBorders>
              <w:top w:val="nil"/>
              <w:left w:val="nil"/>
              <w:bottom w:val="nil"/>
              <w:right w:val="nil"/>
            </w:tcBorders>
          </w:tcPr>
          <w:p w14:paraId="28CDB97F" w14:textId="0C4B5D9F"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I would </w:t>
            </w:r>
            <w:r w:rsidR="00BB6E25" w:rsidRPr="000309BA">
              <w:rPr>
                <w:rFonts w:ascii="Times New Roman" w:hAnsi="Times New Roman" w:cs="Times New Roman"/>
                <w:sz w:val="24"/>
                <w:szCs w:val="24"/>
                <w:lang w:val="en-GB"/>
              </w:rPr>
              <w:t>give a negative reaction under the post.</w:t>
            </w:r>
          </w:p>
        </w:tc>
        <w:tc>
          <w:tcPr>
            <w:tcW w:w="3021" w:type="dxa"/>
            <w:tcBorders>
              <w:top w:val="nil"/>
              <w:left w:val="nil"/>
              <w:bottom w:val="nil"/>
              <w:right w:val="nil"/>
            </w:tcBorders>
          </w:tcPr>
          <w:p w14:paraId="77520092" w14:textId="77777777" w:rsidR="00C91D98" w:rsidRPr="000309BA" w:rsidRDefault="00C91D98" w:rsidP="00AC5587">
            <w:pPr>
              <w:spacing w:line="360" w:lineRule="auto"/>
              <w:contextualSpacing/>
              <w:rPr>
                <w:rFonts w:ascii="Times New Roman" w:hAnsi="Times New Roman" w:cs="Times New Roman"/>
                <w:sz w:val="24"/>
                <w:szCs w:val="24"/>
                <w:lang w:val="en-GB"/>
              </w:rPr>
            </w:pPr>
          </w:p>
        </w:tc>
        <w:tc>
          <w:tcPr>
            <w:tcW w:w="3021" w:type="dxa"/>
            <w:tcBorders>
              <w:top w:val="nil"/>
              <w:left w:val="nil"/>
              <w:bottom w:val="nil"/>
              <w:right w:val="nil"/>
            </w:tcBorders>
          </w:tcPr>
          <w:p w14:paraId="1FECCD2A" w14:textId="131CF01C"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.9</w:t>
            </w:r>
            <w:r w:rsidR="00BB6E25" w:rsidRPr="000309BA">
              <w:rPr>
                <w:rFonts w:ascii="Times New Roman" w:hAnsi="Times New Roman" w:cs="Times New Roman"/>
                <w:sz w:val="24"/>
                <w:szCs w:val="24"/>
                <w:lang w:val="en-GB"/>
              </w:rPr>
              <w:t>0</w:t>
            </w:r>
          </w:p>
        </w:tc>
      </w:tr>
      <w:tr w:rsidR="00BB6E25" w:rsidRPr="000309BA" w14:paraId="72C8CFD8" w14:textId="77777777" w:rsidTr="008F5EF6">
        <w:tc>
          <w:tcPr>
            <w:tcW w:w="3020" w:type="dxa"/>
            <w:tcBorders>
              <w:top w:val="nil"/>
              <w:left w:val="nil"/>
              <w:bottom w:val="nil"/>
              <w:right w:val="nil"/>
            </w:tcBorders>
          </w:tcPr>
          <w:p w14:paraId="1AAA31BB" w14:textId="6F420F59"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I would say negative things </w:t>
            </w:r>
            <w:r w:rsidR="00BB6E25" w:rsidRPr="000309BA">
              <w:rPr>
                <w:rFonts w:ascii="Times New Roman" w:hAnsi="Times New Roman" w:cs="Times New Roman"/>
                <w:sz w:val="24"/>
                <w:szCs w:val="24"/>
                <w:lang w:val="en-GB"/>
              </w:rPr>
              <w:t xml:space="preserve">about the fashion products they deliver to their customers. </w:t>
            </w:r>
          </w:p>
        </w:tc>
        <w:tc>
          <w:tcPr>
            <w:tcW w:w="3021" w:type="dxa"/>
            <w:tcBorders>
              <w:top w:val="nil"/>
              <w:left w:val="nil"/>
              <w:bottom w:val="nil"/>
              <w:right w:val="nil"/>
            </w:tcBorders>
          </w:tcPr>
          <w:p w14:paraId="0E42855D" w14:textId="77777777" w:rsidR="00C91D98" w:rsidRPr="000309BA" w:rsidRDefault="00C91D98" w:rsidP="00AC5587">
            <w:pPr>
              <w:spacing w:line="360" w:lineRule="auto"/>
              <w:contextualSpacing/>
              <w:rPr>
                <w:rFonts w:ascii="Times New Roman" w:hAnsi="Times New Roman" w:cs="Times New Roman"/>
                <w:sz w:val="24"/>
                <w:szCs w:val="24"/>
                <w:lang w:val="en-GB"/>
              </w:rPr>
            </w:pPr>
          </w:p>
        </w:tc>
        <w:tc>
          <w:tcPr>
            <w:tcW w:w="3021" w:type="dxa"/>
            <w:tcBorders>
              <w:top w:val="nil"/>
              <w:left w:val="nil"/>
              <w:bottom w:val="nil"/>
              <w:right w:val="nil"/>
            </w:tcBorders>
          </w:tcPr>
          <w:p w14:paraId="2902FDA1" w14:textId="3D34C270"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w:t>
            </w:r>
            <w:r w:rsidR="00BB6E25" w:rsidRPr="000309BA">
              <w:rPr>
                <w:rFonts w:ascii="Times New Roman" w:hAnsi="Times New Roman" w:cs="Times New Roman"/>
                <w:sz w:val="24"/>
                <w:szCs w:val="24"/>
                <w:lang w:val="en-GB"/>
              </w:rPr>
              <w:t>88</w:t>
            </w:r>
          </w:p>
        </w:tc>
      </w:tr>
      <w:tr w:rsidR="00BB6E25" w:rsidRPr="000309BA" w14:paraId="3F7ECA1E" w14:textId="77777777" w:rsidTr="008F5EF6">
        <w:tc>
          <w:tcPr>
            <w:tcW w:w="3020" w:type="dxa"/>
            <w:tcBorders>
              <w:top w:val="nil"/>
              <w:left w:val="nil"/>
              <w:bottom w:val="single" w:sz="4" w:space="0" w:color="auto"/>
              <w:right w:val="nil"/>
            </w:tcBorders>
          </w:tcPr>
          <w:p w14:paraId="1CDA80D1" w14:textId="77777777" w:rsidR="00C91D98" w:rsidRPr="000309BA" w:rsidRDefault="00C91D98" w:rsidP="00AC5587">
            <w:pPr>
              <w:spacing w:line="360" w:lineRule="auto"/>
              <w:contextualSpacing/>
              <w:rPr>
                <w:rFonts w:ascii="Times New Roman" w:hAnsi="Times New Roman" w:cs="Times New Roman"/>
                <w:sz w:val="24"/>
                <w:szCs w:val="24"/>
                <w:lang w:val="en-GB"/>
              </w:rPr>
            </w:pPr>
          </w:p>
        </w:tc>
        <w:tc>
          <w:tcPr>
            <w:tcW w:w="3021" w:type="dxa"/>
            <w:tcBorders>
              <w:top w:val="nil"/>
              <w:left w:val="nil"/>
              <w:bottom w:val="single" w:sz="4" w:space="0" w:color="auto"/>
              <w:right w:val="nil"/>
            </w:tcBorders>
          </w:tcPr>
          <w:p w14:paraId="058C8269" w14:textId="77777777" w:rsidR="00C91D98" w:rsidRPr="000309BA" w:rsidRDefault="00C91D98" w:rsidP="00AC5587">
            <w:pPr>
              <w:spacing w:line="360" w:lineRule="auto"/>
              <w:contextualSpacing/>
              <w:rPr>
                <w:rFonts w:ascii="Times New Roman" w:hAnsi="Times New Roman" w:cs="Times New Roman"/>
                <w:sz w:val="24"/>
                <w:szCs w:val="24"/>
                <w:lang w:val="en-GB"/>
              </w:rPr>
            </w:pPr>
          </w:p>
        </w:tc>
        <w:tc>
          <w:tcPr>
            <w:tcW w:w="3021" w:type="dxa"/>
            <w:tcBorders>
              <w:top w:val="nil"/>
              <w:left w:val="nil"/>
              <w:bottom w:val="single" w:sz="4" w:space="0" w:color="auto"/>
              <w:right w:val="nil"/>
            </w:tcBorders>
          </w:tcPr>
          <w:p w14:paraId="7A739742" w14:textId="77777777" w:rsidR="00C91D98" w:rsidRPr="000309BA" w:rsidRDefault="00C91D98" w:rsidP="00AC5587">
            <w:pPr>
              <w:spacing w:line="360" w:lineRule="auto"/>
              <w:contextualSpacing/>
              <w:rPr>
                <w:rFonts w:ascii="Times New Roman" w:hAnsi="Times New Roman" w:cs="Times New Roman"/>
                <w:sz w:val="24"/>
                <w:szCs w:val="24"/>
                <w:lang w:val="en-GB"/>
              </w:rPr>
            </w:pPr>
          </w:p>
        </w:tc>
      </w:tr>
      <w:tr w:rsidR="00BB6E25" w:rsidRPr="000309BA" w14:paraId="0D810955" w14:textId="77777777" w:rsidTr="008F5EF6">
        <w:tc>
          <w:tcPr>
            <w:tcW w:w="3020" w:type="dxa"/>
            <w:tcBorders>
              <w:left w:val="nil"/>
              <w:bottom w:val="nil"/>
              <w:right w:val="nil"/>
            </w:tcBorders>
          </w:tcPr>
          <w:p w14:paraId="7E1CC693" w14:textId="77777777"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R² (variance explained)</w:t>
            </w:r>
          </w:p>
        </w:tc>
        <w:tc>
          <w:tcPr>
            <w:tcW w:w="3021" w:type="dxa"/>
            <w:tcBorders>
              <w:left w:val="nil"/>
              <w:bottom w:val="nil"/>
              <w:right w:val="nil"/>
            </w:tcBorders>
          </w:tcPr>
          <w:p w14:paraId="30FAE1E6" w14:textId="4BDED6F9" w:rsidR="00C91D98" w:rsidRPr="000309BA" w:rsidRDefault="008C7AF7"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43.46</w:t>
            </w:r>
          </w:p>
        </w:tc>
        <w:tc>
          <w:tcPr>
            <w:tcW w:w="3021" w:type="dxa"/>
            <w:tcBorders>
              <w:left w:val="nil"/>
              <w:bottom w:val="nil"/>
              <w:right w:val="nil"/>
            </w:tcBorders>
          </w:tcPr>
          <w:p w14:paraId="23B90EFF" w14:textId="30785B1E" w:rsidR="00C91D98" w:rsidRPr="000309BA" w:rsidRDefault="00990937"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32.17</w:t>
            </w:r>
          </w:p>
        </w:tc>
      </w:tr>
      <w:tr w:rsidR="00BB6E25" w:rsidRPr="000309BA" w14:paraId="07188BC4" w14:textId="77777777" w:rsidTr="008F5EF6">
        <w:tc>
          <w:tcPr>
            <w:tcW w:w="3020" w:type="dxa"/>
            <w:tcBorders>
              <w:top w:val="nil"/>
              <w:left w:val="nil"/>
              <w:right w:val="nil"/>
            </w:tcBorders>
          </w:tcPr>
          <w:p w14:paraId="2A4FBA4D" w14:textId="77777777"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Cronbach’s alpha</w:t>
            </w:r>
          </w:p>
        </w:tc>
        <w:tc>
          <w:tcPr>
            <w:tcW w:w="3021" w:type="dxa"/>
            <w:tcBorders>
              <w:top w:val="nil"/>
              <w:left w:val="nil"/>
              <w:right w:val="nil"/>
            </w:tcBorders>
          </w:tcPr>
          <w:p w14:paraId="4FAAED32" w14:textId="61D12F45"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w:t>
            </w:r>
            <w:r w:rsidR="0061441D" w:rsidRPr="000309BA">
              <w:rPr>
                <w:rFonts w:ascii="Times New Roman" w:hAnsi="Times New Roman" w:cs="Times New Roman"/>
                <w:sz w:val="24"/>
                <w:szCs w:val="24"/>
                <w:lang w:val="en-GB"/>
              </w:rPr>
              <w:t>91</w:t>
            </w:r>
          </w:p>
        </w:tc>
        <w:tc>
          <w:tcPr>
            <w:tcW w:w="3021" w:type="dxa"/>
            <w:tcBorders>
              <w:top w:val="nil"/>
              <w:left w:val="nil"/>
              <w:right w:val="nil"/>
            </w:tcBorders>
          </w:tcPr>
          <w:p w14:paraId="6B5A6D1B" w14:textId="5A62EABE" w:rsidR="00C91D98" w:rsidRPr="000309BA" w:rsidRDefault="00C91D98"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w:t>
            </w:r>
            <w:r w:rsidR="0061441D" w:rsidRPr="000309BA">
              <w:rPr>
                <w:rFonts w:ascii="Times New Roman" w:hAnsi="Times New Roman" w:cs="Times New Roman"/>
                <w:sz w:val="24"/>
                <w:szCs w:val="24"/>
                <w:lang w:val="en-GB"/>
              </w:rPr>
              <w:t>93</w:t>
            </w:r>
          </w:p>
        </w:tc>
      </w:tr>
    </w:tbl>
    <w:p w14:paraId="23CDEFB1" w14:textId="77777777" w:rsidR="00C91D98" w:rsidRPr="000309BA" w:rsidRDefault="00C91D98" w:rsidP="00AC5587">
      <w:pPr>
        <w:pStyle w:val="Web"/>
        <w:spacing w:before="0" w:beforeAutospacing="0" w:after="0" w:afterAutospacing="0" w:line="360" w:lineRule="auto"/>
        <w:ind w:firstLine="720"/>
        <w:contextualSpacing/>
        <w:rPr>
          <w:lang w:val="en-GB"/>
        </w:rPr>
      </w:pPr>
    </w:p>
    <w:p w14:paraId="76E3F791" w14:textId="77777777" w:rsidR="001E1D03" w:rsidRPr="000309BA" w:rsidRDefault="001E1D03" w:rsidP="00AC5587">
      <w:pPr>
        <w:pStyle w:val="Web"/>
        <w:spacing w:before="0" w:beforeAutospacing="0" w:after="0" w:afterAutospacing="0" w:line="360" w:lineRule="auto"/>
        <w:ind w:firstLine="720"/>
        <w:contextualSpacing/>
        <w:rPr>
          <w:lang w:val="en-GB"/>
        </w:rPr>
      </w:pPr>
    </w:p>
    <w:p w14:paraId="495274A5" w14:textId="5F8145A0" w:rsidR="000907EB" w:rsidRPr="000309BA" w:rsidRDefault="001E1D03" w:rsidP="00AC5587">
      <w:pPr>
        <w:pStyle w:val="Web"/>
        <w:spacing w:before="0" w:beforeAutospacing="0" w:after="0" w:afterAutospacing="0" w:line="360" w:lineRule="auto"/>
        <w:contextualSpacing/>
        <w:rPr>
          <w:b/>
          <w:bCs/>
          <w:lang w:val="en-GB"/>
        </w:rPr>
      </w:pPr>
      <w:r w:rsidRPr="000309BA">
        <w:rPr>
          <w:b/>
          <w:bCs/>
          <w:lang w:val="en-GB"/>
        </w:rPr>
        <w:t xml:space="preserve">3.3.3 </w:t>
      </w:r>
      <w:r w:rsidR="00DE3B0F" w:rsidRPr="000309BA">
        <w:rPr>
          <w:b/>
          <w:bCs/>
          <w:lang w:val="en-GB"/>
        </w:rPr>
        <w:t>T</w:t>
      </w:r>
      <w:r w:rsidRPr="000309BA">
        <w:rPr>
          <w:b/>
          <w:bCs/>
          <w:lang w:val="en-GB"/>
        </w:rPr>
        <w:t>rust</w:t>
      </w:r>
    </w:p>
    <w:p w14:paraId="54F60813" w14:textId="4F04824A" w:rsidR="008F34C1" w:rsidRPr="000309BA" w:rsidRDefault="008F34C1" w:rsidP="00AC5587">
      <w:pPr>
        <w:pStyle w:val="Web"/>
        <w:spacing w:before="0" w:beforeAutospacing="0" w:after="0" w:afterAutospacing="0" w:line="360" w:lineRule="auto"/>
        <w:ind w:firstLine="720"/>
        <w:contextualSpacing/>
        <w:rPr>
          <w:i/>
          <w:iCs/>
          <w:color w:val="000000"/>
        </w:rPr>
      </w:pPr>
      <w:r w:rsidRPr="000309BA">
        <w:rPr>
          <w:lang w:val="en-GB"/>
        </w:rPr>
        <w:t xml:space="preserve">Trust is used as a mediator in this research and was measured with three items </w:t>
      </w:r>
      <w:del w:id="100" w:author="A. M. van Prooijen" w:date="2021-05-18T19:20:00Z">
        <w:r w:rsidRPr="000309BA" w:rsidDel="001D1322">
          <w:rPr>
            <w:color w:val="000000"/>
          </w:rPr>
          <w:delText>based on</w:delText>
        </w:r>
      </w:del>
      <w:ins w:id="101" w:author="A. M. van Prooijen" w:date="2021-05-18T19:20:00Z">
        <w:r w:rsidR="001D1322">
          <w:rPr>
            <w:color w:val="000000"/>
          </w:rPr>
          <w:t>related to</w:t>
        </w:r>
      </w:ins>
      <w:r w:rsidRPr="000309BA">
        <w:rPr>
          <w:color w:val="000000"/>
        </w:rPr>
        <w:t xml:space="preserve"> morality (honesty, sincerity, and trustworthiness) and three items </w:t>
      </w:r>
      <w:del w:id="102" w:author="A. M. van Prooijen" w:date="2021-05-18T19:20:00Z">
        <w:r w:rsidRPr="000309BA" w:rsidDel="001D1322">
          <w:rPr>
            <w:color w:val="000000"/>
          </w:rPr>
          <w:delText>based on</w:delText>
        </w:r>
      </w:del>
      <w:ins w:id="103" w:author="A. M. van Prooijen" w:date="2021-05-18T19:20:00Z">
        <w:r w:rsidR="001D1322">
          <w:rPr>
            <w:color w:val="000000"/>
          </w:rPr>
          <w:t>related to</w:t>
        </w:r>
      </w:ins>
      <w:r w:rsidRPr="000309BA">
        <w:rPr>
          <w:color w:val="000000"/>
        </w:rPr>
        <w:t xml:space="preserve"> competence (competence, intelligence, and skill</w:t>
      </w:r>
      <w:r w:rsidR="00DA03AC" w:rsidRPr="000309BA">
        <w:rPr>
          <w:color w:val="000000"/>
        </w:rPr>
        <w:t>fulness</w:t>
      </w:r>
      <w:r w:rsidRPr="000309BA">
        <w:rPr>
          <w:color w:val="000000"/>
        </w:rPr>
        <w:t>)</w:t>
      </w:r>
      <w:ins w:id="104" w:author="A. M. van Prooijen" w:date="2021-05-18T19:20:00Z">
        <w:r w:rsidR="001D1322">
          <w:rPr>
            <w:color w:val="000000"/>
          </w:rPr>
          <w:t xml:space="preserve">, which are </w:t>
        </w:r>
      </w:ins>
      <w:ins w:id="105" w:author="A. M. van Prooijen" w:date="2021-05-18T19:21:00Z">
        <w:r w:rsidR="001D1322">
          <w:rPr>
            <w:color w:val="000000"/>
          </w:rPr>
          <w:t>both indicators of trust</w:t>
        </w:r>
      </w:ins>
      <w:r w:rsidRPr="000309BA">
        <w:rPr>
          <w:color w:val="000000"/>
        </w:rPr>
        <w:t xml:space="preserve"> (Leach et al., 2007). For the first item based on morality, respondents indicated on a 7-point Likert</w:t>
      </w:r>
      <w:r w:rsidR="00797583" w:rsidRPr="000309BA">
        <w:rPr>
          <w:color w:val="000000"/>
        </w:rPr>
        <w:t xml:space="preserve"> </w:t>
      </w:r>
      <w:r w:rsidRPr="000309BA">
        <w:rPr>
          <w:color w:val="000000"/>
        </w:rPr>
        <w:t xml:space="preserve">scale, ranging from 1 (Very </w:t>
      </w:r>
      <w:r w:rsidR="00AA52DA" w:rsidRPr="000309BA">
        <w:rPr>
          <w:color w:val="000000"/>
        </w:rPr>
        <w:t>Low</w:t>
      </w:r>
      <w:r w:rsidRPr="000309BA">
        <w:rPr>
          <w:color w:val="000000"/>
        </w:rPr>
        <w:t xml:space="preserve">) to </w:t>
      </w:r>
      <w:del w:id="106" w:author="A. M. van Prooijen" w:date="2021-05-18T19:21:00Z">
        <w:r w:rsidRPr="000309BA" w:rsidDel="001D1322">
          <w:rPr>
            <w:color w:val="000000"/>
          </w:rPr>
          <w:delText>2</w:delText>
        </w:r>
      </w:del>
      <w:ins w:id="107" w:author="A. M. van Prooijen" w:date="2021-05-18T19:21:00Z">
        <w:r w:rsidR="001D1322">
          <w:rPr>
            <w:color w:val="000000"/>
          </w:rPr>
          <w:t>7</w:t>
        </w:r>
      </w:ins>
      <w:r w:rsidRPr="000309BA">
        <w:rPr>
          <w:color w:val="000000"/>
        </w:rPr>
        <w:t xml:space="preserve"> (Very </w:t>
      </w:r>
      <w:r w:rsidR="00AA52DA" w:rsidRPr="000309BA">
        <w:rPr>
          <w:color w:val="000000"/>
        </w:rPr>
        <w:t>High</w:t>
      </w:r>
      <w:r w:rsidRPr="000309BA">
        <w:rPr>
          <w:color w:val="000000"/>
        </w:rPr>
        <w:t>)</w:t>
      </w:r>
      <w:r w:rsidR="00797583" w:rsidRPr="000309BA">
        <w:rPr>
          <w:color w:val="000000"/>
        </w:rPr>
        <w:t>,</w:t>
      </w:r>
      <w:r w:rsidR="00AA52DA" w:rsidRPr="000309BA">
        <w:rPr>
          <w:color w:val="000000"/>
        </w:rPr>
        <w:t xml:space="preserve"> whether based </w:t>
      </w:r>
      <w:r w:rsidR="00797583" w:rsidRPr="000309BA">
        <w:rPr>
          <w:color w:val="000000"/>
        </w:rPr>
        <w:t>o</w:t>
      </w:r>
      <w:r w:rsidR="00AA52DA" w:rsidRPr="000309BA">
        <w:rPr>
          <w:color w:val="000000"/>
        </w:rPr>
        <w:t>n their perception the fashion companys</w:t>
      </w:r>
      <w:r w:rsidR="007F606C" w:rsidRPr="000309BA">
        <w:rPr>
          <w:color w:val="000000"/>
        </w:rPr>
        <w:t>'</w:t>
      </w:r>
      <w:r w:rsidR="00AA52DA" w:rsidRPr="000309BA">
        <w:rPr>
          <w:color w:val="000000"/>
        </w:rPr>
        <w:t xml:space="preserve"> norms and values correspond with the above characteristics. For the second item, based on competence, respondents had to indicate again on a 7-point Likert</w:t>
      </w:r>
      <w:r w:rsidR="00797583" w:rsidRPr="000309BA">
        <w:rPr>
          <w:color w:val="000000"/>
        </w:rPr>
        <w:t xml:space="preserve"> </w:t>
      </w:r>
      <w:r w:rsidR="00AA52DA" w:rsidRPr="000309BA">
        <w:rPr>
          <w:color w:val="000000"/>
        </w:rPr>
        <w:t>scale, ranging from 1 (Very Low) to 2 (Very High)</w:t>
      </w:r>
      <w:r w:rsidR="00797583" w:rsidRPr="000309BA">
        <w:rPr>
          <w:color w:val="000000"/>
        </w:rPr>
        <w:t>,</w:t>
      </w:r>
      <w:r w:rsidR="00AA52DA" w:rsidRPr="000309BA">
        <w:rPr>
          <w:color w:val="000000"/>
        </w:rPr>
        <w:t xml:space="preserve"> whether based </w:t>
      </w:r>
      <w:r w:rsidR="00797583" w:rsidRPr="000309BA">
        <w:rPr>
          <w:color w:val="000000"/>
        </w:rPr>
        <w:t>o</w:t>
      </w:r>
      <w:r w:rsidR="00AA52DA" w:rsidRPr="000309BA">
        <w:rPr>
          <w:color w:val="000000"/>
        </w:rPr>
        <w:t>n their perception the fashion companys</w:t>
      </w:r>
      <w:r w:rsidR="007F606C" w:rsidRPr="000309BA">
        <w:rPr>
          <w:color w:val="000000"/>
        </w:rPr>
        <w:t>'</w:t>
      </w:r>
      <w:r w:rsidR="00AA52DA" w:rsidRPr="000309BA">
        <w:rPr>
          <w:color w:val="000000"/>
        </w:rPr>
        <w:t xml:space="preserve"> </w:t>
      </w:r>
      <w:commentRangeStart w:id="108"/>
      <w:r w:rsidR="00AA52DA" w:rsidRPr="000309BA">
        <w:rPr>
          <w:color w:val="000000"/>
        </w:rPr>
        <w:t xml:space="preserve">norms and values correspond </w:t>
      </w:r>
      <w:commentRangeEnd w:id="108"/>
      <w:r w:rsidR="001D1322">
        <w:rPr>
          <w:rStyle w:val="a8"/>
          <w:rFonts w:ascii="Arial" w:eastAsia="Arial" w:hAnsi="Arial" w:cs="Arial"/>
          <w:lang w:val="en" w:eastAsia="el-GR"/>
        </w:rPr>
        <w:commentReference w:id="108"/>
      </w:r>
      <w:r w:rsidR="00AA52DA" w:rsidRPr="000309BA">
        <w:rPr>
          <w:color w:val="000000"/>
        </w:rPr>
        <w:t>with the above characteristics.</w:t>
      </w:r>
      <w:r w:rsidR="00AA52DA" w:rsidRPr="000309BA">
        <w:rPr>
          <w:color w:val="000000"/>
        </w:rPr>
        <w:br/>
        <w:t xml:space="preserve"> </w:t>
      </w:r>
      <w:r w:rsidR="00AA52DA" w:rsidRPr="000309BA">
        <w:rPr>
          <w:color w:val="000000"/>
        </w:rPr>
        <w:tab/>
      </w:r>
      <w:r w:rsidRPr="000309BA">
        <w:rPr>
          <w:lang w:val="en-GB"/>
        </w:rPr>
        <w:t xml:space="preserve">A factors analysis using Principal Components extraction with Varimax rotation based on Eigenvalues (&gt; 1.00), </w:t>
      </w:r>
      <w:r w:rsidRPr="000309BA">
        <w:rPr>
          <w:i/>
          <w:iCs/>
          <w:lang w:val="en-GB"/>
        </w:rPr>
        <w:t>KMO</w:t>
      </w:r>
      <w:r w:rsidRPr="000309BA">
        <w:rPr>
          <w:lang w:val="en-GB"/>
        </w:rPr>
        <w:t>= .</w:t>
      </w:r>
      <w:r w:rsidR="00AA52DA" w:rsidRPr="000309BA">
        <w:rPr>
          <w:lang w:val="en-GB"/>
        </w:rPr>
        <w:t>82</w:t>
      </w:r>
      <w:r w:rsidRPr="000309BA">
        <w:rPr>
          <w:lang w:val="en-GB"/>
        </w:rPr>
        <w:t>, χ2 (</w:t>
      </w:r>
      <w:r w:rsidRPr="000309BA">
        <w:rPr>
          <w:i/>
          <w:iCs/>
          <w:lang w:val="en-GB"/>
        </w:rPr>
        <w:t>N</w:t>
      </w:r>
      <w:r w:rsidRPr="000309BA">
        <w:rPr>
          <w:lang w:val="en-GB"/>
        </w:rPr>
        <w:t>= 2</w:t>
      </w:r>
      <w:r w:rsidR="00AA52DA" w:rsidRPr="000309BA">
        <w:rPr>
          <w:lang w:val="en-GB"/>
        </w:rPr>
        <w:t>87</w:t>
      </w:r>
      <w:r w:rsidRPr="000309BA">
        <w:rPr>
          <w:lang w:val="en-GB"/>
        </w:rPr>
        <w:t xml:space="preserve">, </w:t>
      </w:r>
      <w:r w:rsidR="00AA52DA" w:rsidRPr="000309BA">
        <w:rPr>
          <w:lang w:val="en-GB"/>
        </w:rPr>
        <w:t>15</w:t>
      </w:r>
      <w:r w:rsidRPr="000309BA">
        <w:rPr>
          <w:lang w:val="en-GB"/>
        </w:rPr>
        <w:t xml:space="preserve">) = </w:t>
      </w:r>
      <w:r w:rsidR="00AA52DA" w:rsidRPr="000309BA">
        <w:rPr>
          <w:lang w:val="en-GB"/>
        </w:rPr>
        <w:t>1309</w:t>
      </w:r>
      <w:r w:rsidRPr="000309BA">
        <w:rPr>
          <w:lang w:val="en-GB"/>
        </w:rPr>
        <w:t>.</w:t>
      </w:r>
      <w:r w:rsidR="00AA52DA" w:rsidRPr="000309BA">
        <w:rPr>
          <w:lang w:val="en-GB"/>
        </w:rPr>
        <w:t>45</w:t>
      </w:r>
      <w:r w:rsidRPr="000309BA">
        <w:rPr>
          <w:lang w:val="en-GB"/>
        </w:rPr>
        <w:t xml:space="preserve">, </w:t>
      </w:r>
      <w:r w:rsidRPr="000309BA">
        <w:rPr>
          <w:i/>
          <w:iCs/>
          <w:lang w:val="en-GB"/>
        </w:rPr>
        <w:t xml:space="preserve">p </w:t>
      </w:r>
      <w:r w:rsidRPr="000309BA">
        <w:rPr>
          <w:lang w:val="en-GB"/>
        </w:rPr>
        <w:t>&lt; .00</w:t>
      </w:r>
      <w:r w:rsidR="00DA03AC" w:rsidRPr="000309BA">
        <w:rPr>
          <w:lang w:val="en-GB"/>
        </w:rPr>
        <w:t>1</w:t>
      </w:r>
      <w:r w:rsidRPr="000309BA">
        <w:rPr>
          <w:lang w:val="en-GB"/>
        </w:rPr>
        <w:t xml:space="preserve">) </w:t>
      </w:r>
      <w:r w:rsidR="00DA03AC" w:rsidRPr="000309BA">
        <w:rPr>
          <w:lang w:val="en-GB"/>
        </w:rPr>
        <w:t xml:space="preserve">was </w:t>
      </w:r>
      <w:r w:rsidRPr="000309BA">
        <w:rPr>
          <w:lang w:val="en-GB"/>
        </w:rPr>
        <w:t xml:space="preserve">conducted. </w:t>
      </w:r>
      <w:r w:rsidR="00DA03AC" w:rsidRPr="000309BA">
        <w:rPr>
          <w:lang w:val="en-GB"/>
        </w:rPr>
        <w:t>The analysis showed that three items (</w:t>
      </w:r>
      <w:r w:rsidR="00DA03AC" w:rsidRPr="000309BA">
        <w:rPr>
          <w:color w:val="000000"/>
        </w:rPr>
        <w:t xml:space="preserve">honesty, sincerity, and trustworthiness) belonged to morality and the other three items (competence, intelligence, and skillfulness) belonged to competence. </w:t>
      </w:r>
      <w:commentRangeStart w:id="109"/>
      <w:r w:rsidR="00EC6326" w:rsidRPr="000309BA">
        <w:rPr>
          <w:color w:val="000000"/>
        </w:rPr>
        <w:t>Since both of the two factors had the same value for measuring trust in this research</w:t>
      </w:r>
      <w:commentRangeEnd w:id="109"/>
      <w:r w:rsidR="001D1322">
        <w:rPr>
          <w:rStyle w:val="a8"/>
          <w:rFonts w:ascii="Arial" w:eastAsia="Arial" w:hAnsi="Arial" w:cs="Arial"/>
          <w:lang w:val="en" w:eastAsia="el-GR"/>
        </w:rPr>
        <w:commentReference w:id="109"/>
      </w:r>
      <w:r w:rsidR="00EC6326" w:rsidRPr="000309BA">
        <w:rPr>
          <w:color w:val="000000"/>
        </w:rPr>
        <w:t xml:space="preserve">, a new factor named </w:t>
      </w:r>
      <w:r w:rsidR="00BC4AB4" w:rsidRPr="000309BA">
        <w:rPr>
          <w:i/>
          <w:iCs/>
          <w:color w:val="000000"/>
        </w:rPr>
        <w:t>t</w:t>
      </w:r>
      <w:r w:rsidR="00EC6326" w:rsidRPr="000309BA">
        <w:rPr>
          <w:i/>
          <w:iCs/>
          <w:color w:val="000000"/>
        </w:rPr>
        <w:t>rust</w:t>
      </w:r>
      <w:r w:rsidR="00EC6326" w:rsidRPr="000309BA">
        <w:rPr>
          <w:color w:val="000000"/>
        </w:rPr>
        <w:t xml:space="preserve"> was created</w:t>
      </w:r>
      <w:r w:rsidR="00797583" w:rsidRPr="000309BA">
        <w:rPr>
          <w:color w:val="000000"/>
        </w:rPr>
        <w:t>,</w:t>
      </w:r>
      <w:r w:rsidR="00EC6326" w:rsidRPr="000309BA">
        <w:rPr>
          <w:color w:val="000000"/>
        </w:rPr>
        <w:t xml:space="preserve"> including both of the previous factors.</w:t>
      </w:r>
    </w:p>
    <w:p w14:paraId="67E4E353" w14:textId="75341E84" w:rsidR="00D14787" w:rsidRPr="000309BA" w:rsidRDefault="00DA03AC" w:rsidP="00AC5587">
      <w:pPr>
        <w:pStyle w:val="Web"/>
        <w:spacing w:before="0" w:beforeAutospacing="0" w:after="0" w:afterAutospacing="0" w:line="360" w:lineRule="auto"/>
        <w:ind w:firstLine="700"/>
        <w:contextualSpacing/>
        <w:rPr>
          <w:lang w:val="en-GB"/>
        </w:rPr>
      </w:pPr>
      <w:r w:rsidRPr="000309BA">
        <w:rPr>
          <w:lang w:val="en-GB"/>
        </w:rPr>
        <w:tab/>
      </w:r>
      <w:r w:rsidR="00797583" w:rsidRPr="000309BA">
        <w:rPr>
          <w:lang w:val="en-GB"/>
        </w:rPr>
        <w:t>R</w:t>
      </w:r>
      <w:r w:rsidRPr="000309BA">
        <w:rPr>
          <w:lang w:val="en-GB"/>
        </w:rPr>
        <w:t xml:space="preserve">eliability analysis was conducted to test </w:t>
      </w:r>
      <w:r w:rsidR="00AF2ED4" w:rsidRPr="000309BA">
        <w:rPr>
          <w:lang w:val="en-GB"/>
        </w:rPr>
        <w:t xml:space="preserve">the scale </w:t>
      </w:r>
      <w:r w:rsidR="00AF2ED4" w:rsidRPr="000309BA">
        <w:rPr>
          <w:i/>
          <w:iCs/>
          <w:lang w:val="en-GB"/>
        </w:rPr>
        <w:t>Trust</w:t>
      </w:r>
      <w:r w:rsidRPr="000309BA">
        <w:rPr>
          <w:i/>
          <w:iCs/>
          <w:lang w:val="en-GB"/>
        </w:rPr>
        <w:t>.</w:t>
      </w:r>
      <w:r w:rsidRPr="000309BA">
        <w:rPr>
          <w:lang w:val="en-GB"/>
        </w:rPr>
        <w:t xml:space="preserve"> Precisely, </w:t>
      </w:r>
      <w:ins w:id="110" w:author="A. M. van Prooijen" w:date="2021-05-18T19:22:00Z">
        <w:r w:rsidR="001D1322">
          <w:rPr>
            <w:lang w:val="en-GB"/>
          </w:rPr>
          <w:t xml:space="preserve">the </w:t>
        </w:r>
      </w:ins>
      <w:r w:rsidR="00AF2ED4" w:rsidRPr="000309BA">
        <w:rPr>
          <w:lang w:val="en-GB"/>
        </w:rPr>
        <w:t xml:space="preserve">factor </w:t>
      </w:r>
      <w:r w:rsidR="00565E9F" w:rsidRPr="000309BA">
        <w:rPr>
          <w:i/>
          <w:iCs/>
          <w:lang w:val="en-GB"/>
        </w:rPr>
        <w:t>Trus</w:t>
      </w:r>
      <w:r w:rsidR="00AF2ED4" w:rsidRPr="000309BA">
        <w:rPr>
          <w:i/>
          <w:iCs/>
          <w:lang w:val="en-GB"/>
        </w:rPr>
        <w:t>t</w:t>
      </w:r>
      <w:r w:rsidRPr="000309BA">
        <w:rPr>
          <w:lang w:val="en-GB"/>
        </w:rPr>
        <w:t xml:space="preserve"> gave </w:t>
      </w:r>
      <w:r w:rsidR="008F34C1" w:rsidRPr="000309BA">
        <w:rPr>
          <w:lang w:val="en-GB"/>
        </w:rPr>
        <w:t>a Cronbach</w:t>
      </w:r>
      <w:r w:rsidR="007F606C" w:rsidRPr="000309BA">
        <w:rPr>
          <w:lang w:val="en-GB"/>
        </w:rPr>
        <w:t>'</w:t>
      </w:r>
      <w:r w:rsidR="008F34C1" w:rsidRPr="000309BA">
        <w:rPr>
          <w:lang w:val="en-GB"/>
        </w:rPr>
        <w:t>s alpha of .</w:t>
      </w:r>
      <w:r w:rsidR="00AF2ED4" w:rsidRPr="000309BA">
        <w:rPr>
          <w:lang w:val="en-GB"/>
        </w:rPr>
        <w:t>89</w:t>
      </w:r>
      <w:r w:rsidR="00565E9F" w:rsidRPr="000309BA">
        <w:rPr>
          <w:lang w:val="en-GB"/>
        </w:rPr>
        <w:t xml:space="preserve">. This means that the scale is very reliable since the alpha had a score higher than .80. </w:t>
      </w:r>
      <w:r w:rsidR="00AF2ED4" w:rsidRPr="000309BA">
        <w:rPr>
          <w:lang w:val="en-GB"/>
        </w:rPr>
        <w:t xml:space="preserve">The mean score of the scale is </w:t>
      </w:r>
      <w:commentRangeStart w:id="111"/>
      <w:r w:rsidR="00AF2ED4" w:rsidRPr="000309BA">
        <w:rPr>
          <w:lang w:val="en-GB"/>
        </w:rPr>
        <w:t>26.7</w:t>
      </w:r>
      <w:r w:rsidR="00797583" w:rsidRPr="000309BA">
        <w:rPr>
          <w:lang w:val="en-GB"/>
        </w:rPr>
        <w:t>,</w:t>
      </w:r>
      <w:r w:rsidR="00AF2ED4" w:rsidRPr="000309BA">
        <w:rPr>
          <w:lang w:val="en-GB"/>
        </w:rPr>
        <w:t xml:space="preserve"> with a standard deviation of 6.68. </w:t>
      </w:r>
      <w:commentRangeEnd w:id="111"/>
      <w:r w:rsidR="001D1322">
        <w:rPr>
          <w:rStyle w:val="a8"/>
          <w:rFonts w:ascii="Arial" w:eastAsia="Arial" w:hAnsi="Arial" w:cs="Arial"/>
          <w:lang w:val="en" w:eastAsia="el-GR"/>
        </w:rPr>
        <w:commentReference w:id="111"/>
      </w:r>
    </w:p>
    <w:p w14:paraId="3F593755" w14:textId="77777777" w:rsidR="006775DE" w:rsidRPr="000309BA" w:rsidRDefault="006775DE" w:rsidP="00AC5587">
      <w:pPr>
        <w:pStyle w:val="Web"/>
        <w:spacing w:before="0" w:beforeAutospacing="0" w:after="0" w:afterAutospacing="0" w:line="360" w:lineRule="auto"/>
        <w:ind w:firstLine="700"/>
        <w:contextualSpacing/>
        <w:rPr>
          <w:lang w:val="en-GB"/>
        </w:rPr>
      </w:pPr>
      <w:r w:rsidRPr="000309BA">
        <w:rPr>
          <w:lang w:val="en-GB"/>
        </w:rPr>
        <w:t xml:space="preserve"> </w:t>
      </w:r>
    </w:p>
    <w:tbl>
      <w:tblPr>
        <w:tblStyle w:val="a4"/>
        <w:tblW w:w="0" w:type="auto"/>
        <w:tblLook w:val="04A0" w:firstRow="1" w:lastRow="0" w:firstColumn="1" w:lastColumn="0" w:noHBand="0" w:noVBand="1"/>
      </w:tblPr>
      <w:tblGrid>
        <w:gridCol w:w="2768"/>
        <w:gridCol w:w="51"/>
        <w:gridCol w:w="2719"/>
        <w:gridCol w:w="2768"/>
      </w:tblGrid>
      <w:tr w:rsidR="006775DE" w:rsidRPr="000309BA" w14:paraId="61092C6A" w14:textId="77777777" w:rsidTr="0088158C">
        <w:tc>
          <w:tcPr>
            <w:tcW w:w="8306" w:type="dxa"/>
            <w:gridSpan w:val="4"/>
            <w:tcBorders>
              <w:top w:val="nil"/>
              <w:left w:val="nil"/>
              <w:bottom w:val="single" w:sz="4" w:space="0" w:color="auto"/>
              <w:right w:val="nil"/>
            </w:tcBorders>
          </w:tcPr>
          <w:p w14:paraId="5CAC8222"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Table 3.3.3.1: Factor and reliability analysis for scales for trust</w:t>
            </w:r>
          </w:p>
        </w:tc>
      </w:tr>
      <w:tr w:rsidR="006775DE" w:rsidRPr="000309BA" w14:paraId="541B9FCF" w14:textId="77777777" w:rsidTr="0088158C">
        <w:tc>
          <w:tcPr>
            <w:tcW w:w="2819" w:type="dxa"/>
            <w:gridSpan w:val="2"/>
            <w:tcBorders>
              <w:left w:val="nil"/>
              <w:bottom w:val="single" w:sz="4" w:space="0" w:color="auto"/>
              <w:right w:val="nil"/>
            </w:tcBorders>
          </w:tcPr>
          <w:p w14:paraId="37F9C516"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Item</w:t>
            </w:r>
          </w:p>
        </w:tc>
        <w:tc>
          <w:tcPr>
            <w:tcW w:w="2719" w:type="dxa"/>
            <w:tcBorders>
              <w:left w:val="nil"/>
              <w:bottom w:val="single" w:sz="4" w:space="0" w:color="auto"/>
              <w:right w:val="nil"/>
            </w:tcBorders>
          </w:tcPr>
          <w:p w14:paraId="040AAA06" w14:textId="6145A1BB"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Morality</w:t>
            </w:r>
          </w:p>
        </w:tc>
        <w:tc>
          <w:tcPr>
            <w:tcW w:w="2768" w:type="dxa"/>
            <w:tcBorders>
              <w:left w:val="nil"/>
              <w:bottom w:val="single" w:sz="4" w:space="0" w:color="auto"/>
              <w:right w:val="nil"/>
            </w:tcBorders>
          </w:tcPr>
          <w:p w14:paraId="2829512B"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Competence </w:t>
            </w:r>
          </w:p>
        </w:tc>
      </w:tr>
      <w:tr w:rsidR="006775DE" w:rsidRPr="000309BA" w14:paraId="473898A2" w14:textId="77777777" w:rsidTr="0088158C">
        <w:tc>
          <w:tcPr>
            <w:tcW w:w="2819" w:type="dxa"/>
            <w:gridSpan w:val="2"/>
            <w:tcBorders>
              <w:left w:val="nil"/>
              <w:bottom w:val="nil"/>
              <w:right w:val="nil"/>
            </w:tcBorders>
          </w:tcPr>
          <w:p w14:paraId="42CEA316"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Sincerity </w:t>
            </w:r>
          </w:p>
        </w:tc>
        <w:tc>
          <w:tcPr>
            <w:tcW w:w="2719" w:type="dxa"/>
            <w:tcBorders>
              <w:left w:val="nil"/>
              <w:bottom w:val="nil"/>
              <w:right w:val="nil"/>
            </w:tcBorders>
          </w:tcPr>
          <w:p w14:paraId="0C53697F" w14:textId="4113E50A"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.97</w:t>
            </w:r>
          </w:p>
        </w:tc>
        <w:tc>
          <w:tcPr>
            <w:tcW w:w="2768" w:type="dxa"/>
            <w:tcBorders>
              <w:left w:val="nil"/>
              <w:bottom w:val="nil"/>
              <w:right w:val="nil"/>
            </w:tcBorders>
          </w:tcPr>
          <w:p w14:paraId="7702F331" w14:textId="77777777" w:rsidR="006775DE" w:rsidRPr="000309BA" w:rsidRDefault="006775DE" w:rsidP="00AC5587">
            <w:pPr>
              <w:spacing w:line="360" w:lineRule="auto"/>
              <w:contextualSpacing/>
              <w:rPr>
                <w:rFonts w:ascii="Times New Roman" w:hAnsi="Times New Roman" w:cs="Times New Roman"/>
                <w:sz w:val="24"/>
                <w:szCs w:val="24"/>
                <w:lang w:val="en-GB"/>
              </w:rPr>
            </w:pPr>
          </w:p>
        </w:tc>
      </w:tr>
      <w:tr w:rsidR="006775DE" w:rsidRPr="000309BA" w14:paraId="5958A38E" w14:textId="77777777" w:rsidTr="0088158C">
        <w:tc>
          <w:tcPr>
            <w:tcW w:w="2819" w:type="dxa"/>
            <w:gridSpan w:val="2"/>
            <w:tcBorders>
              <w:top w:val="nil"/>
              <w:left w:val="nil"/>
              <w:bottom w:val="nil"/>
              <w:right w:val="nil"/>
            </w:tcBorders>
          </w:tcPr>
          <w:p w14:paraId="6144662D"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Honesty</w:t>
            </w:r>
          </w:p>
        </w:tc>
        <w:tc>
          <w:tcPr>
            <w:tcW w:w="2719" w:type="dxa"/>
            <w:tcBorders>
              <w:top w:val="nil"/>
              <w:left w:val="nil"/>
              <w:bottom w:val="nil"/>
              <w:right w:val="nil"/>
            </w:tcBorders>
          </w:tcPr>
          <w:p w14:paraId="1810B8B2" w14:textId="0B3D757A"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.98</w:t>
            </w:r>
          </w:p>
        </w:tc>
        <w:tc>
          <w:tcPr>
            <w:tcW w:w="2768" w:type="dxa"/>
            <w:tcBorders>
              <w:top w:val="nil"/>
              <w:left w:val="nil"/>
              <w:bottom w:val="nil"/>
              <w:right w:val="nil"/>
            </w:tcBorders>
          </w:tcPr>
          <w:p w14:paraId="548A512A" w14:textId="77777777" w:rsidR="006775DE" w:rsidRPr="000309BA" w:rsidRDefault="006775DE" w:rsidP="00AC5587">
            <w:pPr>
              <w:spacing w:line="360" w:lineRule="auto"/>
              <w:contextualSpacing/>
              <w:rPr>
                <w:rFonts w:ascii="Times New Roman" w:hAnsi="Times New Roman" w:cs="Times New Roman"/>
                <w:sz w:val="24"/>
                <w:szCs w:val="24"/>
                <w:lang w:val="en-GB"/>
              </w:rPr>
            </w:pPr>
          </w:p>
        </w:tc>
      </w:tr>
      <w:tr w:rsidR="006775DE" w:rsidRPr="000309BA" w14:paraId="646FA915" w14:textId="77777777" w:rsidTr="0088158C">
        <w:tc>
          <w:tcPr>
            <w:tcW w:w="2819" w:type="dxa"/>
            <w:gridSpan w:val="2"/>
            <w:tcBorders>
              <w:top w:val="nil"/>
              <w:left w:val="nil"/>
              <w:bottom w:val="nil"/>
              <w:right w:val="nil"/>
            </w:tcBorders>
          </w:tcPr>
          <w:p w14:paraId="38875C9F"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Trustworthiness </w:t>
            </w:r>
          </w:p>
        </w:tc>
        <w:tc>
          <w:tcPr>
            <w:tcW w:w="2719" w:type="dxa"/>
            <w:tcBorders>
              <w:top w:val="nil"/>
              <w:left w:val="nil"/>
              <w:bottom w:val="nil"/>
              <w:right w:val="nil"/>
            </w:tcBorders>
          </w:tcPr>
          <w:p w14:paraId="3BF91807" w14:textId="6EB5AE7A"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.85</w:t>
            </w:r>
          </w:p>
        </w:tc>
        <w:tc>
          <w:tcPr>
            <w:tcW w:w="2768" w:type="dxa"/>
            <w:tcBorders>
              <w:top w:val="nil"/>
              <w:left w:val="nil"/>
              <w:bottom w:val="nil"/>
              <w:right w:val="nil"/>
            </w:tcBorders>
          </w:tcPr>
          <w:p w14:paraId="5E1B9D55" w14:textId="77777777" w:rsidR="006775DE" w:rsidRPr="000309BA" w:rsidRDefault="006775DE" w:rsidP="00AC5587">
            <w:pPr>
              <w:spacing w:line="360" w:lineRule="auto"/>
              <w:contextualSpacing/>
              <w:rPr>
                <w:rFonts w:ascii="Times New Roman" w:hAnsi="Times New Roman" w:cs="Times New Roman"/>
                <w:sz w:val="24"/>
                <w:szCs w:val="24"/>
                <w:lang w:val="en-GB"/>
              </w:rPr>
            </w:pPr>
          </w:p>
        </w:tc>
      </w:tr>
      <w:tr w:rsidR="006775DE" w:rsidRPr="000309BA" w14:paraId="5841E50A" w14:textId="77777777" w:rsidTr="0088158C">
        <w:trPr>
          <w:trHeight w:val="153"/>
        </w:trPr>
        <w:tc>
          <w:tcPr>
            <w:tcW w:w="2819" w:type="dxa"/>
            <w:gridSpan w:val="2"/>
            <w:tcBorders>
              <w:top w:val="nil"/>
              <w:left w:val="nil"/>
              <w:bottom w:val="nil"/>
              <w:right w:val="nil"/>
            </w:tcBorders>
          </w:tcPr>
          <w:p w14:paraId="2AB6775A"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Competence </w:t>
            </w:r>
          </w:p>
        </w:tc>
        <w:tc>
          <w:tcPr>
            <w:tcW w:w="2719" w:type="dxa"/>
            <w:tcBorders>
              <w:top w:val="nil"/>
              <w:left w:val="nil"/>
              <w:bottom w:val="nil"/>
              <w:right w:val="nil"/>
            </w:tcBorders>
          </w:tcPr>
          <w:p w14:paraId="350D80AD" w14:textId="77777777" w:rsidR="006775DE" w:rsidRPr="000309BA" w:rsidRDefault="006775DE" w:rsidP="00AC5587">
            <w:pPr>
              <w:spacing w:line="360" w:lineRule="auto"/>
              <w:contextualSpacing/>
              <w:rPr>
                <w:rFonts w:ascii="Times New Roman" w:hAnsi="Times New Roman" w:cs="Times New Roman"/>
                <w:sz w:val="24"/>
                <w:szCs w:val="24"/>
                <w:lang w:val="en-GB"/>
              </w:rPr>
            </w:pPr>
          </w:p>
        </w:tc>
        <w:tc>
          <w:tcPr>
            <w:tcW w:w="2768" w:type="dxa"/>
            <w:tcBorders>
              <w:top w:val="nil"/>
              <w:left w:val="nil"/>
              <w:bottom w:val="nil"/>
              <w:right w:val="nil"/>
            </w:tcBorders>
          </w:tcPr>
          <w:p w14:paraId="620E438A" w14:textId="5AE5773E"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.73</w:t>
            </w:r>
          </w:p>
        </w:tc>
      </w:tr>
      <w:tr w:rsidR="006775DE" w:rsidRPr="000309BA" w14:paraId="7B5B6B9C" w14:textId="77777777" w:rsidTr="0088158C">
        <w:tc>
          <w:tcPr>
            <w:tcW w:w="2819" w:type="dxa"/>
            <w:gridSpan w:val="2"/>
            <w:tcBorders>
              <w:top w:val="nil"/>
              <w:left w:val="nil"/>
              <w:bottom w:val="nil"/>
              <w:right w:val="nil"/>
            </w:tcBorders>
          </w:tcPr>
          <w:p w14:paraId="72FC9DA7"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Intelligence</w:t>
            </w:r>
          </w:p>
        </w:tc>
        <w:tc>
          <w:tcPr>
            <w:tcW w:w="2719" w:type="dxa"/>
            <w:tcBorders>
              <w:top w:val="nil"/>
              <w:left w:val="nil"/>
              <w:bottom w:val="nil"/>
              <w:right w:val="nil"/>
            </w:tcBorders>
          </w:tcPr>
          <w:p w14:paraId="6038F485" w14:textId="77777777" w:rsidR="006775DE" w:rsidRPr="000309BA" w:rsidRDefault="006775DE" w:rsidP="00AC5587">
            <w:pPr>
              <w:spacing w:line="360" w:lineRule="auto"/>
              <w:contextualSpacing/>
              <w:rPr>
                <w:rFonts w:ascii="Times New Roman" w:hAnsi="Times New Roman" w:cs="Times New Roman"/>
                <w:sz w:val="24"/>
                <w:szCs w:val="24"/>
                <w:lang w:val="en-GB"/>
              </w:rPr>
            </w:pPr>
          </w:p>
        </w:tc>
        <w:tc>
          <w:tcPr>
            <w:tcW w:w="2768" w:type="dxa"/>
            <w:tcBorders>
              <w:top w:val="nil"/>
              <w:left w:val="nil"/>
              <w:bottom w:val="nil"/>
              <w:right w:val="nil"/>
            </w:tcBorders>
          </w:tcPr>
          <w:p w14:paraId="04097F0B" w14:textId="1BE03AB9"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.96</w:t>
            </w:r>
          </w:p>
        </w:tc>
      </w:tr>
      <w:tr w:rsidR="006775DE" w:rsidRPr="000309BA" w14:paraId="63A59C38" w14:textId="77777777" w:rsidTr="0088158C">
        <w:tc>
          <w:tcPr>
            <w:tcW w:w="2819" w:type="dxa"/>
            <w:gridSpan w:val="2"/>
            <w:tcBorders>
              <w:top w:val="nil"/>
              <w:left w:val="nil"/>
              <w:bottom w:val="nil"/>
              <w:right w:val="nil"/>
            </w:tcBorders>
          </w:tcPr>
          <w:p w14:paraId="7D3C3CB9" w14:textId="6FDECD08" w:rsidR="006775DE" w:rsidRPr="000309BA" w:rsidRDefault="006775DE" w:rsidP="00AC5587">
            <w:pPr>
              <w:spacing w:line="360" w:lineRule="auto"/>
              <w:contextualSpacing/>
              <w:rPr>
                <w:rFonts w:ascii="Times New Roman" w:hAnsi="Times New Roman" w:cs="Times New Roman"/>
                <w:sz w:val="24"/>
                <w:szCs w:val="24"/>
                <w:lang w:val="en-GB"/>
              </w:rPr>
            </w:pPr>
            <w:proofErr w:type="spellStart"/>
            <w:r w:rsidRPr="000309BA">
              <w:rPr>
                <w:rFonts w:ascii="Times New Roman" w:hAnsi="Times New Roman" w:cs="Times New Roman"/>
                <w:sz w:val="24"/>
                <w:szCs w:val="24"/>
                <w:lang w:val="en-GB"/>
              </w:rPr>
              <w:t>Skillfulness</w:t>
            </w:r>
            <w:proofErr w:type="spellEnd"/>
          </w:p>
        </w:tc>
        <w:tc>
          <w:tcPr>
            <w:tcW w:w="2719" w:type="dxa"/>
            <w:tcBorders>
              <w:top w:val="nil"/>
              <w:left w:val="nil"/>
              <w:bottom w:val="nil"/>
              <w:right w:val="nil"/>
            </w:tcBorders>
          </w:tcPr>
          <w:p w14:paraId="0AF28B8F" w14:textId="77777777" w:rsidR="006775DE" w:rsidRPr="000309BA" w:rsidRDefault="006775DE" w:rsidP="00AC5587">
            <w:pPr>
              <w:spacing w:line="360" w:lineRule="auto"/>
              <w:contextualSpacing/>
              <w:rPr>
                <w:rFonts w:ascii="Times New Roman" w:hAnsi="Times New Roman" w:cs="Times New Roman"/>
                <w:sz w:val="24"/>
                <w:szCs w:val="24"/>
                <w:lang w:val="en-GB"/>
              </w:rPr>
            </w:pPr>
          </w:p>
        </w:tc>
        <w:tc>
          <w:tcPr>
            <w:tcW w:w="2768" w:type="dxa"/>
            <w:tcBorders>
              <w:top w:val="nil"/>
              <w:left w:val="nil"/>
              <w:bottom w:val="nil"/>
              <w:right w:val="nil"/>
            </w:tcBorders>
          </w:tcPr>
          <w:p w14:paraId="15E0944A" w14:textId="0C745749"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.91</w:t>
            </w:r>
          </w:p>
        </w:tc>
      </w:tr>
      <w:tr w:rsidR="0088158C" w:rsidRPr="000309BA" w14:paraId="473BAE1B" w14:textId="77777777" w:rsidTr="0088158C">
        <w:trPr>
          <w:gridAfter w:val="3"/>
          <w:wAfter w:w="5538" w:type="dxa"/>
        </w:trPr>
        <w:tc>
          <w:tcPr>
            <w:tcW w:w="2768" w:type="dxa"/>
            <w:tcBorders>
              <w:top w:val="nil"/>
              <w:left w:val="nil"/>
              <w:bottom w:val="single" w:sz="4" w:space="0" w:color="auto"/>
              <w:right w:val="nil"/>
            </w:tcBorders>
          </w:tcPr>
          <w:p w14:paraId="39B09B1E" w14:textId="77777777" w:rsidR="0088158C" w:rsidRPr="000309BA" w:rsidRDefault="0088158C" w:rsidP="00AC5587">
            <w:pPr>
              <w:spacing w:line="360" w:lineRule="auto"/>
              <w:contextualSpacing/>
              <w:rPr>
                <w:rFonts w:ascii="Times New Roman" w:hAnsi="Times New Roman" w:cs="Times New Roman"/>
                <w:sz w:val="24"/>
                <w:szCs w:val="24"/>
                <w:lang w:val="en-GB"/>
              </w:rPr>
            </w:pPr>
          </w:p>
        </w:tc>
      </w:tr>
      <w:tr w:rsidR="006775DE" w:rsidRPr="000309BA" w14:paraId="0A0CCD5E" w14:textId="77777777" w:rsidTr="0088158C">
        <w:tc>
          <w:tcPr>
            <w:tcW w:w="2819" w:type="dxa"/>
            <w:gridSpan w:val="2"/>
            <w:tcBorders>
              <w:left w:val="nil"/>
              <w:bottom w:val="nil"/>
              <w:right w:val="nil"/>
            </w:tcBorders>
          </w:tcPr>
          <w:p w14:paraId="57932457"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lastRenderedPageBreak/>
              <w:t>R²</w:t>
            </w:r>
          </w:p>
        </w:tc>
        <w:tc>
          <w:tcPr>
            <w:tcW w:w="2719" w:type="dxa"/>
            <w:tcBorders>
              <w:left w:val="nil"/>
              <w:bottom w:val="nil"/>
              <w:right w:val="nil"/>
            </w:tcBorders>
          </w:tcPr>
          <w:p w14:paraId="42E5F1FA" w14:textId="636F315B" w:rsidR="006775DE" w:rsidRPr="000309BA" w:rsidRDefault="00EF46AB"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66.56</w:t>
            </w:r>
          </w:p>
        </w:tc>
        <w:tc>
          <w:tcPr>
            <w:tcW w:w="2768" w:type="dxa"/>
            <w:tcBorders>
              <w:left w:val="nil"/>
              <w:bottom w:val="nil"/>
              <w:right w:val="nil"/>
            </w:tcBorders>
          </w:tcPr>
          <w:p w14:paraId="0A80CB88" w14:textId="7FA93910"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1</w:t>
            </w:r>
            <w:r w:rsidR="007C2BF5" w:rsidRPr="000309BA">
              <w:rPr>
                <w:rFonts w:ascii="Times New Roman" w:hAnsi="Times New Roman" w:cs="Times New Roman"/>
                <w:sz w:val="24"/>
                <w:szCs w:val="24"/>
                <w:lang w:val="en-GB"/>
              </w:rPr>
              <w:t>6.96</w:t>
            </w:r>
          </w:p>
        </w:tc>
      </w:tr>
      <w:tr w:rsidR="006775DE" w:rsidRPr="000309BA" w14:paraId="5AA4071A" w14:textId="77777777" w:rsidTr="0088158C">
        <w:tc>
          <w:tcPr>
            <w:tcW w:w="2819" w:type="dxa"/>
            <w:gridSpan w:val="2"/>
            <w:tcBorders>
              <w:top w:val="nil"/>
              <w:left w:val="nil"/>
              <w:right w:val="nil"/>
            </w:tcBorders>
          </w:tcPr>
          <w:p w14:paraId="282F4207" w14:textId="77777777"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Cronbach’s alpha</w:t>
            </w:r>
          </w:p>
        </w:tc>
        <w:tc>
          <w:tcPr>
            <w:tcW w:w="2719" w:type="dxa"/>
            <w:tcBorders>
              <w:top w:val="nil"/>
              <w:left w:val="nil"/>
              <w:right w:val="nil"/>
            </w:tcBorders>
          </w:tcPr>
          <w:p w14:paraId="3804C6D5" w14:textId="1E3FF4FB"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.9</w:t>
            </w:r>
            <w:r w:rsidR="00BD6589" w:rsidRPr="000309BA">
              <w:rPr>
                <w:rFonts w:ascii="Times New Roman" w:hAnsi="Times New Roman" w:cs="Times New Roman"/>
                <w:sz w:val="24"/>
                <w:szCs w:val="24"/>
                <w:lang w:val="en-GB"/>
              </w:rPr>
              <w:t>3</w:t>
            </w:r>
          </w:p>
        </w:tc>
        <w:tc>
          <w:tcPr>
            <w:tcW w:w="2768" w:type="dxa"/>
            <w:tcBorders>
              <w:top w:val="nil"/>
              <w:left w:val="nil"/>
              <w:right w:val="nil"/>
            </w:tcBorders>
          </w:tcPr>
          <w:p w14:paraId="2A4CAD60" w14:textId="79CFB03C" w:rsidR="006775DE" w:rsidRPr="000309BA" w:rsidRDefault="006775DE" w:rsidP="00AC5587">
            <w:pPr>
              <w:spacing w:line="360" w:lineRule="auto"/>
              <w:contextualSpacing/>
              <w:rPr>
                <w:rFonts w:ascii="Times New Roman" w:hAnsi="Times New Roman" w:cs="Times New Roman"/>
                <w:sz w:val="24"/>
                <w:szCs w:val="24"/>
                <w:lang w:val="en-GB"/>
              </w:rPr>
            </w:pPr>
            <w:r w:rsidRPr="000309BA">
              <w:rPr>
                <w:rFonts w:ascii="Times New Roman" w:hAnsi="Times New Roman" w:cs="Times New Roman"/>
                <w:sz w:val="24"/>
                <w:szCs w:val="24"/>
                <w:lang w:val="en-GB"/>
              </w:rPr>
              <w:t>.8</w:t>
            </w:r>
            <w:r w:rsidR="00BD6589" w:rsidRPr="000309BA">
              <w:rPr>
                <w:rFonts w:ascii="Times New Roman" w:hAnsi="Times New Roman" w:cs="Times New Roman"/>
                <w:sz w:val="24"/>
                <w:szCs w:val="24"/>
                <w:lang w:val="en-GB"/>
              </w:rPr>
              <w:t>6</w:t>
            </w:r>
          </w:p>
        </w:tc>
      </w:tr>
    </w:tbl>
    <w:p w14:paraId="2EE60E2D" w14:textId="7327223B" w:rsidR="006775DE" w:rsidRPr="000309BA" w:rsidRDefault="006775DE" w:rsidP="00AC5587">
      <w:pPr>
        <w:pStyle w:val="Web"/>
        <w:spacing w:before="0" w:beforeAutospacing="0" w:after="0" w:afterAutospacing="0" w:line="360" w:lineRule="auto"/>
        <w:ind w:firstLine="700"/>
        <w:contextualSpacing/>
        <w:rPr>
          <w:lang w:val="en-GB"/>
        </w:rPr>
      </w:pPr>
    </w:p>
    <w:p w14:paraId="1C6DEEAA" w14:textId="08D8C9E0" w:rsidR="009F1C60" w:rsidRPr="000309BA" w:rsidRDefault="009F1C60" w:rsidP="00AC5587">
      <w:pPr>
        <w:pStyle w:val="Web"/>
        <w:spacing w:before="0" w:beforeAutospacing="0" w:after="0" w:afterAutospacing="0" w:line="360" w:lineRule="auto"/>
        <w:ind w:firstLine="700"/>
        <w:contextualSpacing/>
        <w:rPr>
          <w:i/>
          <w:iCs/>
          <w:color w:val="000000"/>
        </w:rPr>
      </w:pPr>
      <w:commentRangeStart w:id="112"/>
      <w:r w:rsidRPr="000309BA">
        <w:rPr>
          <w:color w:val="000000"/>
        </w:rPr>
        <w:t>Since the combination of these scale</w:t>
      </w:r>
      <w:r w:rsidR="00797583" w:rsidRPr="000309BA">
        <w:rPr>
          <w:color w:val="000000"/>
        </w:rPr>
        <w:t>s</w:t>
      </w:r>
      <w:r w:rsidRPr="000309BA">
        <w:rPr>
          <w:color w:val="000000"/>
        </w:rPr>
        <w:t xml:space="preserve"> can provide a full explanation of the variable trust, it was decided to combine the two subscales into one scale named </w:t>
      </w:r>
      <w:r w:rsidRPr="000309BA">
        <w:rPr>
          <w:i/>
          <w:iCs/>
          <w:color w:val="000000"/>
        </w:rPr>
        <w:t xml:space="preserve">trust. </w:t>
      </w:r>
      <w:commentRangeEnd w:id="112"/>
      <w:r w:rsidR="001D1322">
        <w:rPr>
          <w:rStyle w:val="a8"/>
          <w:rFonts w:ascii="Arial" w:eastAsia="Arial" w:hAnsi="Arial" w:cs="Arial"/>
          <w:lang w:val="en" w:eastAsia="el-GR"/>
        </w:rPr>
        <w:commentReference w:id="112"/>
      </w:r>
      <w:r w:rsidRPr="000309BA">
        <w:rPr>
          <w:color w:val="000000"/>
        </w:rPr>
        <w:t>To test the correlation between the two scales</w:t>
      </w:r>
      <w:r w:rsidR="00797583" w:rsidRPr="000309BA">
        <w:rPr>
          <w:color w:val="000000"/>
        </w:rPr>
        <w:t>,</w:t>
      </w:r>
      <w:r w:rsidRPr="000309BA">
        <w:rPr>
          <w:color w:val="000000"/>
        </w:rPr>
        <w:t xml:space="preserve"> a bivariate correlation analysis was conducted. The results in</w:t>
      </w:r>
      <w:r w:rsidR="00797583" w:rsidRPr="000309BA">
        <w:rPr>
          <w:color w:val="000000"/>
        </w:rPr>
        <w:t>d</w:t>
      </w:r>
      <w:r w:rsidRPr="000309BA">
        <w:rPr>
          <w:color w:val="000000"/>
        </w:rPr>
        <w:t xml:space="preserve">icated that </w:t>
      </w:r>
      <w:r w:rsidRPr="000309BA">
        <w:rPr>
          <w:lang w:val="en-GB"/>
        </w:rPr>
        <w:t>the two scales correlate significantly with each other (</w:t>
      </w:r>
      <w:r w:rsidR="00797583" w:rsidRPr="000309BA">
        <w:rPr>
          <w:lang w:val="en-GB"/>
        </w:rPr>
        <w:t>s</w:t>
      </w:r>
      <w:r w:rsidRPr="000309BA">
        <w:rPr>
          <w:lang w:val="en-GB"/>
        </w:rPr>
        <w:t>ee table 3.3.3.2). The two scales</w:t>
      </w:r>
      <w:r w:rsidR="00797583" w:rsidRPr="000309BA">
        <w:rPr>
          <w:lang w:val="en-GB"/>
        </w:rPr>
        <w:t>,</w:t>
      </w:r>
      <w:r w:rsidRPr="000309BA">
        <w:rPr>
          <w:i/>
          <w:iCs/>
          <w:lang w:val="en-GB"/>
        </w:rPr>
        <w:t xml:space="preserve"> competence</w:t>
      </w:r>
      <w:r w:rsidR="00797583" w:rsidRPr="000309BA">
        <w:rPr>
          <w:i/>
          <w:iCs/>
          <w:lang w:val="en-GB"/>
        </w:rPr>
        <w:t>,</w:t>
      </w:r>
      <w:r w:rsidRPr="000309BA">
        <w:rPr>
          <w:i/>
          <w:iCs/>
          <w:lang w:val="en-GB"/>
        </w:rPr>
        <w:t xml:space="preserve"> </w:t>
      </w:r>
      <w:r w:rsidRPr="000309BA">
        <w:rPr>
          <w:lang w:val="en-GB"/>
        </w:rPr>
        <w:t xml:space="preserve">and </w:t>
      </w:r>
      <w:r w:rsidRPr="000309BA">
        <w:rPr>
          <w:i/>
          <w:iCs/>
          <w:lang w:val="en-GB"/>
        </w:rPr>
        <w:t xml:space="preserve">morality </w:t>
      </w:r>
      <w:r w:rsidRPr="000309BA">
        <w:rPr>
          <w:lang w:val="en-GB"/>
        </w:rPr>
        <w:t>have been put together into a reliability test. The scales</w:t>
      </w:r>
      <w:r w:rsidR="007F606C" w:rsidRPr="000309BA">
        <w:rPr>
          <w:lang w:val="en-GB"/>
        </w:rPr>
        <w:t>'</w:t>
      </w:r>
      <w:r w:rsidRPr="000309BA">
        <w:rPr>
          <w:lang w:val="en-GB"/>
        </w:rPr>
        <w:t xml:space="preserve"> Cronbach</w:t>
      </w:r>
      <w:r w:rsidR="007F606C" w:rsidRPr="000309BA">
        <w:rPr>
          <w:lang w:val="en-GB"/>
        </w:rPr>
        <w:t>'</w:t>
      </w:r>
      <w:r w:rsidRPr="000309BA">
        <w:rPr>
          <w:lang w:val="en-GB"/>
        </w:rPr>
        <w:t>s alpha was .90, indicating a high</w:t>
      </w:r>
      <w:r w:rsidR="00797583" w:rsidRPr="000309BA">
        <w:rPr>
          <w:lang w:val="en-GB"/>
        </w:rPr>
        <w:t>-</w:t>
      </w:r>
      <w:r w:rsidRPr="000309BA">
        <w:rPr>
          <w:lang w:val="en-GB"/>
        </w:rPr>
        <w:t xml:space="preserve">reliability score for the scale. The mean score </w:t>
      </w:r>
      <w:r w:rsidRPr="001D1322">
        <w:rPr>
          <w:highlight w:val="yellow"/>
          <w:lang w:val="en-GB"/>
          <w:rPrChange w:id="113" w:author="A. M. van Prooijen" w:date="2021-05-18T19:23:00Z">
            <w:rPr>
              <w:lang w:val="en-GB"/>
            </w:rPr>
          </w:rPrChange>
        </w:rPr>
        <w:t>is 26.7</w:t>
      </w:r>
      <w:r w:rsidR="00797583" w:rsidRPr="000309BA">
        <w:rPr>
          <w:lang w:val="en-GB"/>
        </w:rPr>
        <w:t>,</w:t>
      </w:r>
      <w:r w:rsidRPr="000309BA">
        <w:rPr>
          <w:lang w:val="en-GB"/>
        </w:rPr>
        <w:t xml:space="preserve"> and the standard deviation is 6.68. A new variable has been created</w:t>
      </w:r>
      <w:r w:rsidR="00797583" w:rsidRPr="000309BA">
        <w:rPr>
          <w:lang w:val="en-GB"/>
        </w:rPr>
        <w:t>,</w:t>
      </w:r>
      <w:r w:rsidRPr="000309BA">
        <w:rPr>
          <w:lang w:val="en-GB"/>
        </w:rPr>
        <w:t xml:space="preserve"> named </w:t>
      </w:r>
      <w:r w:rsidRPr="000309BA">
        <w:rPr>
          <w:i/>
          <w:iCs/>
          <w:lang w:val="en-GB"/>
        </w:rPr>
        <w:t>trust.</w:t>
      </w:r>
      <w:r w:rsidRPr="000309BA">
        <w:rPr>
          <w:lang w:val="en-GB"/>
        </w:rPr>
        <w:t xml:space="preserve"> For every analysis from now on, this</w:t>
      </w:r>
      <w:r w:rsidR="00CC4FFD" w:rsidRPr="000309BA">
        <w:rPr>
          <w:lang w:val="en-GB"/>
        </w:rPr>
        <w:t xml:space="preserve"> new</w:t>
      </w:r>
      <w:r w:rsidRPr="000309BA">
        <w:rPr>
          <w:lang w:val="en-GB"/>
        </w:rPr>
        <w:t xml:space="preserve"> variable is used for </w:t>
      </w:r>
      <w:r w:rsidRPr="000309BA">
        <w:rPr>
          <w:i/>
          <w:iCs/>
          <w:lang w:val="en-GB"/>
        </w:rPr>
        <w:t xml:space="preserve">trust </w:t>
      </w:r>
      <w:r w:rsidRPr="000309BA">
        <w:rPr>
          <w:lang w:val="en-GB"/>
        </w:rPr>
        <w:t>unless stated otherwise.</w:t>
      </w:r>
    </w:p>
    <w:p w14:paraId="4069ACD3" w14:textId="77777777" w:rsidR="009F1C60" w:rsidRPr="000309BA" w:rsidRDefault="009F1C60" w:rsidP="00AC5587">
      <w:pPr>
        <w:pStyle w:val="Web"/>
        <w:spacing w:before="0" w:beforeAutospacing="0" w:after="0" w:afterAutospacing="0" w:line="360" w:lineRule="auto"/>
        <w:ind w:firstLine="700"/>
        <w:contextualSpacing/>
        <w:rPr>
          <w:lang w:val="en-GB"/>
        </w:rPr>
      </w:pPr>
    </w:p>
    <w:tbl>
      <w:tblPr>
        <w:tblStyle w:val="a4"/>
        <w:tblW w:w="0" w:type="auto"/>
        <w:tblLook w:val="04A0" w:firstRow="1" w:lastRow="0" w:firstColumn="1" w:lastColumn="0" w:noHBand="0" w:noVBand="1"/>
      </w:tblPr>
      <w:tblGrid>
        <w:gridCol w:w="1816"/>
        <w:gridCol w:w="1867"/>
        <w:gridCol w:w="1543"/>
        <w:gridCol w:w="1609"/>
        <w:gridCol w:w="1355"/>
      </w:tblGrid>
      <w:tr w:rsidR="009F1C60" w:rsidRPr="000309BA" w14:paraId="7F41F4FC" w14:textId="77777777" w:rsidTr="00A84E6E">
        <w:tc>
          <w:tcPr>
            <w:tcW w:w="8190" w:type="dxa"/>
            <w:gridSpan w:val="5"/>
            <w:tcBorders>
              <w:top w:val="nil"/>
              <w:left w:val="nil"/>
              <w:bottom w:val="single" w:sz="4" w:space="0" w:color="auto"/>
              <w:right w:val="nil"/>
            </w:tcBorders>
          </w:tcPr>
          <w:p w14:paraId="3117F5EB"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Table 3.3.3.2: Correlation matrix components for the variable </w:t>
            </w:r>
            <w:r w:rsidRPr="000309BA">
              <w:rPr>
                <w:rFonts w:ascii="Times New Roman" w:hAnsi="Times New Roman" w:cs="Times New Roman"/>
                <w:i/>
                <w:iCs/>
                <w:sz w:val="24"/>
                <w:szCs w:val="24"/>
                <w:lang w:val="en-GB"/>
              </w:rPr>
              <w:t>trust</w:t>
            </w:r>
            <w:r w:rsidRPr="000309BA">
              <w:rPr>
                <w:rFonts w:ascii="Times New Roman" w:hAnsi="Times New Roman" w:cs="Times New Roman"/>
                <w:sz w:val="24"/>
                <w:szCs w:val="24"/>
                <w:lang w:val="en-GB"/>
              </w:rPr>
              <w:t xml:space="preserve"> </w:t>
            </w:r>
          </w:p>
        </w:tc>
      </w:tr>
      <w:tr w:rsidR="00A84E6E" w:rsidRPr="000309BA" w14:paraId="4486D33A" w14:textId="77777777" w:rsidTr="00A84E6E">
        <w:tc>
          <w:tcPr>
            <w:tcW w:w="1816" w:type="dxa"/>
            <w:tcBorders>
              <w:left w:val="nil"/>
              <w:bottom w:val="single" w:sz="4" w:space="0" w:color="auto"/>
              <w:right w:val="nil"/>
            </w:tcBorders>
          </w:tcPr>
          <w:p w14:paraId="206065BA"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p>
        </w:tc>
        <w:tc>
          <w:tcPr>
            <w:tcW w:w="1867" w:type="dxa"/>
            <w:tcBorders>
              <w:left w:val="nil"/>
              <w:bottom w:val="single" w:sz="4" w:space="0" w:color="auto"/>
              <w:right w:val="nil"/>
            </w:tcBorders>
          </w:tcPr>
          <w:p w14:paraId="2D2B65EA"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p>
        </w:tc>
        <w:tc>
          <w:tcPr>
            <w:tcW w:w="1543" w:type="dxa"/>
            <w:tcBorders>
              <w:left w:val="nil"/>
              <w:bottom w:val="single" w:sz="4" w:space="0" w:color="auto"/>
              <w:right w:val="nil"/>
            </w:tcBorders>
          </w:tcPr>
          <w:p w14:paraId="74F19793" w14:textId="783B82B4" w:rsidR="009F1C60" w:rsidRPr="000309BA" w:rsidRDefault="00A84E6E"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Morality </w:t>
            </w:r>
            <w:r w:rsidR="009F1C60" w:rsidRPr="000309BA">
              <w:rPr>
                <w:rFonts w:ascii="Times New Roman" w:hAnsi="Times New Roman" w:cs="Times New Roman"/>
                <w:sz w:val="24"/>
                <w:szCs w:val="24"/>
                <w:lang w:val="en-GB"/>
              </w:rPr>
              <w:t xml:space="preserve">as </w:t>
            </w:r>
            <w:proofErr w:type="gramStart"/>
            <w:r w:rsidR="009F1C60" w:rsidRPr="000309BA">
              <w:rPr>
                <w:rFonts w:ascii="Times New Roman" w:hAnsi="Times New Roman" w:cs="Times New Roman"/>
                <w:sz w:val="24"/>
                <w:szCs w:val="24"/>
                <w:lang w:val="en-GB"/>
              </w:rPr>
              <w:t xml:space="preserve">a </w:t>
            </w:r>
            <w:r w:rsidRPr="000309BA">
              <w:rPr>
                <w:rFonts w:ascii="Times New Roman" w:hAnsi="Times New Roman" w:cs="Times New Roman"/>
                <w:sz w:val="24"/>
                <w:szCs w:val="24"/>
                <w:lang w:val="en-GB"/>
              </w:rPr>
              <w:t xml:space="preserve"> </w:t>
            </w:r>
            <w:r w:rsidR="009F1C60" w:rsidRPr="000309BA">
              <w:rPr>
                <w:rFonts w:ascii="Times New Roman" w:hAnsi="Times New Roman" w:cs="Times New Roman"/>
                <w:sz w:val="24"/>
                <w:szCs w:val="24"/>
                <w:lang w:val="en-GB"/>
              </w:rPr>
              <w:t>part</w:t>
            </w:r>
            <w:proofErr w:type="gramEnd"/>
            <w:r w:rsidR="009F1C60" w:rsidRPr="000309BA">
              <w:rPr>
                <w:rFonts w:ascii="Times New Roman" w:hAnsi="Times New Roman" w:cs="Times New Roman"/>
                <w:sz w:val="24"/>
                <w:szCs w:val="24"/>
                <w:lang w:val="en-GB"/>
              </w:rPr>
              <w:t xml:space="preserve"> of trust</w:t>
            </w:r>
          </w:p>
        </w:tc>
        <w:tc>
          <w:tcPr>
            <w:tcW w:w="1609" w:type="dxa"/>
            <w:tcBorders>
              <w:left w:val="nil"/>
              <w:bottom w:val="single" w:sz="4" w:space="0" w:color="auto"/>
              <w:right w:val="nil"/>
            </w:tcBorders>
          </w:tcPr>
          <w:p w14:paraId="7350CCDF"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Competence as a part of trust</w:t>
            </w:r>
          </w:p>
        </w:tc>
        <w:tc>
          <w:tcPr>
            <w:tcW w:w="1355" w:type="dxa"/>
            <w:tcBorders>
              <w:left w:val="nil"/>
              <w:bottom w:val="single" w:sz="4" w:space="0" w:color="auto"/>
              <w:right w:val="nil"/>
            </w:tcBorders>
          </w:tcPr>
          <w:p w14:paraId="7DD08B8E" w14:textId="294F8900" w:rsidR="009F1C60" w:rsidRPr="000309BA" w:rsidRDefault="00A84E6E"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   </w:t>
            </w:r>
          </w:p>
        </w:tc>
      </w:tr>
      <w:tr w:rsidR="00A84E6E" w:rsidRPr="000309BA" w14:paraId="354D6E85" w14:textId="77777777" w:rsidTr="00A84E6E">
        <w:tc>
          <w:tcPr>
            <w:tcW w:w="1816" w:type="dxa"/>
            <w:tcBorders>
              <w:left w:val="nil"/>
              <w:bottom w:val="nil"/>
              <w:right w:val="nil"/>
            </w:tcBorders>
          </w:tcPr>
          <w:p w14:paraId="03622FAA"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Correlation</w:t>
            </w:r>
          </w:p>
        </w:tc>
        <w:tc>
          <w:tcPr>
            <w:tcW w:w="1867" w:type="dxa"/>
            <w:tcBorders>
              <w:left w:val="nil"/>
              <w:bottom w:val="nil"/>
              <w:right w:val="nil"/>
            </w:tcBorders>
          </w:tcPr>
          <w:p w14:paraId="57112D81" w14:textId="77777777" w:rsidR="009F1C60" w:rsidRPr="000309BA" w:rsidRDefault="00A84E6E"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Morality </w:t>
            </w:r>
            <w:r w:rsidR="009F1C60" w:rsidRPr="000309BA">
              <w:rPr>
                <w:rFonts w:ascii="Times New Roman" w:hAnsi="Times New Roman" w:cs="Times New Roman"/>
                <w:sz w:val="24"/>
                <w:szCs w:val="24"/>
                <w:lang w:val="en-GB"/>
              </w:rPr>
              <w:t>as a part of trust</w:t>
            </w:r>
          </w:p>
          <w:p w14:paraId="68CB4D32" w14:textId="664DF086" w:rsidR="00A84E6E" w:rsidRPr="000309BA" w:rsidRDefault="00A84E6E" w:rsidP="00AC5587">
            <w:pPr>
              <w:autoSpaceDE w:val="0"/>
              <w:autoSpaceDN w:val="0"/>
              <w:adjustRightInd w:val="0"/>
              <w:spacing w:line="360" w:lineRule="auto"/>
              <w:rPr>
                <w:rFonts w:ascii="Times New Roman" w:hAnsi="Times New Roman" w:cs="Times New Roman"/>
                <w:sz w:val="24"/>
                <w:szCs w:val="24"/>
                <w:lang w:val="en-GB"/>
              </w:rPr>
            </w:pPr>
          </w:p>
        </w:tc>
        <w:tc>
          <w:tcPr>
            <w:tcW w:w="1543" w:type="dxa"/>
            <w:tcBorders>
              <w:left w:val="nil"/>
              <w:bottom w:val="nil"/>
              <w:right w:val="nil"/>
            </w:tcBorders>
          </w:tcPr>
          <w:p w14:paraId="5A5D5918"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w:t>
            </w:r>
          </w:p>
        </w:tc>
        <w:tc>
          <w:tcPr>
            <w:tcW w:w="1609" w:type="dxa"/>
            <w:tcBorders>
              <w:left w:val="nil"/>
              <w:bottom w:val="nil"/>
              <w:right w:val="nil"/>
            </w:tcBorders>
          </w:tcPr>
          <w:p w14:paraId="4A2FD711"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p>
        </w:tc>
        <w:tc>
          <w:tcPr>
            <w:tcW w:w="1355" w:type="dxa"/>
            <w:tcBorders>
              <w:left w:val="nil"/>
              <w:bottom w:val="nil"/>
              <w:right w:val="nil"/>
            </w:tcBorders>
          </w:tcPr>
          <w:p w14:paraId="285A8FDA"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p>
        </w:tc>
      </w:tr>
      <w:tr w:rsidR="00A84E6E" w:rsidRPr="000309BA" w14:paraId="51E55DEA" w14:textId="77777777" w:rsidTr="00A84E6E">
        <w:tc>
          <w:tcPr>
            <w:tcW w:w="1816" w:type="dxa"/>
            <w:tcBorders>
              <w:top w:val="nil"/>
              <w:left w:val="nil"/>
              <w:bottom w:val="nil"/>
              <w:right w:val="nil"/>
            </w:tcBorders>
          </w:tcPr>
          <w:p w14:paraId="7695B35D"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p>
        </w:tc>
        <w:tc>
          <w:tcPr>
            <w:tcW w:w="1867" w:type="dxa"/>
            <w:tcBorders>
              <w:top w:val="nil"/>
              <w:left w:val="nil"/>
              <w:bottom w:val="nil"/>
              <w:right w:val="nil"/>
            </w:tcBorders>
          </w:tcPr>
          <w:p w14:paraId="125C9E8D" w14:textId="77777777" w:rsidR="00A84E6E" w:rsidRPr="000309BA" w:rsidRDefault="00A84E6E" w:rsidP="00AC5587">
            <w:pPr>
              <w:autoSpaceDE w:val="0"/>
              <w:autoSpaceDN w:val="0"/>
              <w:adjustRightInd w:val="0"/>
              <w:spacing w:line="360" w:lineRule="auto"/>
              <w:rPr>
                <w:rFonts w:ascii="Times New Roman" w:hAnsi="Times New Roman" w:cs="Times New Roman"/>
                <w:sz w:val="24"/>
                <w:szCs w:val="24"/>
                <w:lang w:val="en-GB"/>
              </w:rPr>
            </w:pPr>
          </w:p>
          <w:p w14:paraId="680EE8D3" w14:textId="0A419E25"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Competence as a part of trust</w:t>
            </w:r>
          </w:p>
        </w:tc>
        <w:tc>
          <w:tcPr>
            <w:tcW w:w="1543" w:type="dxa"/>
            <w:tcBorders>
              <w:top w:val="nil"/>
              <w:left w:val="nil"/>
              <w:bottom w:val="nil"/>
              <w:right w:val="nil"/>
            </w:tcBorders>
          </w:tcPr>
          <w:p w14:paraId="1F06D22D" w14:textId="4A91F4DB" w:rsidR="009F1C60" w:rsidRPr="000309BA" w:rsidRDefault="00752ACB"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    </w:t>
            </w:r>
            <w:r w:rsidR="009F1C60"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598</w:t>
            </w:r>
            <w:r w:rsidR="009F1C60" w:rsidRPr="000309BA">
              <w:rPr>
                <w:rFonts w:ascii="Times New Roman" w:hAnsi="Times New Roman" w:cs="Times New Roman"/>
                <w:sz w:val="24"/>
                <w:szCs w:val="24"/>
                <w:lang w:val="en-GB"/>
              </w:rPr>
              <w:t>*</w:t>
            </w:r>
          </w:p>
        </w:tc>
        <w:tc>
          <w:tcPr>
            <w:tcW w:w="1609" w:type="dxa"/>
            <w:tcBorders>
              <w:top w:val="nil"/>
              <w:left w:val="nil"/>
              <w:bottom w:val="nil"/>
              <w:right w:val="nil"/>
            </w:tcBorders>
          </w:tcPr>
          <w:p w14:paraId="63B9D4EC"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w:t>
            </w:r>
          </w:p>
        </w:tc>
        <w:tc>
          <w:tcPr>
            <w:tcW w:w="1355" w:type="dxa"/>
            <w:tcBorders>
              <w:top w:val="nil"/>
              <w:left w:val="nil"/>
              <w:bottom w:val="nil"/>
              <w:right w:val="nil"/>
            </w:tcBorders>
          </w:tcPr>
          <w:p w14:paraId="6B2A53FF" w14:textId="77777777" w:rsidR="009F1C60" w:rsidRPr="000309BA" w:rsidRDefault="009F1C60" w:rsidP="00AC5587">
            <w:pPr>
              <w:autoSpaceDE w:val="0"/>
              <w:autoSpaceDN w:val="0"/>
              <w:adjustRightInd w:val="0"/>
              <w:spacing w:line="360" w:lineRule="auto"/>
              <w:rPr>
                <w:rFonts w:ascii="Times New Roman" w:hAnsi="Times New Roman" w:cs="Times New Roman"/>
                <w:sz w:val="24"/>
                <w:szCs w:val="24"/>
                <w:lang w:val="en-GB"/>
              </w:rPr>
            </w:pPr>
          </w:p>
        </w:tc>
      </w:tr>
      <w:tr w:rsidR="009F1C60" w:rsidRPr="000309BA" w14:paraId="37941670" w14:textId="77777777" w:rsidTr="00A84E6E">
        <w:tc>
          <w:tcPr>
            <w:tcW w:w="8190" w:type="dxa"/>
            <w:gridSpan w:val="5"/>
            <w:tcBorders>
              <w:left w:val="nil"/>
              <w:bottom w:val="nil"/>
              <w:right w:val="nil"/>
            </w:tcBorders>
          </w:tcPr>
          <w:p w14:paraId="7F45E5F6" w14:textId="77777777" w:rsidR="009F1C60" w:rsidRPr="000309BA" w:rsidRDefault="009F1C60" w:rsidP="00AC5587">
            <w:pPr>
              <w:pStyle w:val="Web"/>
              <w:spacing w:before="0" w:beforeAutospacing="0" w:after="0" w:afterAutospacing="0" w:line="360" w:lineRule="auto"/>
              <w:contextualSpacing/>
              <w:rPr>
                <w:i/>
                <w:iCs/>
                <w:lang w:val="en-GB"/>
              </w:rPr>
            </w:pPr>
            <w:r w:rsidRPr="000309BA">
              <w:rPr>
                <w:i/>
                <w:iCs/>
                <w:lang w:val="en-GB"/>
              </w:rPr>
              <w:t>Note: * p &lt; .001</w:t>
            </w:r>
          </w:p>
        </w:tc>
      </w:tr>
    </w:tbl>
    <w:p w14:paraId="11484439" w14:textId="77777777" w:rsidR="009F1C60" w:rsidRPr="000309BA" w:rsidRDefault="009F1C60" w:rsidP="00E37023">
      <w:pPr>
        <w:pStyle w:val="Web"/>
        <w:spacing w:before="0" w:beforeAutospacing="0" w:after="0" w:afterAutospacing="0" w:line="360" w:lineRule="auto"/>
        <w:contextualSpacing/>
        <w:rPr>
          <w:color w:val="000000"/>
        </w:rPr>
      </w:pPr>
    </w:p>
    <w:p w14:paraId="0EE115BA" w14:textId="681BE5B5" w:rsidR="00F02064" w:rsidRPr="000309BA" w:rsidRDefault="00F02064" w:rsidP="00AC5587">
      <w:pPr>
        <w:pStyle w:val="Web"/>
        <w:spacing w:before="0" w:beforeAutospacing="0" w:after="0" w:afterAutospacing="0" w:line="360" w:lineRule="auto"/>
        <w:ind w:firstLine="700"/>
        <w:contextualSpacing/>
        <w:rPr>
          <w:b/>
          <w:bCs/>
        </w:rPr>
      </w:pPr>
      <w:r w:rsidRPr="000309BA">
        <w:br/>
      </w:r>
      <w:r w:rsidRPr="000309BA">
        <w:rPr>
          <w:b/>
          <w:bCs/>
        </w:rPr>
        <w:t>3.4 Relationship Analysis</w:t>
      </w:r>
    </w:p>
    <w:p w14:paraId="6D654C0F" w14:textId="3F8DBDC0" w:rsidR="00EC6326" w:rsidRPr="000309BA" w:rsidRDefault="00EC6326" w:rsidP="00AC5587">
      <w:pPr>
        <w:pStyle w:val="Web"/>
        <w:spacing w:before="0" w:beforeAutospacing="0" w:after="0" w:afterAutospacing="0" w:line="360" w:lineRule="auto"/>
        <w:contextualSpacing/>
      </w:pPr>
      <w:r w:rsidRPr="000309BA">
        <w:t>The relationships between the variables in this research were tested through different types of analysis. Specifica</w:t>
      </w:r>
      <w:r w:rsidR="00797583" w:rsidRPr="000309BA">
        <w:t>l</w:t>
      </w:r>
      <w:r w:rsidRPr="000309BA">
        <w:t xml:space="preserve">ly, the relationship between the dependent variable </w:t>
      </w:r>
      <w:r w:rsidR="002B3CD7" w:rsidRPr="000309BA">
        <w:t>(p</w:t>
      </w:r>
      <w:r w:rsidRPr="000309BA">
        <w:t>ositive eWOM</w:t>
      </w:r>
      <w:r w:rsidR="002B3CD7" w:rsidRPr="000309BA">
        <w:t>)</w:t>
      </w:r>
      <w:r w:rsidRPr="000309BA">
        <w:t xml:space="preserve"> and the independent variable </w:t>
      </w:r>
      <w:r w:rsidR="002B3CD7" w:rsidRPr="000309BA">
        <w:t>(</w:t>
      </w:r>
      <w:r w:rsidRPr="000309BA">
        <w:t>condition</w:t>
      </w:r>
      <w:r w:rsidR="002B3CD7" w:rsidRPr="000309BA">
        <w:t>s)</w:t>
      </w:r>
      <w:r w:rsidRPr="000309BA">
        <w:t xml:space="preserve"> was tested through a</w:t>
      </w:r>
      <w:r w:rsidR="006145FE" w:rsidRPr="000309BA">
        <w:t xml:space="preserve"> </w:t>
      </w:r>
      <w:commentRangeStart w:id="114"/>
      <w:r w:rsidR="006145FE" w:rsidRPr="000309BA">
        <w:t>two-</w:t>
      </w:r>
      <w:commentRangeEnd w:id="114"/>
      <w:r w:rsidR="001D1322">
        <w:rPr>
          <w:rStyle w:val="a8"/>
          <w:rFonts w:ascii="Arial" w:eastAsia="Arial" w:hAnsi="Arial" w:cs="Arial"/>
          <w:lang w:val="en" w:eastAsia="el-GR"/>
        </w:rPr>
        <w:commentReference w:id="114"/>
      </w:r>
      <w:r w:rsidR="006145FE" w:rsidRPr="000309BA">
        <w:t xml:space="preserve">way </w:t>
      </w:r>
      <w:r w:rsidRPr="000309BA">
        <w:t>ANOVA</w:t>
      </w:r>
      <w:r w:rsidR="00797583" w:rsidRPr="000309BA">
        <w:t>,</w:t>
      </w:r>
      <w:r w:rsidR="002B3CD7" w:rsidRPr="000309BA">
        <w:t xml:space="preserve"> as w</w:t>
      </w:r>
      <w:r w:rsidR="00797583" w:rsidRPr="000309BA">
        <w:t>e</w:t>
      </w:r>
      <w:r w:rsidR="002B3CD7" w:rsidRPr="000309BA">
        <w:t>ll as the relationship between positive eWOM with the control variables (gender, enviro</w:t>
      </w:r>
      <w:r w:rsidR="00797583" w:rsidRPr="000309BA">
        <w:t>n</w:t>
      </w:r>
      <w:r w:rsidR="002B3CD7" w:rsidRPr="000309BA">
        <w:t>mental concern</w:t>
      </w:r>
      <w:r w:rsidR="00797583" w:rsidRPr="000309BA">
        <w:t>,</w:t>
      </w:r>
      <w:r w:rsidR="002B3CD7" w:rsidRPr="000309BA">
        <w:t xml:space="preserve"> and </w:t>
      </w:r>
      <w:r w:rsidR="00797583" w:rsidRPr="000309BA">
        <w:t>F</w:t>
      </w:r>
      <w:r w:rsidR="002B3CD7" w:rsidRPr="000309BA">
        <w:t>acebook usage).</w:t>
      </w:r>
      <w:r w:rsidR="00023782" w:rsidRPr="000309BA">
        <w:t xml:space="preserve"> </w:t>
      </w:r>
      <w:del w:id="115" w:author="A. M. van Prooijen" w:date="2021-05-18T19:23:00Z">
        <w:r w:rsidR="002B3CD7" w:rsidRPr="000309BA" w:rsidDel="001D1322">
          <w:delText xml:space="preserve"> </w:delText>
        </w:r>
      </w:del>
      <w:r w:rsidR="002B3CD7" w:rsidRPr="000309BA">
        <w:t>The relationship between the dependent variable negative eWOM and the independent vari</w:t>
      </w:r>
      <w:r w:rsidR="00023782" w:rsidRPr="000309BA">
        <w:t>ab</w:t>
      </w:r>
      <w:r w:rsidR="002B3CD7" w:rsidRPr="000309BA">
        <w:t xml:space="preserve">le </w:t>
      </w:r>
      <w:r w:rsidR="002B3CD7" w:rsidRPr="000309BA">
        <w:lastRenderedPageBreak/>
        <w:t xml:space="preserve">(conditions) was tested through a one-way ANOVA. </w:t>
      </w:r>
      <w:r w:rsidR="00023782" w:rsidRPr="000309BA">
        <w:t>The effect between the indepen</w:t>
      </w:r>
      <w:r w:rsidR="00797583" w:rsidRPr="000309BA">
        <w:t>den</w:t>
      </w:r>
      <w:r w:rsidR="00023782" w:rsidRPr="000309BA">
        <w:t>t variable (cond</w:t>
      </w:r>
      <w:r w:rsidR="00797583" w:rsidRPr="000309BA">
        <w:t>i</w:t>
      </w:r>
      <w:r w:rsidR="00023782" w:rsidRPr="000309BA">
        <w:t>tions) and the depende</w:t>
      </w:r>
      <w:r w:rsidR="00797583" w:rsidRPr="000309BA">
        <w:t>n</w:t>
      </w:r>
      <w:r w:rsidR="00023782" w:rsidRPr="000309BA">
        <w:t>t variable (eWOM) will be tested by bivariate regression analysis</w:t>
      </w:r>
      <w:r w:rsidR="00797583" w:rsidRPr="000309BA">
        <w:t>,</w:t>
      </w:r>
      <w:r w:rsidR="00023782" w:rsidRPr="000309BA">
        <w:t xml:space="preserve"> as will the effect between the independe</w:t>
      </w:r>
      <w:r w:rsidR="00797583" w:rsidRPr="000309BA">
        <w:t>n</w:t>
      </w:r>
      <w:r w:rsidR="00023782" w:rsidRPr="000309BA">
        <w:t>t variable (cond</w:t>
      </w:r>
      <w:r w:rsidR="00797583" w:rsidRPr="000309BA">
        <w:t>i</w:t>
      </w:r>
      <w:r w:rsidR="00023782" w:rsidRPr="000309BA">
        <w:t xml:space="preserve">tions) and the mediator (trust). </w:t>
      </w:r>
      <w:r w:rsidR="002B3CD7" w:rsidRPr="000309BA">
        <w:t>Fina</w:t>
      </w:r>
      <w:r w:rsidR="00797583" w:rsidRPr="000309BA">
        <w:t>l</w:t>
      </w:r>
      <w:r w:rsidR="002B3CD7" w:rsidRPr="000309BA">
        <w:t xml:space="preserve">ly, the mediation analysis will be done by conducting </w:t>
      </w:r>
      <w:r w:rsidR="00023782" w:rsidRPr="000309BA">
        <w:t xml:space="preserve">multiple </w:t>
      </w:r>
      <w:r w:rsidR="002B3CD7" w:rsidRPr="000309BA">
        <w:t>regression analy</w:t>
      </w:r>
      <w:r w:rsidR="00023782" w:rsidRPr="000309BA">
        <w:t>sis</w:t>
      </w:r>
      <w:r w:rsidR="002B3CD7" w:rsidRPr="000309BA">
        <w:t xml:space="preserve">. </w:t>
      </w:r>
    </w:p>
    <w:p w14:paraId="2F012D69" w14:textId="77777777" w:rsidR="00D14787" w:rsidRPr="000309BA" w:rsidRDefault="00D14787" w:rsidP="00AC5587">
      <w:pPr>
        <w:pStyle w:val="Web"/>
        <w:spacing w:before="0" w:beforeAutospacing="0" w:after="0" w:afterAutospacing="0" w:line="360" w:lineRule="auto"/>
        <w:contextualSpacing/>
        <w:rPr>
          <w:lang w:val="en-GB"/>
        </w:rPr>
      </w:pPr>
    </w:p>
    <w:p w14:paraId="400F70E8" w14:textId="0FE57B1A" w:rsidR="00B11A69" w:rsidRPr="000309BA" w:rsidRDefault="00F02064" w:rsidP="00AC5587">
      <w:pPr>
        <w:pBdr>
          <w:top w:val="nil"/>
          <w:left w:val="nil"/>
          <w:bottom w:val="nil"/>
          <w:right w:val="nil"/>
          <w:between w:val="nil"/>
        </w:pBdr>
        <w:spacing w:line="360" w:lineRule="auto"/>
        <w:jc w:val="both"/>
        <w:rPr>
          <w:rFonts w:ascii="Times New Roman" w:eastAsia="Times New Roman" w:hAnsi="Times New Roman" w:cs="Times New Roman"/>
          <w:b/>
          <w:bCs/>
          <w:sz w:val="24"/>
          <w:szCs w:val="24"/>
        </w:rPr>
      </w:pPr>
      <w:r w:rsidRPr="000309BA">
        <w:rPr>
          <w:rFonts w:ascii="Times New Roman" w:eastAsia="Times New Roman" w:hAnsi="Times New Roman" w:cs="Times New Roman"/>
          <w:b/>
          <w:bCs/>
          <w:sz w:val="24"/>
          <w:szCs w:val="24"/>
        </w:rPr>
        <w:t>3.5 Validity and reliability</w:t>
      </w:r>
    </w:p>
    <w:p w14:paraId="61745AC7" w14:textId="07939959" w:rsidR="008D3667" w:rsidRPr="000309BA" w:rsidRDefault="00245359" w:rsidP="00AC5587">
      <w:pPr>
        <w:pBdr>
          <w:top w:val="nil"/>
          <w:left w:val="nil"/>
          <w:bottom w:val="nil"/>
          <w:right w:val="nil"/>
          <w:between w:val="nil"/>
        </w:pBdr>
        <w:spacing w:line="360" w:lineRule="auto"/>
        <w:jc w:val="both"/>
        <w:rPr>
          <w:rFonts w:ascii="Times New Roman" w:hAnsi="Times New Roman" w:cs="Times New Roman"/>
          <w:sz w:val="24"/>
          <w:szCs w:val="24"/>
          <w:lang w:val="en-GB"/>
        </w:rPr>
      </w:pPr>
      <w:r w:rsidRPr="000309BA">
        <w:rPr>
          <w:rFonts w:ascii="Times New Roman" w:eastAsia="Times New Roman" w:hAnsi="Times New Roman" w:cs="Times New Roman"/>
          <w:b/>
          <w:bCs/>
          <w:sz w:val="24"/>
          <w:szCs w:val="24"/>
        </w:rPr>
        <w:tab/>
      </w:r>
      <w:r w:rsidRPr="000309BA">
        <w:rPr>
          <w:rFonts w:ascii="Times New Roman" w:eastAsia="Times New Roman" w:hAnsi="Times New Roman" w:cs="Times New Roman"/>
          <w:sz w:val="24"/>
          <w:szCs w:val="24"/>
        </w:rPr>
        <w:t>This research quality is going to be asse</w:t>
      </w:r>
      <w:r w:rsidR="00797583" w:rsidRPr="000309BA">
        <w:rPr>
          <w:rFonts w:ascii="Times New Roman" w:eastAsia="Times New Roman" w:hAnsi="Times New Roman" w:cs="Times New Roman"/>
          <w:sz w:val="24"/>
          <w:szCs w:val="24"/>
        </w:rPr>
        <w:t>s</w:t>
      </w:r>
      <w:r w:rsidRPr="000309BA">
        <w:rPr>
          <w:rFonts w:ascii="Times New Roman" w:eastAsia="Times New Roman" w:hAnsi="Times New Roman" w:cs="Times New Roman"/>
          <w:sz w:val="24"/>
          <w:szCs w:val="24"/>
        </w:rPr>
        <w:t>sed based on validity and reliability.</w:t>
      </w:r>
      <w:r w:rsidR="00767528" w:rsidRPr="000309BA">
        <w:rPr>
          <w:rFonts w:ascii="Times New Roman" w:eastAsia="Times New Roman" w:hAnsi="Times New Roman" w:cs="Times New Roman"/>
          <w:sz w:val="24"/>
          <w:szCs w:val="24"/>
        </w:rPr>
        <w:t xml:space="preserve"> </w:t>
      </w:r>
      <w:r w:rsidR="00192C89" w:rsidRPr="000309BA">
        <w:rPr>
          <w:rFonts w:ascii="Times New Roman" w:eastAsia="Times New Roman" w:hAnsi="Times New Roman" w:cs="Times New Roman"/>
          <w:sz w:val="24"/>
          <w:szCs w:val="24"/>
        </w:rPr>
        <w:t xml:space="preserve">According to Bryman (2016), </w:t>
      </w:r>
      <w:r w:rsidR="007F606C" w:rsidRPr="000309BA">
        <w:rPr>
          <w:rFonts w:ascii="Times New Roman" w:eastAsia="Times New Roman" w:hAnsi="Times New Roman" w:cs="Times New Roman"/>
          <w:sz w:val="24"/>
          <w:szCs w:val="24"/>
        </w:rPr>
        <w:t>"</w:t>
      </w:r>
      <w:r w:rsidR="00767528" w:rsidRPr="000309BA">
        <w:rPr>
          <w:rFonts w:ascii="Times New Roman" w:eastAsia="Times New Roman" w:hAnsi="Times New Roman" w:cs="Times New Roman"/>
          <w:sz w:val="24"/>
          <w:szCs w:val="24"/>
        </w:rPr>
        <w:t>Validity refers to the issue of whether an indicator (or set of indicators) that is devised to gauge a concept measures that concept</w:t>
      </w:r>
      <w:r w:rsidR="007F606C" w:rsidRPr="000309BA">
        <w:rPr>
          <w:rFonts w:ascii="Times New Roman" w:eastAsia="Times New Roman" w:hAnsi="Times New Roman" w:cs="Times New Roman"/>
          <w:sz w:val="24"/>
          <w:szCs w:val="24"/>
        </w:rPr>
        <w:t>"</w:t>
      </w:r>
      <w:r w:rsidR="00F8451F" w:rsidRPr="000309BA">
        <w:rPr>
          <w:rFonts w:ascii="Times New Roman" w:eastAsia="Times New Roman" w:hAnsi="Times New Roman" w:cs="Times New Roman"/>
          <w:sz w:val="24"/>
          <w:szCs w:val="24"/>
        </w:rPr>
        <w:t xml:space="preserve"> </w:t>
      </w:r>
      <w:r w:rsidR="00C3447C" w:rsidRPr="000309BA">
        <w:rPr>
          <w:rFonts w:ascii="Times New Roman" w:eastAsia="Times New Roman" w:hAnsi="Times New Roman" w:cs="Times New Roman"/>
          <w:sz w:val="24"/>
          <w:szCs w:val="24"/>
        </w:rPr>
        <w:t>(</w:t>
      </w:r>
      <w:r w:rsidR="00F8451F" w:rsidRPr="000309BA">
        <w:rPr>
          <w:rFonts w:ascii="Times New Roman" w:eastAsia="Times New Roman" w:hAnsi="Times New Roman" w:cs="Times New Roman"/>
          <w:sz w:val="24"/>
          <w:szCs w:val="24"/>
        </w:rPr>
        <w:t>p.171)</w:t>
      </w:r>
      <w:r w:rsidR="00797583" w:rsidRPr="000309BA">
        <w:rPr>
          <w:rFonts w:ascii="Times New Roman" w:eastAsia="Times New Roman" w:hAnsi="Times New Roman" w:cs="Times New Roman"/>
          <w:sz w:val="24"/>
          <w:szCs w:val="24"/>
        </w:rPr>
        <w:t>,</w:t>
      </w:r>
      <w:r w:rsidR="00192C89" w:rsidRPr="000309BA">
        <w:rPr>
          <w:rFonts w:ascii="Times New Roman" w:eastAsia="Times New Roman" w:hAnsi="Times New Roman" w:cs="Times New Roman"/>
          <w:sz w:val="24"/>
          <w:szCs w:val="24"/>
        </w:rPr>
        <w:t xml:space="preserve"> while re</w:t>
      </w:r>
      <w:r w:rsidR="00797583" w:rsidRPr="000309BA">
        <w:rPr>
          <w:rFonts w:ascii="Times New Roman" w:eastAsia="Times New Roman" w:hAnsi="Times New Roman" w:cs="Times New Roman"/>
          <w:sz w:val="24"/>
          <w:szCs w:val="24"/>
        </w:rPr>
        <w:t>lia</w:t>
      </w:r>
      <w:r w:rsidR="00192C89" w:rsidRPr="000309BA">
        <w:rPr>
          <w:rFonts w:ascii="Times New Roman" w:eastAsia="Times New Roman" w:hAnsi="Times New Roman" w:cs="Times New Roman"/>
          <w:sz w:val="24"/>
          <w:szCs w:val="24"/>
        </w:rPr>
        <w:t>bility is c</w:t>
      </w:r>
      <w:r w:rsidR="00797583" w:rsidRPr="000309BA">
        <w:rPr>
          <w:rFonts w:ascii="Times New Roman" w:eastAsia="Times New Roman" w:hAnsi="Times New Roman" w:cs="Times New Roman"/>
          <w:sz w:val="24"/>
          <w:szCs w:val="24"/>
        </w:rPr>
        <w:t>oncerned</w:t>
      </w:r>
      <w:r w:rsidR="00192C89" w:rsidRPr="000309BA">
        <w:rPr>
          <w:rFonts w:ascii="Times New Roman" w:eastAsia="Times New Roman" w:hAnsi="Times New Roman" w:cs="Times New Roman"/>
          <w:sz w:val="24"/>
          <w:szCs w:val="24"/>
        </w:rPr>
        <w:t xml:space="preserve"> m</w:t>
      </w:r>
      <w:r w:rsidR="00797583" w:rsidRPr="000309BA">
        <w:rPr>
          <w:rFonts w:ascii="Times New Roman" w:eastAsia="Times New Roman" w:hAnsi="Times New Roman" w:cs="Times New Roman"/>
          <w:sz w:val="24"/>
          <w:szCs w:val="24"/>
        </w:rPr>
        <w:t>ain</w:t>
      </w:r>
      <w:r w:rsidR="00192C89" w:rsidRPr="000309BA">
        <w:rPr>
          <w:rFonts w:ascii="Times New Roman" w:eastAsia="Times New Roman" w:hAnsi="Times New Roman" w:cs="Times New Roman"/>
          <w:sz w:val="24"/>
          <w:szCs w:val="24"/>
        </w:rPr>
        <w:t>ly with whet</w:t>
      </w:r>
      <w:r w:rsidR="00797583" w:rsidRPr="000309BA">
        <w:rPr>
          <w:rFonts w:ascii="Times New Roman" w:eastAsia="Times New Roman" w:hAnsi="Times New Roman" w:cs="Times New Roman"/>
          <w:sz w:val="24"/>
          <w:szCs w:val="24"/>
        </w:rPr>
        <w:t>h</w:t>
      </w:r>
      <w:r w:rsidR="00192C89" w:rsidRPr="000309BA">
        <w:rPr>
          <w:rFonts w:ascii="Times New Roman" w:eastAsia="Times New Roman" w:hAnsi="Times New Roman" w:cs="Times New Roman"/>
          <w:sz w:val="24"/>
          <w:szCs w:val="24"/>
        </w:rPr>
        <w:t>er the results of</w:t>
      </w:r>
      <w:r w:rsidR="00797583" w:rsidRPr="000309BA">
        <w:rPr>
          <w:rFonts w:ascii="Times New Roman" w:eastAsia="Times New Roman" w:hAnsi="Times New Roman" w:cs="Times New Roman"/>
          <w:sz w:val="24"/>
          <w:szCs w:val="24"/>
        </w:rPr>
        <w:t xml:space="preserve"> the</w:t>
      </w:r>
      <w:r w:rsidR="00192C89" w:rsidRPr="000309BA">
        <w:rPr>
          <w:rFonts w:ascii="Times New Roman" w:eastAsia="Times New Roman" w:hAnsi="Times New Roman" w:cs="Times New Roman"/>
          <w:sz w:val="24"/>
          <w:szCs w:val="24"/>
        </w:rPr>
        <w:t xml:space="preserve"> research </w:t>
      </w:r>
      <w:r w:rsidR="00343792" w:rsidRPr="000309BA">
        <w:rPr>
          <w:rFonts w:ascii="Times New Roman" w:eastAsia="Times New Roman" w:hAnsi="Times New Roman" w:cs="Times New Roman"/>
          <w:sz w:val="24"/>
          <w:szCs w:val="24"/>
        </w:rPr>
        <w:t xml:space="preserve">are </w:t>
      </w:r>
      <w:r w:rsidR="00192C89" w:rsidRPr="000309BA">
        <w:rPr>
          <w:rFonts w:ascii="Times New Roman" w:eastAsia="Times New Roman" w:hAnsi="Times New Roman" w:cs="Times New Roman"/>
          <w:sz w:val="24"/>
          <w:szCs w:val="24"/>
        </w:rPr>
        <w:t>replica</w:t>
      </w:r>
      <w:r w:rsidR="00343792" w:rsidRPr="000309BA">
        <w:rPr>
          <w:rFonts w:ascii="Times New Roman" w:eastAsia="Times New Roman" w:hAnsi="Times New Roman" w:cs="Times New Roman"/>
          <w:sz w:val="24"/>
          <w:szCs w:val="24"/>
        </w:rPr>
        <w:t xml:space="preserve">ble </w:t>
      </w:r>
      <w:r w:rsidR="007B1CA7" w:rsidRPr="000309BA">
        <w:rPr>
          <w:rFonts w:ascii="Times New Roman" w:eastAsia="Times New Roman" w:hAnsi="Times New Roman" w:cs="Times New Roman"/>
          <w:sz w:val="24"/>
          <w:szCs w:val="24"/>
        </w:rPr>
        <w:t>(Hauser et al., 2018</w:t>
      </w:r>
      <w:r w:rsidR="007B1CA7" w:rsidRPr="001D1322">
        <w:rPr>
          <w:rFonts w:ascii="Times New Roman" w:eastAsia="Times New Roman" w:hAnsi="Times New Roman" w:cs="Times New Roman"/>
          <w:sz w:val="24"/>
          <w:szCs w:val="24"/>
        </w:rPr>
        <w:t>)</w:t>
      </w:r>
      <w:r w:rsidR="00C9484E" w:rsidRPr="001D1322">
        <w:rPr>
          <w:rFonts w:ascii="Times New Roman" w:eastAsia="Times New Roman" w:hAnsi="Times New Roman" w:cs="Times New Roman"/>
          <w:sz w:val="24"/>
          <w:szCs w:val="24"/>
        </w:rPr>
        <w:t>.</w:t>
      </w:r>
      <w:r w:rsidR="00C9484E" w:rsidRPr="001D1322">
        <w:rPr>
          <w:rFonts w:ascii="Times New Roman" w:eastAsia="Times New Roman" w:hAnsi="Times New Roman" w:cs="Times New Roman"/>
          <w:sz w:val="24"/>
          <w:szCs w:val="24"/>
          <w:rPrChange w:id="116" w:author="A. M. van Prooijen" w:date="2021-05-18T19:24:00Z">
            <w:rPr>
              <w:rFonts w:ascii="Times New Roman" w:eastAsia="Times New Roman" w:hAnsi="Times New Roman" w:cs="Times New Roman"/>
              <w:sz w:val="24"/>
              <w:szCs w:val="24"/>
              <w:u w:val="single"/>
            </w:rPr>
          </w:rPrChange>
        </w:rPr>
        <w:t xml:space="preserve"> </w:t>
      </w:r>
      <w:proofErr w:type="gramStart"/>
      <w:r w:rsidRPr="001D1322">
        <w:rPr>
          <w:rFonts w:ascii="Times New Roman" w:eastAsia="Times New Roman" w:hAnsi="Times New Roman" w:cs="Times New Roman"/>
          <w:sz w:val="24"/>
          <w:szCs w:val="24"/>
          <w:rPrChange w:id="117" w:author="A. M. van Prooijen" w:date="2021-05-18T19:24:00Z">
            <w:rPr>
              <w:rFonts w:ascii="Times New Roman" w:eastAsia="Times New Roman" w:hAnsi="Times New Roman" w:cs="Times New Roman"/>
              <w:sz w:val="24"/>
              <w:szCs w:val="24"/>
              <w:u w:val="single"/>
            </w:rPr>
          </w:rPrChange>
        </w:rPr>
        <w:t>In</w:t>
      </w:r>
      <w:r w:rsidRPr="000309BA">
        <w:rPr>
          <w:rFonts w:ascii="Times New Roman" w:eastAsia="Times New Roman" w:hAnsi="Times New Roman" w:cs="Times New Roman"/>
          <w:sz w:val="24"/>
          <w:szCs w:val="24"/>
        </w:rPr>
        <w:t xml:space="preserve"> order to</w:t>
      </w:r>
      <w:proofErr w:type="gramEnd"/>
      <w:r w:rsidRPr="000309BA">
        <w:rPr>
          <w:rFonts w:ascii="Times New Roman" w:eastAsia="Times New Roman" w:hAnsi="Times New Roman" w:cs="Times New Roman"/>
          <w:sz w:val="24"/>
          <w:szCs w:val="24"/>
        </w:rPr>
        <w:t xml:space="preserve"> increase the research</w:t>
      </w:r>
      <w:r w:rsidR="00797583" w:rsidRPr="000309BA">
        <w:rPr>
          <w:rFonts w:ascii="Times New Roman" w:eastAsia="Times New Roman" w:hAnsi="Times New Roman" w:cs="Times New Roman"/>
          <w:sz w:val="24"/>
          <w:szCs w:val="24"/>
        </w:rPr>
        <w:t>'</w:t>
      </w:r>
      <w:r w:rsidRPr="000309BA">
        <w:rPr>
          <w:rFonts w:ascii="Times New Roman" w:eastAsia="Times New Roman" w:hAnsi="Times New Roman" w:cs="Times New Roman"/>
          <w:sz w:val="24"/>
          <w:szCs w:val="24"/>
        </w:rPr>
        <w:t>s validity</w:t>
      </w:r>
      <w:r w:rsidR="00797583" w:rsidRPr="000309BA">
        <w:rPr>
          <w:rFonts w:ascii="Times New Roman" w:eastAsia="Times New Roman" w:hAnsi="Times New Roman" w:cs="Times New Roman"/>
          <w:sz w:val="24"/>
          <w:szCs w:val="24"/>
        </w:rPr>
        <w:t>,</w:t>
      </w:r>
      <w:r w:rsidRPr="000309BA">
        <w:rPr>
          <w:rFonts w:ascii="Times New Roman" w:eastAsia="Times New Roman" w:hAnsi="Times New Roman" w:cs="Times New Roman"/>
          <w:sz w:val="24"/>
          <w:szCs w:val="24"/>
        </w:rPr>
        <w:t xml:space="preserve"> respondents were randomly assi</w:t>
      </w:r>
      <w:r w:rsidR="00797583" w:rsidRPr="000309BA">
        <w:rPr>
          <w:rFonts w:ascii="Times New Roman" w:eastAsia="Times New Roman" w:hAnsi="Times New Roman" w:cs="Times New Roman"/>
          <w:sz w:val="24"/>
          <w:szCs w:val="24"/>
        </w:rPr>
        <w:t>g</w:t>
      </w:r>
      <w:r w:rsidRPr="000309BA">
        <w:rPr>
          <w:rFonts w:ascii="Times New Roman" w:eastAsia="Times New Roman" w:hAnsi="Times New Roman" w:cs="Times New Roman"/>
          <w:sz w:val="24"/>
          <w:szCs w:val="24"/>
        </w:rPr>
        <w:t xml:space="preserve">ned by </w:t>
      </w:r>
      <w:r w:rsidR="00797583" w:rsidRPr="000309BA">
        <w:rPr>
          <w:rFonts w:ascii="Times New Roman" w:eastAsia="Times New Roman" w:hAnsi="Times New Roman" w:cs="Times New Roman"/>
          <w:sz w:val="24"/>
          <w:szCs w:val="24"/>
        </w:rPr>
        <w:t>Q</w:t>
      </w:r>
      <w:r w:rsidRPr="000309BA">
        <w:rPr>
          <w:rFonts w:ascii="Times New Roman" w:eastAsia="Times New Roman" w:hAnsi="Times New Roman" w:cs="Times New Roman"/>
          <w:sz w:val="24"/>
          <w:szCs w:val="24"/>
        </w:rPr>
        <w:t>ual</w:t>
      </w:r>
      <w:del w:id="118" w:author="A. M. van Prooijen" w:date="2021-05-18T19:24:00Z">
        <w:r w:rsidRPr="000309BA" w:rsidDel="001D1322">
          <w:rPr>
            <w:rFonts w:ascii="Times New Roman" w:eastAsia="Times New Roman" w:hAnsi="Times New Roman" w:cs="Times New Roman"/>
            <w:sz w:val="24"/>
            <w:szCs w:val="24"/>
          </w:rPr>
          <w:delText>i</w:delText>
        </w:r>
      </w:del>
      <w:r w:rsidRPr="000309BA">
        <w:rPr>
          <w:rFonts w:ascii="Times New Roman" w:eastAsia="Times New Roman" w:hAnsi="Times New Roman" w:cs="Times New Roman"/>
          <w:sz w:val="24"/>
          <w:szCs w:val="24"/>
        </w:rPr>
        <w:t xml:space="preserve">trics </w:t>
      </w:r>
      <w:ins w:id="119" w:author="A. M. van Prooijen" w:date="2021-05-18T19:24:00Z">
        <w:r w:rsidR="001D1322">
          <w:rPr>
            <w:rFonts w:ascii="Times New Roman" w:eastAsia="Times New Roman" w:hAnsi="Times New Roman" w:cs="Times New Roman"/>
            <w:sz w:val="24"/>
            <w:szCs w:val="24"/>
          </w:rPr>
          <w:t>to one of the</w:t>
        </w:r>
      </w:ins>
      <w:del w:id="120" w:author="A. M. van Prooijen" w:date="2021-05-18T19:24:00Z">
        <w:r w:rsidRPr="000309BA" w:rsidDel="001D1322">
          <w:rPr>
            <w:rFonts w:ascii="Times New Roman" w:eastAsia="Times New Roman" w:hAnsi="Times New Roman" w:cs="Times New Roman"/>
            <w:sz w:val="24"/>
            <w:szCs w:val="24"/>
          </w:rPr>
          <w:delText>on</w:delText>
        </w:r>
      </w:del>
      <w:r w:rsidRPr="000309BA">
        <w:rPr>
          <w:rFonts w:ascii="Times New Roman" w:eastAsia="Times New Roman" w:hAnsi="Times New Roman" w:cs="Times New Roman"/>
          <w:sz w:val="24"/>
          <w:szCs w:val="24"/>
        </w:rPr>
        <w:t xml:space="preserve"> three different conditions. R</w:t>
      </w:r>
      <w:r w:rsidR="00797583" w:rsidRPr="000309BA">
        <w:rPr>
          <w:rFonts w:ascii="Times New Roman" w:eastAsia="Times New Roman" w:hAnsi="Times New Roman" w:cs="Times New Roman"/>
          <w:sz w:val="24"/>
          <w:szCs w:val="24"/>
        </w:rPr>
        <w:t>a</w:t>
      </w:r>
      <w:r w:rsidRPr="000309BA">
        <w:rPr>
          <w:rFonts w:ascii="Times New Roman" w:eastAsia="Times New Roman" w:hAnsi="Times New Roman" w:cs="Times New Roman"/>
          <w:sz w:val="24"/>
          <w:szCs w:val="24"/>
        </w:rPr>
        <w:t>ndom assignme</w:t>
      </w:r>
      <w:r w:rsidR="00797583" w:rsidRPr="000309BA">
        <w:rPr>
          <w:rFonts w:ascii="Times New Roman" w:eastAsia="Times New Roman" w:hAnsi="Times New Roman" w:cs="Times New Roman"/>
          <w:sz w:val="24"/>
          <w:szCs w:val="24"/>
        </w:rPr>
        <w:t>n</w:t>
      </w:r>
      <w:r w:rsidRPr="000309BA">
        <w:rPr>
          <w:rFonts w:ascii="Times New Roman" w:eastAsia="Times New Roman" w:hAnsi="Times New Roman" w:cs="Times New Roman"/>
          <w:sz w:val="24"/>
          <w:szCs w:val="24"/>
        </w:rPr>
        <w:t>t decre</w:t>
      </w:r>
      <w:r w:rsidR="00797583" w:rsidRPr="000309BA">
        <w:rPr>
          <w:rFonts w:ascii="Times New Roman" w:eastAsia="Times New Roman" w:hAnsi="Times New Roman" w:cs="Times New Roman"/>
          <w:sz w:val="24"/>
          <w:szCs w:val="24"/>
        </w:rPr>
        <w:t>ase</w:t>
      </w:r>
      <w:r w:rsidRPr="000309BA">
        <w:rPr>
          <w:rFonts w:ascii="Times New Roman" w:eastAsia="Times New Roman" w:hAnsi="Times New Roman" w:cs="Times New Roman"/>
          <w:sz w:val="24"/>
          <w:szCs w:val="24"/>
        </w:rPr>
        <w:t>s bias b</w:t>
      </w:r>
      <w:r w:rsidR="00797583" w:rsidRPr="000309BA">
        <w:rPr>
          <w:rFonts w:ascii="Times New Roman" w:eastAsia="Times New Roman" w:hAnsi="Times New Roman" w:cs="Times New Roman"/>
          <w:sz w:val="24"/>
          <w:szCs w:val="24"/>
        </w:rPr>
        <w:t>e</w:t>
      </w:r>
      <w:r w:rsidRPr="000309BA">
        <w:rPr>
          <w:rFonts w:ascii="Times New Roman" w:eastAsia="Times New Roman" w:hAnsi="Times New Roman" w:cs="Times New Roman"/>
          <w:sz w:val="24"/>
          <w:szCs w:val="24"/>
        </w:rPr>
        <w:t xml:space="preserve">tween groups </w:t>
      </w:r>
      <w:r w:rsidR="00076E21" w:rsidRPr="000309BA">
        <w:rPr>
          <w:rFonts w:ascii="Times New Roman" w:eastAsia="Times New Roman" w:hAnsi="Times New Roman" w:cs="Times New Roman"/>
          <w:sz w:val="24"/>
          <w:szCs w:val="24"/>
        </w:rPr>
        <w:t>and increases internal validity since participants have an equal chance of being assig</w:t>
      </w:r>
      <w:r w:rsidR="00797583" w:rsidRPr="000309BA">
        <w:rPr>
          <w:rFonts w:ascii="Times New Roman" w:eastAsia="Times New Roman" w:hAnsi="Times New Roman" w:cs="Times New Roman"/>
          <w:sz w:val="24"/>
          <w:szCs w:val="24"/>
        </w:rPr>
        <w:t>ned</w:t>
      </w:r>
      <w:r w:rsidR="00076E21" w:rsidRPr="000309BA">
        <w:rPr>
          <w:rFonts w:ascii="Times New Roman" w:eastAsia="Times New Roman" w:hAnsi="Times New Roman" w:cs="Times New Roman"/>
          <w:sz w:val="24"/>
          <w:szCs w:val="24"/>
        </w:rPr>
        <w:t xml:space="preserve"> to an experiment</w:t>
      </w:r>
      <w:r w:rsidR="00343792" w:rsidRPr="000309BA">
        <w:rPr>
          <w:rFonts w:ascii="Times New Roman" w:eastAsia="Times New Roman" w:hAnsi="Times New Roman" w:cs="Times New Roman"/>
          <w:sz w:val="24"/>
          <w:szCs w:val="24"/>
        </w:rPr>
        <w:t>a</w:t>
      </w:r>
      <w:r w:rsidR="00076E21" w:rsidRPr="000309BA">
        <w:rPr>
          <w:rFonts w:ascii="Times New Roman" w:eastAsia="Times New Roman" w:hAnsi="Times New Roman" w:cs="Times New Roman"/>
          <w:sz w:val="24"/>
          <w:szCs w:val="24"/>
        </w:rPr>
        <w:t>l or control group. This means that the researcher can e</w:t>
      </w:r>
      <w:r w:rsidR="00797583" w:rsidRPr="000309BA">
        <w:rPr>
          <w:rFonts w:ascii="Times New Roman" w:eastAsia="Times New Roman" w:hAnsi="Times New Roman" w:cs="Times New Roman"/>
          <w:sz w:val="24"/>
          <w:szCs w:val="24"/>
        </w:rPr>
        <w:t>liminate bias, for instance, the pres</w:t>
      </w:r>
      <w:r w:rsidR="003D7909" w:rsidRPr="000309BA">
        <w:rPr>
          <w:rFonts w:ascii="Times New Roman" w:eastAsia="Times New Roman" w:hAnsi="Times New Roman" w:cs="Times New Roman"/>
          <w:sz w:val="24"/>
          <w:szCs w:val="24"/>
        </w:rPr>
        <w:t>enc</w:t>
      </w:r>
      <w:r w:rsidR="00797583" w:rsidRPr="000309BA">
        <w:rPr>
          <w:rFonts w:ascii="Times New Roman" w:eastAsia="Times New Roman" w:hAnsi="Times New Roman" w:cs="Times New Roman"/>
          <w:sz w:val="24"/>
          <w:szCs w:val="24"/>
        </w:rPr>
        <w:t xml:space="preserve">e of individual characteristics of the participants that may </w:t>
      </w:r>
      <w:r w:rsidR="00076E21" w:rsidRPr="000309BA">
        <w:rPr>
          <w:rFonts w:ascii="Times New Roman" w:eastAsia="Times New Roman" w:hAnsi="Times New Roman" w:cs="Times New Roman"/>
          <w:sz w:val="24"/>
          <w:szCs w:val="24"/>
        </w:rPr>
        <w:t xml:space="preserve">affect the </w:t>
      </w:r>
      <w:r w:rsidR="00BC475E" w:rsidRPr="000309BA">
        <w:rPr>
          <w:rFonts w:ascii="Times New Roman" w:eastAsia="Times New Roman" w:hAnsi="Times New Roman" w:cs="Times New Roman"/>
          <w:sz w:val="24"/>
          <w:szCs w:val="24"/>
        </w:rPr>
        <w:t>research outcome</w:t>
      </w:r>
      <w:r w:rsidR="00076E21" w:rsidRPr="000309BA">
        <w:rPr>
          <w:rFonts w:ascii="Times New Roman" w:eastAsia="Times New Roman" w:hAnsi="Times New Roman" w:cs="Times New Roman"/>
          <w:sz w:val="24"/>
          <w:szCs w:val="24"/>
        </w:rPr>
        <w:t xml:space="preserve"> (</w:t>
      </w:r>
      <w:r w:rsidR="00076E21" w:rsidRPr="000309BA">
        <w:rPr>
          <w:rFonts w:ascii="Times New Roman" w:hAnsi="Times New Roman" w:cs="Times New Roman"/>
          <w:sz w:val="24"/>
          <w:szCs w:val="24"/>
          <w:lang w:val="en-GB"/>
        </w:rPr>
        <w:t xml:space="preserve">Neuman, 2014). </w:t>
      </w:r>
      <w:r w:rsidR="00343792" w:rsidRPr="000309BA">
        <w:rPr>
          <w:rFonts w:ascii="Times New Roman" w:hAnsi="Times New Roman" w:cs="Times New Roman"/>
          <w:sz w:val="24"/>
          <w:szCs w:val="24"/>
          <w:lang w:val="en-GB"/>
        </w:rPr>
        <w:t xml:space="preserve"> However, a factor that might threaten internal validity is the maturation effect. According to Bryman (2016), participants may change and be more experienced</w:t>
      </w:r>
      <w:r w:rsidR="00797583" w:rsidRPr="000309BA">
        <w:rPr>
          <w:rFonts w:ascii="Times New Roman" w:hAnsi="Times New Roman" w:cs="Times New Roman"/>
          <w:sz w:val="24"/>
          <w:szCs w:val="24"/>
          <w:lang w:val="en-GB"/>
        </w:rPr>
        <w:t>,</w:t>
      </w:r>
      <w:r w:rsidR="00343792" w:rsidRPr="000309BA">
        <w:rPr>
          <w:rFonts w:ascii="Times New Roman" w:hAnsi="Times New Roman" w:cs="Times New Roman"/>
          <w:sz w:val="24"/>
          <w:szCs w:val="24"/>
          <w:lang w:val="en-GB"/>
        </w:rPr>
        <w:t xml:space="preserve"> so they may be reluctant to the treatment and get easily bored. </w:t>
      </w:r>
      <w:proofErr w:type="gramStart"/>
      <w:r w:rsidR="00343792" w:rsidRPr="000309BA">
        <w:rPr>
          <w:rFonts w:ascii="Times New Roman" w:hAnsi="Times New Roman" w:cs="Times New Roman"/>
          <w:sz w:val="24"/>
          <w:szCs w:val="24"/>
          <w:lang w:val="en-GB"/>
        </w:rPr>
        <w:t>In order to</w:t>
      </w:r>
      <w:proofErr w:type="gramEnd"/>
      <w:r w:rsidR="00343792" w:rsidRPr="000309BA">
        <w:rPr>
          <w:rFonts w:ascii="Times New Roman" w:hAnsi="Times New Roman" w:cs="Times New Roman"/>
          <w:sz w:val="24"/>
          <w:szCs w:val="24"/>
          <w:lang w:val="en-GB"/>
        </w:rPr>
        <w:t xml:space="preserve"> decrease this threat</w:t>
      </w:r>
      <w:r w:rsidR="00797583" w:rsidRPr="000309BA">
        <w:rPr>
          <w:rFonts w:ascii="Times New Roman" w:hAnsi="Times New Roman" w:cs="Times New Roman"/>
          <w:sz w:val="24"/>
          <w:szCs w:val="24"/>
          <w:lang w:val="en-GB"/>
        </w:rPr>
        <w:t>,</w:t>
      </w:r>
      <w:r w:rsidR="00343792" w:rsidRPr="000309BA">
        <w:rPr>
          <w:rFonts w:ascii="Times New Roman" w:hAnsi="Times New Roman" w:cs="Times New Roman"/>
          <w:sz w:val="24"/>
          <w:szCs w:val="24"/>
          <w:lang w:val="en-GB"/>
        </w:rPr>
        <w:t xml:space="preserve"> the survey was not distributed to the researcher</w:t>
      </w:r>
      <w:r w:rsidR="00797583" w:rsidRPr="000309BA">
        <w:rPr>
          <w:rFonts w:ascii="Times New Roman" w:hAnsi="Times New Roman" w:cs="Times New Roman"/>
          <w:sz w:val="24"/>
          <w:szCs w:val="24"/>
          <w:lang w:val="en-GB"/>
        </w:rPr>
        <w:t>'</w:t>
      </w:r>
      <w:r w:rsidR="00343792" w:rsidRPr="000309BA">
        <w:rPr>
          <w:rFonts w:ascii="Times New Roman" w:hAnsi="Times New Roman" w:cs="Times New Roman"/>
          <w:sz w:val="24"/>
          <w:szCs w:val="24"/>
          <w:lang w:val="en-GB"/>
        </w:rPr>
        <w:t>s co-students</w:t>
      </w:r>
      <w:r w:rsidR="00797583" w:rsidRPr="000309BA">
        <w:rPr>
          <w:rFonts w:ascii="Times New Roman" w:hAnsi="Times New Roman" w:cs="Times New Roman"/>
          <w:sz w:val="24"/>
          <w:szCs w:val="24"/>
          <w:lang w:val="en-GB"/>
        </w:rPr>
        <w:t>,</w:t>
      </w:r>
      <w:r w:rsidR="00343792" w:rsidRPr="000309BA">
        <w:rPr>
          <w:rFonts w:ascii="Times New Roman" w:hAnsi="Times New Roman" w:cs="Times New Roman"/>
          <w:sz w:val="24"/>
          <w:szCs w:val="24"/>
          <w:lang w:val="en-GB"/>
        </w:rPr>
        <w:t xml:space="preserve"> and the questions were short and strai</w:t>
      </w:r>
      <w:r w:rsidR="00797583" w:rsidRPr="000309BA">
        <w:rPr>
          <w:rFonts w:ascii="Times New Roman" w:hAnsi="Times New Roman" w:cs="Times New Roman"/>
          <w:sz w:val="24"/>
          <w:szCs w:val="24"/>
          <w:lang w:val="en-GB"/>
        </w:rPr>
        <w:t>gh</w:t>
      </w:r>
      <w:r w:rsidR="00343792" w:rsidRPr="000309BA">
        <w:rPr>
          <w:rFonts w:ascii="Times New Roman" w:hAnsi="Times New Roman" w:cs="Times New Roman"/>
          <w:sz w:val="24"/>
          <w:szCs w:val="24"/>
          <w:lang w:val="en-GB"/>
        </w:rPr>
        <w:t xml:space="preserve">tforward. </w:t>
      </w:r>
      <w:r w:rsidR="00076E21" w:rsidRPr="000309BA">
        <w:rPr>
          <w:rFonts w:ascii="Times New Roman" w:hAnsi="Times New Roman" w:cs="Times New Roman"/>
          <w:sz w:val="24"/>
          <w:szCs w:val="24"/>
          <w:lang w:val="en-GB"/>
        </w:rPr>
        <w:t xml:space="preserve">Furthermore, </w:t>
      </w:r>
      <w:r w:rsidR="00797583" w:rsidRPr="000309BA">
        <w:rPr>
          <w:rFonts w:ascii="Times New Roman" w:hAnsi="Times New Roman" w:cs="Times New Roman"/>
          <w:sz w:val="24"/>
          <w:szCs w:val="24"/>
          <w:lang w:val="en-GB"/>
        </w:rPr>
        <w:t>to increase external validity and produce generalizable results, this research clearly defined the research population and managed to obtain a large sample that can be considered</w:t>
      </w:r>
      <w:r w:rsidR="00076E21" w:rsidRPr="000309BA">
        <w:rPr>
          <w:rFonts w:ascii="Times New Roman" w:hAnsi="Times New Roman" w:cs="Times New Roman"/>
          <w:sz w:val="24"/>
          <w:szCs w:val="24"/>
          <w:lang w:val="en-GB"/>
        </w:rPr>
        <w:t xml:space="preserve"> representative of the population</w:t>
      </w:r>
      <w:r w:rsidR="00A81DFA" w:rsidRPr="000309BA">
        <w:rPr>
          <w:rFonts w:ascii="Times New Roman" w:hAnsi="Times New Roman" w:cs="Times New Roman"/>
          <w:sz w:val="24"/>
          <w:szCs w:val="24"/>
          <w:lang w:val="en-GB"/>
        </w:rPr>
        <w:t xml:space="preserve"> (Neuman, 2014).</w:t>
      </w:r>
      <w:r w:rsidR="005E6104" w:rsidRPr="000309BA">
        <w:rPr>
          <w:rFonts w:ascii="Times New Roman" w:hAnsi="Times New Roman" w:cs="Times New Roman"/>
          <w:sz w:val="24"/>
          <w:szCs w:val="24"/>
          <w:lang w:val="en-GB"/>
        </w:rPr>
        <w:t xml:space="preserve"> </w:t>
      </w:r>
    </w:p>
    <w:p w14:paraId="081FDC46" w14:textId="3BE16145" w:rsidR="00F02064" w:rsidRPr="000309BA" w:rsidRDefault="005E6104" w:rsidP="00AC5587">
      <w:pPr>
        <w:pBdr>
          <w:top w:val="nil"/>
          <w:left w:val="nil"/>
          <w:bottom w:val="nil"/>
          <w:right w:val="nil"/>
          <w:between w:val="nil"/>
        </w:pBdr>
        <w:spacing w:line="360" w:lineRule="auto"/>
        <w:ind w:firstLine="720"/>
        <w:jc w:val="both"/>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A manipulation check was also conducted </w:t>
      </w:r>
      <w:proofErr w:type="gramStart"/>
      <w:r w:rsidRPr="000309BA">
        <w:rPr>
          <w:rFonts w:ascii="Times New Roman" w:hAnsi="Times New Roman" w:cs="Times New Roman"/>
          <w:sz w:val="24"/>
          <w:szCs w:val="24"/>
          <w:lang w:val="en-GB"/>
        </w:rPr>
        <w:t>in order to</w:t>
      </w:r>
      <w:proofErr w:type="gramEnd"/>
      <w:r w:rsidRPr="000309BA">
        <w:rPr>
          <w:rFonts w:ascii="Times New Roman" w:hAnsi="Times New Roman" w:cs="Times New Roman"/>
          <w:sz w:val="24"/>
          <w:szCs w:val="24"/>
          <w:lang w:val="en-GB"/>
        </w:rPr>
        <w:t xml:space="preserve"> check the effectiveness of the treatment</w:t>
      </w:r>
      <w:r w:rsidR="00192C89" w:rsidRPr="000309BA">
        <w:rPr>
          <w:rFonts w:ascii="Times New Roman" w:hAnsi="Times New Roman" w:cs="Times New Roman"/>
          <w:sz w:val="24"/>
          <w:szCs w:val="24"/>
          <w:lang w:val="en-GB"/>
        </w:rPr>
        <w:t>. In other words</w:t>
      </w:r>
      <w:r w:rsidR="00797583" w:rsidRPr="000309BA">
        <w:rPr>
          <w:rFonts w:ascii="Times New Roman" w:hAnsi="Times New Roman" w:cs="Times New Roman"/>
          <w:sz w:val="24"/>
          <w:szCs w:val="24"/>
          <w:lang w:val="en-GB"/>
        </w:rPr>
        <w:t>,</w:t>
      </w:r>
      <w:r w:rsidR="00192C89" w:rsidRPr="000309BA">
        <w:rPr>
          <w:rFonts w:ascii="Times New Roman" w:hAnsi="Times New Roman" w:cs="Times New Roman"/>
          <w:sz w:val="24"/>
          <w:szCs w:val="24"/>
          <w:lang w:val="en-GB"/>
        </w:rPr>
        <w:t xml:space="preserve"> to ensure that</w:t>
      </w:r>
      <w:r w:rsidR="007B1CA7" w:rsidRPr="000309BA">
        <w:rPr>
          <w:rFonts w:ascii="Times New Roman" w:hAnsi="Times New Roman" w:cs="Times New Roman"/>
          <w:sz w:val="24"/>
          <w:szCs w:val="24"/>
          <w:lang w:val="en-GB"/>
        </w:rPr>
        <w:t xml:space="preserve"> participants comprehended and reacted to the questions based on the manipulation </w:t>
      </w:r>
      <w:r w:rsidR="007B1CA7" w:rsidRPr="000309BA">
        <w:rPr>
          <w:rFonts w:ascii="Times New Roman" w:hAnsi="Times New Roman" w:cs="Times New Roman"/>
          <w:sz w:val="24"/>
          <w:szCs w:val="24"/>
          <w:lang w:val="en-GB"/>
        </w:rPr>
        <w:fldChar w:fldCharType="begin"/>
      </w:r>
      <w:r w:rsidR="007B1CA7" w:rsidRPr="000309BA">
        <w:rPr>
          <w:rFonts w:ascii="Times New Roman" w:hAnsi="Times New Roman" w:cs="Times New Roman"/>
          <w:sz w:val="24"/>
          <w:szCs w:val="24"/>
          <w:lang w:val="en-GB"/>
        </w:rPr>
        <w:instrText xml:space="preserve"> ADDIN ZOTERO_ITEM CSL_CITATION {"citationID":"YMnIG6xK","properties":{"formattedCitation":"(Hauser et al., 2018)","plainCitation":"(Hauser et al., 2018)","noteIndex":0},"citationItems":[{"id":208,"uris":["http://zotero.org/users/local/Q68XJp2j/items/GA5VPUE3"],"uri":["http://zotero.org/users/local/Q68XJp2j/items/GA5VPUE3"],"itemData":{"id":208,"type":"article-journal","abstract":"Researchers are concerned about whether manipulations have the intended effects. Many journals and reviewers view manipulation checks favorably, and they are widely reported in prestigious journals. However, the prototypical manipulation check is a verbal (rather than behavioral) measure that always appears at the same point in the procedure (rather than its order being varied to assess order effects). Embedding such manipulation checks within an experiment comes with problems. While we conceptualize manipulation checks as measures, they can also act as interventions which initiate new processes that would otherwise not occur. The default assumption that manipulation checks do not affect experimental conclusions is unwarranted. They may amplify, undo, or interact with the effects of a manipulation. Further, the use of manipulation checks in mediational analyses does not rule out confounding variables, as any unmeasured variables that correlate with the manipulation check may still drive the relationship. Alternatives such as nonverbal and behavioral measures as manipulation checks and pilot testing are less problematic. Reviewers should view manipulation checks more critically, and authors should explore alternative methods to ensure the effectiveness of manipulations.","container-title":"Frontiers in Psychology","DOI":"10.3389/fpsyg.2018.00998","ISSN":"1664-1078","journalAbbreviation":"Front. Psychol.","language":"English","note":"publisher: Frontiers","source":"Frontiers","title":"Are Manipulation Checks Necessary?","URL":"https://www.frontiersin.org/articles/10.3389/fpsyg.2018.00998/full","volume":"9","author":[{"family":"Hauser","given":"David J."},{"family":"Ellsworth","given":"Phoebe C."},{"family":"Gonzalez","given":"Richard"}],"accessed":{"date-parts":[["2021",5,3]]},"issued":{"date-parts":[["2018"]]}}}],"schema":"https://github.com/citation-style-language/schema/raw/master/csl-citation.json"} </w:instrText>
      </w:r>
      <w:r w:rsidR="007B1CA7" w:rsidRPr="000309BA">
        <w:rPr>
          <w:rFonts w:ascii="Times New Roman" w:hAnsi="Times New Roman" w:cs="Times New Roman"/>
          <w:sz w:val="24"/>
          <w:szCs w:val="24"/>
          <w:lang w:val="en-GB"/>
        </w:rPr>
        <w:fldChar w:fldCharType="separate"/>
      </w:r>
      <w:r w:rsidR="007B1CA7" w:rsidRPr="000309BA">
        <w:rPr>
          <w:rFonts w:ascii="Times New Roman" w:hAnsi="Times New Roman" w:cs="Times New Roman"/>
          <w:sz w:val="24"/>
          <w:szCs w:val="24"/>
        </w:rPr>
        <w:t>(Hauser et al., 2018)</w:t>
      </w:r>
      <w:r w:rsidR="007B1CA7" w:rsidRPr="000309BA">
        <w:rPr>
          <w:rFonts w:ascii="Times New Roman" w:hAnsi="Times New Roman" w:cs="Times New Roman"/>
          <w:sz w:val="24"/>
          <w:szCs w:val="24"/>
          <w:lang w:val="en-GB"/>
        </w:rPr>
        <w:fldChar w:fldCharType="end"/>
      </w:r>
      <w:r w:rsidR="007B1CA7" w:rsidRPr="000309BA">
        <w:rPr>
          <w:rFonts w:ascii="Times New Roman" w:hAnsi="Times New Roman" w:cs="Times New Roman"/>
          <w:sz w:val="24"/>
          <w:szCs w:val="24"/>
          <w:lang w:val="en-GB"/>
        </w:rPr>
        <w:t>.</w:t>
      </w:r>
      <w:r w:rsidR="00343792" w:rsidRPr="000309BA">
        <w:rPr>
          <w:rFonts w:ascii="Times New Roman" w:hAnsi="Times New Roman" w:cs="Times New Roman"/>
          <w:sz w:val="24"/>
          <w:szCs w:val="24"/>
          <w:lang w:val="en-GB"/>
        </w:rPr>
        <w:t xml:space="preserve"> Moreover,</w:t>
      </w:r>
      <w:r w:rsidR="00C9484E" w:rsidRPr="000309BA">
        <w:rPr>
          <w:rFonts w:ascii="Times New Roman" w:hAnsi="Times New Roman" w:cs="Times New Roman"/>
          <w:sz w:val="24"/>
          <w:szCs w:val="24"/>
          <w:lang w:val="en-GB"/>
        </w:rPr>
        <w:t xml:space="preserve"> the scales used for this experiment were adapted from previous research</w:t>
      </w:r>
      <w:r w:rsidR="00343792" w:rsidRPr="000309BA">
        <w:rPr>
          <w:rFonts w:ascii="Times New Roman" w:hAnsi="Times New Roman" w:cs="Times New Roman"/>
          <w:sz w:val="24"/>
          <w:szCs w:val="24"/>
          <w:lang w:val="en-GB"/>
        </w:rPr>
        <w:t>. That means they were already tested</w:t>
      </w:r>
      <w:r w:rsidR="00797583" w:rsidRPr="000309BA">
        <w:rPr>
          <w:rFonts w:ascii="Times New Roman" w:hAnsi="Times New Roman" w:cs="Times New Roman"/>
          <w:sz w:val="24"/>
          <w:szCs w:val="24"/>
          <w:lang w:val="en-GB"/>
        </w:rPr>
        <w:t>,</w:t>
      </w:r>
      <w:r w:rsidR="00343792" w:rsidRPr="000309BA">
        <w:rPr>
          <w:rFonts w:ascii="Times New Roman" w:hAnsi="Times New Roman" w:cs="Times New Roman"/>
          <w:sz w:val="24"/>
          <w:szCs w:val="24"/>
          <w:lang w:val="en-GB"/>
        </w:rPr>
        <w:t xml:space="preserve"> </w:t>
      </w:r>
      <w:r w:rsidR="00C9484E" w:rsidRPr="000309BA">
        <w:rPr>
          <w:rFonts w:ascii="Times New Roman" w:hAnsi="Times New Roman" w:cs="Times New Roman"/>
          <w:sz w:val="24"/>
          <w:szCs w:val="24"/>
          <w:lang w:val="en-GB"/>
        </w:rPr>
        <w:t xml:space="preserve">and they all had a </w:t>
      </w:r>
      <w:r w:rsidR="00797583" w:rsidRPr="000309BA">
        <w:rPr>
          <w:rFonts w:ascii="Times New Roman" w:hAnsi="Times New Roman" w:cs="Times New Roman"/>
          <w:color w:val="202124"/>
          <w:sz w:val="24"/>
          <w:szCs w:val="24"/>
          <w:shd w:val="clear" w:color="auto" w:fill="FFFFFF"/>
        </w:rPr>
        <w:t>Cronbach's alpha</w:t>
      </w:r>
      <w:r w:rsidR="00797583" w:rsidRPr="000309BA">
        <w:rPr>
          <w:rFonts w:ascii="Times New Roman" w:hAnsi="Times New Roman" w:cs="Times New Roman"/>
          <w:b/>
          <w:bCs/>
          <w:color w:val="202124"/>
          <w:shd w:val="clear" w:color="auto" w:fill="FFFFFF"/>
        </w:rPr>
        <w:t xml:space="preserve"> </w:t>
      </w:r>
      <w:r w:rsidR="00C9484E" w:rsidRPr="000309BA">
        <w:rPr>
          <w:rFonts w:ascii="Times New Roman" w:hAnsi="Times New Roman" w:cs="Times New Roman"/>
          <w:sz w:val="24"/>
          <w:szCs w:val="24"/>
          <w:lang w:val="en-GB"/>
        </w:rPr>
        <w:t>above .80</w:t>
      </w:r>
      <w:r w:rsidR="00797583" w:rsidRPr="000309BA">
        <w:rPr>
          <w:rFonts w:ascii="Times New Roman" w:hAnsi="Times New Roman" w:cs="Times New Roman"/>
          <w:sz w:val="24"/>
          <w:szCs w:val="24"/>
          <w:lang w:val="en-GB"/>
        </w:rPr>
        <w:t>,</w:t>
      </w:r>
      <w:r w:rsidR="00C9484E" w:rsidRPr="000309BA">
        <w:rPr>
          <w:rFonts w:ascii="Times New Roman" w:hAnsi="Times New Roman" w:cs="Times New Roman"/>
          <w:sz w:val="24"/>
          <w:szCs w:val="24"/>
          <w:lang w:val="en-GB"/>
        </w:rPr>
        <w:t xml:space="preserve"> suggesting that all the scales were internally reliable (Bryman, 2016). </w:t>
      </w:r>
      <w:proofErr w:type="gramStart"/>
      <w:r w:rsidR="00C9484E" w:rsidRPr="000309BA">
        <w:rPr>
          <w:rFonts w:ascii="Times New Roman" w:hAnsi="Times New Roman" w:cs="Times New Roman"/>
          <w:sz w:val="24"/>
          <w:szCs w:val="24"/>
          <w:lang w:val="en-GB"/>
        </w:rPr>
        <w:t>In order to</w:t>
      </w:r>
      <w:proofErr w:type="gramEnd"/>
      <w:r w:rsidR="00C9484E" w:rsidRPr="000309BA">
        <w:rPr>
          <w:rFonts w:ascii="Times New Roman" w:hAnsi="Times New Roman" w:cs="Times New Roman"/>
          <w:sz w:val="24"/>
          <w:szCs w:val="24"/>
          <w:lang w:val="en-GB"/>
        </w:rPr>
        <w:t xml:space="preserve"> ensure reliability, the experiment design had standardized conditions (Neuman, 2014)</w:t>
      </w:r>
      <w:r w:rsidR="00797583" w:rsidRPr="000309BA">
        <w:rPr>
          <w:rFonts w:ascii="Times New Roman" w:hAnsi="Times New Roman" w:cs="Times New Roman"/>
          <w:sz w:val="24"/>
          <w:szCs w:val="24"/>
          <w:lang w:val="en-GB"/>
        </w:rPr>
        <w:t>,</w:t>
      </w:r>
      <w:r w:rsidR="00C9484E" w:rsidRPr="000309BA">
        <w:rPr>
          <w:rFonts w:ascii="Times New Roman" w:hAnsi="Times New Roman" w:cs="Times New Roman"/>
          <w:sz w:val="24"/>
          <w:szCs w:val="24"/>
          <w:lang w:val="en-GB"/>
        </w:rPr>
        <w:t xml:space="preserve"> </w:t>
      </w:r>
      <w:r w:rsidR="00797583" w:rsidRPr="000309BA">
        <w:rPr>
          <w:rFonts w:ascii="Times New Roman" w:hAnsi="Times New Roman" w:cs="Times New Roman"/>
          <w:sz w:val="24"/>
          <w:szCs w:val="24"/>
          <w:lang w:val="en-GB"/>
        </w:rPr>
        <w:t>which</w:t>
      </w:r>
      <w:r w:rsidR="00C9484E" w:rsidRPr="000309BA">
        <w:rPr>
          <w:rFonts w:ascii="Times New Roman" w:hAnsi="Times New Roman" w:cs="Times New Roman"/>
          <w:sz w:val="24"/>
          <w:szCs w:val="24"/>
          <w:lang w:val="en-GB"/>
        </w:rPr>
        <w:t xml:space="preserve"> means that all participants received the exact same information and were treated under the exact same conditions. </w:t>
      </w:r>
      <w:r w:rsidR="00343792" w:rsidRPr="000309BA">
        <w:rPr>
          <w:rFonts w:ascii="Times New Roman" w:hAnsi="Times New Roman" w:cs="Times New Roman"/>
          <w:sz w:val="24"/>
          <w:szCs w:val="24"/>
          <w:lang w:val="en-GB"/>
        </w:rPr>
        <w:t>In addition, to ensure reliability</w:t>
      </w:r>
      <w:r w:rsidR="00797583" w:rsidRPr="000309BA">
        <w:rPr>
          <w:rFonts w:ascii="Times New Roman" w:hAnsi="Times New Roman" w:cs="Times New Roman"/>
          <w:sz w:val="24"/>
          <w:szCs w:val="24"/>
          <w:lang w:val="en-GB"/>
        </w:rPr>
        <w:t>,</w:t>
      </w:r>
      <w:r w:rsidR="00343792" w:rsidRPr="000309BA">
        <w:rPr>
          <w:rFonts w:ascii="Times New Roman" w:hAnsi="Times New Roman" w:cs="Times New Roman"/>
          <w:sz w:val="24"/>
          <w:szCs w:val="24"/>
          <w:lang w:val="en-GB"/>
        </w:rPr>
        <w:t xml:space="preserve"> the methods of this research were applied </w:t>
      </w:r>
      <w:r w:rsidR="00343792" w:rsidRPr="000309BA">
        <w:rPr>
          <w:rFonts w:ascii="Times New Roman" w:hAnsi="Times New Roman" w:cs="Times New Roman"/>
          <w:sz w:val="24"/>
          <w:szCs w:val="24"/>
          <w:lang w:val="en-GB"/>
        </w:rPr>
        <w:lastRenderedPageBreak/>
        <w:t>consistently (Neuman, 2014). This means th</w:t>
      </w:r>
      <w:r w:rsidR="008D3667" w:rsidRPr="000309BA">
        <w:rPr>
          <w:rFonts w:ascii="Times New Roman" w:hAnsi="Times New Roman" w:cs="Times New Roman"/>
          <w:sz w:val="24"/>
          <w:szCs w:val="24"/>
          <w:lang w:val="en-GB"/>
        </w:rPr>
        <w:t>e research had the same scales of measurement for each variable</w:t>
      </w:r>
      <w:r w:rsidR="00797583" w:rsidRPr="000309BA">
        <w:rPr>
          <w:rFonts w:ascii="Times New Roman" w:hAnsi="Times New Roman" w:cs="Times New Roman"/>
          <w:sz w:val="24"/>
          <w:szCs w:val="24"/>
          <w:lang w:val="en-GB"/>
        </w:rPr>
        <w:t>,</w:t>
      </w:r>
      <w:r w:rsidR="008D3667" w:rsidRPr="000309BA">
        <w:rPr>
          <w:rFonts w:ascii="Times New Roman" w:hAnsi="Times New Roman" w:cs="Times New Roman"/>
          <w:sz w:val="24"/>
          <w:szCs w:val="24"/>
          <w:lang w:val="en-GB"/>
        </w:rPr>
        <w:t xml:space="preserve"> and participants received the same questions.</w:t>
      </w:r>
      <w:r w:rsidR="008D3667" w:rsidRPr="000309BA">
        <w:rPr>
          <w:rFonts w:ascii="Times New Roman" w:hAnsi="Times New Roman" w:cs="Times New Roman"/>
          <w:sz w:val="24"/>
          <w:szCs w:val="24"/>
          <w:lang w:val="en-GB"/>
        </w:rPr>
        <w:tab/>
      </w:r>
      <w:r w:rsidR="00F02064" w:rsidRPr="000309BA">
        <w:rPr>
          <w:rFonts w:ascii="Times New Roman" w:eastAsia="Times New Roman" w:hAnsi="Times New Roman" w:cs="Times New Roman"/>
          <w:b/>
          <w:color w:val="000000"/>
          <w:sz w:val="24"/>
          <w:szCs w:val="24"/>
        </w:rPr>
        <w:br/>
      </w:r>
    </w:p>
    <w:p w14:paraId="69BC1534" w14:textId="17DF19AE" w:rsidR="008D3667" w:rsidRPr="000309BA" w:rsidRDefault="00F02064" w:rsidP="00AC5587">
      <w:pPr>
        <w:widowControl w:val="0"/>
        <w:pBdr>
          <w:top w:val="nil"/>
          <w:left w:val="nil"/>
          <w:bottom w:val="nil"/>
          <w:right w:val="nil"/>
          <w:between w:val="nil"/>
        </w:pBdr>
        <w:spacing w:before="2" w:line="360" w:lineRule="auto"/>
        <w:jc w:val="both"/>
        <w:rPr>
          <w:rFonts w:ascii="Times New Roman" w:eastAsia="Times New Roman" w:hAnsi="Times New Roman" w:cs="Times New Roman"/>
          <w:b/>
          <w:color w:val="000000"/>
          <w:sz w:val="24"/>
          <w:szCs w:val="24"/>
        </w:rPr>
      </w:pPr>
      <w:r w:rsidRPr="000309BA">
        <w:rPr>
          <w:rFonts w:ascii="Times New Roman" w:eastAsia="Times New Roman" w:hAnsi="Times New Roman" w:cs="Times New Roman"/>
          <w:b/>
          <w:color w:val="000000"/>
          <w:sz w:val="24"/>
          <w:szCs w:val="24"/>
        </w:rPr>
        <w:t>4. Results</w:t>
      </w:r>
    </w:p>
    <w:p w14:paraId="472BA05B" w14:textId="446E930B" w:rsidR="00781178" w:rsidRPr="000309BA" w:rsidRDefault="008D3667" w:rsidP="00AC5587">
      <w:pPr>
        <w:widowControl w:val="0"/>
        <w:pBdr>
          <w:top w:val="nil"/>
          <w:left w:val="nil"/>
          <w:bottom w:val="nil"/>
          <w:right w:val="nil"/>
          <w:between w:val="nil"/>
        </w:pBdr>
        <w:spacing w:before="2" w:line="360" w:lineRule="auto"/>
        <w:jc w:val="both"/>
        <w:rPr>
          <w:rFonts w:ascii="Times New Roman" w:eastAsia="Times New Roman" w:hAnsi="Times New Roman" w:cs="Times New Roman"/>
          <w:bCs/>
          <w:color w:val="000000"/>
          <w:sz w:val="24"/>
          <w:szCs w:val="24"/>
        </w:rPr>
      </w:pPr>
      <w:r w:rsidRPr="000309BA">
        <w:rPr>
          <w:rFonts w:ascii="Times New Roman" w:eastAsia="Times New Roman" w:hAnsi="Times New Roman" w:cs="Times New Roman"/>
          <w:bCs/>
          <w:color w:val="000000"/>
          <w:sz w:val="24"/>
          <w:szCs w:val="24"/>
        </w:rPr>
        <w:t xml:space="preserve">This chapter includes the results </w:t>
      </w:r>
      <w:r w:rsidR="00797583" w:rsidRPr="000309BA">
        <w:rPr>
          <w:rFonts w:ascii="Times New Roman" w:eastAsia="Times New Roman" w:hAnsi="Times New Roman" w:cs="Times New Roman"/>
          <w:bCs/>
          <w:color w:val="000000"/>
          <w:sz w:val="24"/>
          <w:szCs w:val="24"/>
        </w:rPr>
        <w:t>obtained by the data analysis</w:t>
      </w:r>
      <w:r w:rsidRPr="000309BA">
        <w:rPr>
          <w:rFonts w:ascii="Times New Roman" w:eastAsia="Times New Roman" w:hAnsi="Times New Roman" w:cs="Times New Roman"/>
          <w:bCs/>
          <w:color w:val="000000"/>
          <w:sz w:val="24"/>
          <w:szCs w:val="24"/>
        </w:rPr>
        <w:t xml:space="preserve"> gathered via Qual</w:t>
      </w:r>
      <w:del w:id="121" w:author="A. M. van Prooijen" w:date="2021-05-18T19:25:00Z">
        <w:r w:rsidRPr="000309BA" w:rsidDel="001D1322">
          <w:rPr>
            <w:rFonts w:ascii="Times New Roman" w:eastAsia="Times New Roman" w:hAnsi="Times New Roman" w:cs="Times New Roman"/>
            <w:bCs/>
            <w:color w:val="000000"/>
            <w:sz w:val="24"/>
            <w:szCs w:val="24"/>
          </w:rPr>
          <w:delText>i</w:delText>
        </w:r>
      </w:del>
      <w:r w:rsidRPr="000309BA">
        <w:rPr>
          <w:rFonts w:ascii="Times New Roman" w:eastAsia="Times New Roman" w:hAnsi="Times New Roman" w:cs="Times New Roman"/>
          <w:bCs/>
          <w:color w:val="000000"/>
          <w:sz w:val="24"/>
          <w:szCs w:val="24"/>
        </w:rPr>
        <w:t>trics in SPSS. As a fi</w:t>
      </w:r>
      <w:r w:rsidR="00797583" w:rsidRPr="000309BA">
        <w:rPr>
          <w:rFonts w:ascii="Times New Roman" w:eastAsia="Times New Roman" w:hAnsi="Times New Roman" w:cs="Times New Roman"/>
          <w:bCs/>
          <w:color w:val="000000"/>
          <w:sz w:val="24"/>
          <w:szCs w:val="24"/>
        </w:rPr>
        <w:t>r</w:t>
      </w:r>
      <w:r w:rsidRPr="000309BA">
        <w:rPr>
          <w:rFonts w:ascii="Times New Roman" w:eastAsia="Times New Roman" w:hAnsi="Times New Roman" w:cs="Times New Roman"/>
          <w:bCs/>
          <w:color w:val="000000"/>
          <w:sz w:val="24"/>
          <w:szCs w:val="24"/>
        </w:rPr>
        <w:t xml:space="preserve">st step, a manipulation check was conducted </w:t>
      </w:r>
      <w:r w:rsidR="001C3CA4" w:rsidRPr="000309BA">
        <w:rPr>
          <w:rFonts w:ascii="Times New Roman" w:eastAsia="Times New Roman" w:hAnsi="Times New Roman" w:cs="Times New Roman"/>
          <w:bCs/>
          <w:color w:val="000000"/>
          <w:sz w:val="24"/>
          <w:szCs w:val="24"/>
        </w:rPr>
        <w:t xml:space="preserve">through an ANOVA </w:t>
      </w:r>
      <w:r w:rsidRPr="000309BA">
        <w:rPr>
          <w:rFonts w:ascii="Times New Roman" w:eastAsia="Times New Roman" w:hAnsi="Times New Roman" w:cs="Times New Roman"/>
          <w:bCs/>
          <w:color w:val="000000"/>
          <w:sz w:val="24"/>
          <w:szCs w:val="24"/>
        </w:rPr>
        <w:t xml:space="preserve">to ensure that the treatment was effective. </w:t>
      </w:r>
      <w:r w:rsidR="001C3CA4" w:rsidRPr="000309BA">
        <w:rPr>
          <w:rFonts w:ascii="Times New Roman" w:eastAsia="Times New Roman" w:hAnsi="Times New Roman" w:cs="Times New Roman"/>
          <w:bCs/>
          <w:color w:val="000000"/>
          <w:sz w:val="24"/>
          <w:szCs w:val="24"/>
        </w:rPr>
        <w:t>As a second step, all the control variables were checked to see if there was any significant effect in the three conditions. This was examined through an ANOVA and specifically a test of b</w:t>
      </w:r>
      <w:r w:rsidR="00BC4AB4" w:rsidRPr="000309BA">
        <w:rPr>
          <w:rFonts w:ascii="Times New Roman" w:eastAsia="Times New Roman" w:hAnsi="Times New Roman" w:cs="Times New Roman"/>
          <w:bCs/>
          <w:color w:val="000000"/>
          <w:sz w:val="24"/>
          <w:szCs w:val="24"/>
        </w:rPr>
        <w:t>et</w:t>
      </w:r>
      <w:r w:rsidR="001C3CA4" w:rsidRPr="000309BA">
        <w:rPr>
          <w:rFonts w:ascii="Times New Roman" w:eastAsia="Times New Roman" w:hAnsi="Times New Roman" w:cs="Times New Roman"/>
          <w:bCs/>
          <w:color w:val="000000"/>
          <w:sz w:val="24"/>
          <w:szCs w:val="24"/>
        </w:rPr>
        <w:t>ween-</w:t>
      </w:r>
      <w:proofErr w:type="gramStart"/>
      <w:r w:rsidR="001C3CA4" w:rsidRPr="000309BA">
        <w:rPr>
          <w:rFonts w:ascii="Times New Roman" w:eastAsia="Times New Roman" w:hAnsi="Times New Roman" w:cs="Times New Roman"/>
          <w:bCs/>
          <w:color w:val="000000"/>
          <w:sz w:val="24"/>
          <w:szCs w:val="24"/>
        </w:rPr>
        <w:t>subjects</w:t>
      </w:r>
      <w:proofErr w:type="gramEnd"/>
      <w:r w:rsidR="001C3CA4" w:rsidRPr="000309BA">
        <w:rPr>
          <w:rFonts w:ascii="Times New Roman" w:eastAsia="Times New Roman" w:hAnsi="Times New Roman" w:cs="Times New Roman"/>
          <w:bCs/>
          <w:color w:val="000000"/>
          <w:sz w:val="24"/>
          <w:szCs w:val="24"/>
        </w:rPr>
        <w:t xml:space="preserve"> effects. As a final step, there w</w:t>
      </w:r>
      <w:r w:rsidR="00BC4AB4" w:rsidRPr="000309BA">
        <w:rPr>
          <w:rFonts w:ascii="Times New Roman" w:eastAsia="Times New Roman" w:hAnsi="Times New Roman" w:cs="Times New Roman"/>
          <w:bCs/>
          <w:color w:val="000000"/>
          <w:sz w:val="24"/>
          <w:szCs w:val="24"/>
        </w:rPr>
        <w:t>ere</w:t>
      </w:r>
      <w:r w:rsidR="001C3CA4" w:rsidRPr="000309BA">
        <w:rPr>
          <w:rFonts w:ascii="Times New Roman" w:eastAsia="Times New Roman" w:hAnsi="Times New Roman" w:cs="Times New Roman"/>
          <w:bCs/>
          <w:color w:val="000000"/>
          <w:sz w:val="24"/>
          <w:szCs w:val="24"/>
        </w:rPr>
        <w:t xml:space="preserve"> the analyses of the hypothes</w:t>
      </w:r>
      <w:ins w:id="122" w:author="A. M. van Prooijen" w:date="2021-05-18T19:26:00Z">
        <w:r w:rsidR="001D1322">
          <w:rPr>
            <w:rFonts w:ascii="Times New Roman" w:eastAsia="Times New Roman" w:hAnsi="Times New Roman" w:cs="Times New Roman"/>
            <w:bCs/>
            <w:color w:val="000000"/>
            <w:sz w:val="24"/>
            <w:szCs w:val="24"/>
          </w:rPr>
          <w:t>e</w:t>
        </w:r>
      </w:ins>
      <w:del w:id="123" w:author="A. M. van Prooijen" w:date="2021-05-18T19:26:00Z">
        <w:r w:rsidR="001C3CA4" w:rsidRPr="000309BA" w:rsidDel="001D1322">
          <w:rPr>
            <w:rFonts w:ascii="Times New Roman" w:eastAsia="Times New Roman" w:hAnsi="Times New Roman" w:cs="Times New Roman"/>
            <w:bCs/>
            <w:color w:val="000000"/>
            <w:sz w:val="24"/>
            <w:szCs w:val="24"/>
          </w:rPr>
          <w:delText>i</w:delText>
        </w:r>
      </w:del>
      <w:r w:rsidR="001C3CA4" w:rsidRPr="000309BA">
        <w:rPr>
          <w:rFonts w:ascii="Times New Roman" w:eastAsia="Times New Roman" w:hAnsi="Times New Roman" w:cs="Times New Roman"/>
          <w:bCs/>
          <w:color w:val="000000"/>
          <w:sz w:val="24"/>
          <w:szCs w:val="24"/>
        </w:rPr>
        <w:t>s. An analysis was conducted for every potential relationship stated in the hypotheses. The analyses conducted included a one-way ANOVA, a two-way ANOVA, bivariate regression analyses</w:t>
      </w:r>
      <w:r w:rsidR="00BC4AB4" w:rsidRPr="000309BA">
        <w:rPr>
          <w:rFonts w:ascii="Times New Roman" w:eastAsia="Times New Roman" w:hAnsi="Times New Roman" w:cs="Times New Roman"/>
          <w:bCs/>
          <w:color w:val="000000"/>
          <w:sz w:val="24"/>
          <w:szCs w:val="24"/>
        </w:rPr>
        <w:t>,</w:t>
      </w:r>
      <w:r w:rsidR="001C3CA4" w:rsidRPr="000309BA">
        <w:rPr>
          <w:rFonts w:ascii="Times New Roman" w:eastAsia="Times New Roman" w:hAnsi="Times New Roman" w:cs="Times New Roman"/>
          <w:bCs/>
          <w:color w:val="000000"/>
          <w:sz w:val="24"/>
          <w:szCs w:val="24"/>
        </w:rPr>
        <w:t xml:space="preserve"> and multiple re</w:t>
      </w:r>
      <w:r w:rsidR="00BC4AB4" w:rsidRPr="000309BA">
        <w:rPr>
          <w:rFonts w:ascii="Times New Roman" w:eastAsia="Times New Roman" w:hAnsi="Times New Roman" w:cs="Times New Roman"/>
          <w:bCs/>
          <w:color w:val="000000"/>
          <w:sz w:val="24"/>
          <w:szCs w:val="24"/>
        </w:rPr>
        <w:t>gres</w:t>
      </w:r>
      <w:r w:rsidR="001C3CA4" w:rsidRPr="000309BA">
        <w:rPr>
          <w:rFonts w:ascii="Times New Roman" w:eastAsia="Times New Roman" w:hAnsi="Times New Roman" w:cs="Times New Roman"/>
          <w:bCs/>
          <w:color w:val="000000"/>
          <w:sz w:val="24"/>
          <w:szCs w:val="24"/>
        </w:rPr>
        <w:t xml:space="preserve">sion analysis. </w:t>
      </w:r>
    </w:p>
    <w:p w14:paraId="4BA106F0" w14:textId="7B93F668" w:rsidR="00245359" w:rsidRPr="000309BA" w:rsidRDefault="00245359" w:rsidP="00AC5587">
      <w:pPr>
        <w:spacing w:line="360" w:lineRule="auto"/>
        <w:rPr>
          <w:rFonts w:ascii="Times New Roman" w:hAnsi="Times New Roman" w:cs="Times New Roman"/>
          <w:sz w:val="24"/>
          <w:szCs w:val="24"/>
        </w:rPr>
      </w:pPr>
    </w:p>
    <w:p w14:paraId="6B4E43F0" w14:textId="1BD81975" w:rsidR="001C3CA4" w:rsidRPr="000309BA" w:rsidRDefault="001C3CA4" w:rsidP="00AC5587">
      <w:pPr>
        <w:spacing w:line="360" w:lineRule="auto"/>
        <w:rPr>
          <w:rFonts w:ascii="Times New Roman" w:hAnsi="Times New Roman" w:cs="Times New Roman"/>
          <w:b/>
          <w:bCs/>
          <w:sz w:val="24"/>
          <w:szCs w:val="24"/>
        </w:rPr>
      </w:pPr>
      <w:r w:rsidRPr="000309BA">
        <w:rPr>
          <w:rFonts w:ascii="Times New Roman" w:hAnsi="Times New Roman" w:cs="Times New Roman"/>
          <w:b/>
          <w:bCs/>
          <w:sz w:val="24"/>
          <w:szCs w:val="24"/>
        </w:rPr>
        <w:t xml:space="preserve">4.1 </w:t>
      </w:r>
      <w:r w:rsidR="00245359" w:rsidRPr="000309BA">
        <w:rPr>
          <w:rFonts w:ascii="Times New Roman" w:hAnsi="Times New Roman" w:cs="Times New Roman"/>
          <w:b/>
          <w:bCs/>
          <w:sz w:val="24"/>
          <w:szCs w:val="24"/>
        </w:rPr>
        <w:t>Manipulation Check</w:t>
      </w:r>
    </w:p>
    <w:p w14:paraId="7DFE2B44" w14:textId="111501EE" w:rsidR="005728D6" w:rsidRPr="000309BA" w:rsidRDefault="001C3CA4" w:rsidP="00AC5587">
      <w:pPr>
        <w:spacing w:line="360" w:lineRule="auto"/>
        <w:rPr>
          <w:rFonts w:ascii="Times New Roman" w:hAnsi="Times New Roman" w:cs="Times New Roman"/>
          <w:sz w:val="24"/>
          <w:szCs w:val="24"/>
          <w:lang w:val="en-GB"/>
        </w:rPr>
      </w:pPr>
      <w:commentRangeStart w:id="124"/>
      <w:r w:rsidRPr="000309BA">
        <w:rPr>
          <w:rFonts w:ascii="Times New Roman" w:hAnsi="Times New Roman" w:cs="Times New Roman"/>
          <w:sz w:val="24"/>
          <w:szCs w:val="24"/>
          <w:lang w:val="en-GB"/>
        </w:rPr>
        <w:t xml:space="preserve">A manipulation check has been done to discover ANOVA revealed a significant main </w:t>
      </w:r>
      <w:commentRangeEnd w:id="124"/>
      <w:r w:rsidR="001D1322">
        <w:rPr>
          <w:rStyle w:val="a8"/>
        </w:rPr>
        <w:commentReference w:id="124"/>
      </w:r>
      <w:r w:rsidRPr="000309BA">
        <w:rPr>
          <w:rFonts w:ascii="Times New Roman" w:hAnsi="Times New Roman" w:cs="Times New Roman"/>
          <w:sz w:val="24"/>
          <w:szCs w:val="24"/>
          <w:lang w:val="en-GB"/>
        </w:rPr>
        <w:t>effect for condition</w:t>
      </w:r>
      <w:r w:rsidR="00DB211A" w:rsidRPr="000309BA">
        <w:rPr>
          <w:rFonts w:ascii="Times New Roman" w:hAnsi="Times New Roman" w:cs="Times New Roman"/>
          <w:sz w:val="24"/>
          <w:szCs w:val="24"/>
          <w:lang w:val="en-GB"/>
        </w:rPr>
        <w:t xml:space="preserve"> on considering 34-threads as a sustainable fashion company</w:t>
      </w:r>
      <w:r w:rsidRPr="000309BA">
        <w:rPr>
          <w:rFonts w:ascii="Times New Roman" w:hAnsi="Times New Roman" w:cs="Times New Roman"/>
          <w:sz w:val="24"/>
          <w:szCs w:val="24"/>
          <w:lang w:val="en-GB"/>
        </w:rPr>
        <w:t xml:space="preserve">, </w:t>
      </w:r>
      <w:proofErr w:type="gramStart"/>
      <w:r w:rsidRPr="000309BA">
        <w:rPr>
          <w:rFonts w:ascii="Times New Roman" w:hAnsi="Times New Roman" w:cs="Times New Roman"/>
          <w:i/>
          <w:iCs/>
          <w:sz w:val="24"/>
          <w:szCs w:val="24"/>
          <w:lang w:val="en-GB"/>
        </w:rPr>
        <w:t>F</w:t>
      </w:r>
      <w:r w:rsidRPr="000309BA">
        <w:rPr>
          <w:rFonts w:ascii="Times New Roman" w:hAnsi="Times New Roman" w:cs="Times New Roman"/>
          <w:sz w:val="24"/>
          <w:szCs w:val="24"/>
          <w:lang w:val="en-GB"/>
        </w:rPr>
        <w:t>(</w:t>
      </w:r>
      <w:proofErr w:type="gramEnd"/>
      <w:r w:rsidRPr="000309BA">
        <w:rPr>
          <w:rFonts w:ascii="Times New Roman" w:hAnsi="Times New Roman" w:cs="Times New Roman"/>
          <w:sz w:val="24"/>
          <w:szCs w:val="24"/>
          <w:lang w:val="en-GB"/>
        </w:rPr>
        <w:t>2, 2</w:t>
      </w:r>
      <w:r w:rsidR="005728D6" w:rsidRPr="000309BA">
        <w:rPr>
          <w:rFonts w:ascii="Times New Roman" w:hAnsi="Times New Roman" w:cs="Times New Roman"/>
          <w:sz w:val="24"/>
          <w:szCs w:val="24"/>
          <w:lang w:val="en-GB"/>
        </w:rPr>
        <w:t>84</w:t>
      </w:r>
      <w:r w:rsidRPr="000309BA">
        <w:rPr>
          <w:rFonts w:ascii="Times New Roman" w:hAnsi="Times New Roman" w:cs="Times New Roman"/>
          <w:sz w:val="24"/>
          <w:szCs w:val="24"/>
          <w:lang w:val="en-GB"/>
        </w:rPr>
        <w:t xml:space="preserve">) = </w:t>
      </w:r>
      <w:r w:rsidR="00DB211A" w:rsidRPr="000309BA">
        <w:rPr>
          <w:rFonts w:ascii="Times New Roman" w:hAnsi="Times New Roman" w:cs="Times New Roman"/>
          <w:sz w:val="24"/>
          <w:szCs w:val="24"/>
          <w:lang w:val="en-GB"/>
        </w:rPr>
        <w:t>9.96</w:t>
      </w:r>
      <w:r w:rsidRPr="000309BA">
        <w:rPr>
          <w:rFonts w:ascii="Times New Roman" w:hAnsi="Times New Roman" w:cs="Times New Roman"/>
          <w:sz w:val="24"/>
          <w:szCs w:val="24"/>
          <w:lang w:val="en-GB"/>
        </w:rPr>
        <w:t xml:space="preserve">, </w:t>
      </w:r>
      <w:r w:rsidRPr="000309BA">
        <w:rPr>
          <w:rFonts w:ascii="Times New Roman" w:hAnsi="Times New Roman" w:cs="Times New Roman"/>
          <w:i/>
          <w:iCs/>
          <w:sz w:val="24"/>
          <w:szCs w:val="24"/>
          <w:lang w:val="en-GB"/>
        </w:rPr>
        <w:t xml:space="preserve">p </w:t>
      </w:r>
      <w:r w:rsidRPr="000309BA">
        <w:rPr>
          <w:rFonts w:ascii="Times New Roman" w:hAnsi="Times New Roman" w:cs="Times New Roman"/>
          <w:sz w:val="24"/>
          <w:szCs w:val="24"/>
          <w:lang w:val="en-GB"/>
        </w:rPr>
        <w:t>&lt; .001</w:t>
      </w:r>
      <w:r w:rsidR="00DB211A" w:rsidRPr="000309BA">
        <w:rPr>
          <w:rFonts w:ascii="Times New Roman" w:hAnsi="Times New Roman" w:cs="Times New Roman"/>
          <w:sz w:val="24"/>
          <w:szCs w:val="24"/>
          <w:lang w:val="en-GB"/>
        </w:rPr>
        <w:t>, partial η² = .051</w:t>
      </w:r>
      <w:r w:rsidR="005728D6" w:rsidRPr="000309BA">
        <w:rPr>
          <w:rFonts w:ascii="Times New Roman" w:hAnsi="Times New Roman" w:cs="Times New Roman"/>
          <w:sz w:val="24"/>
          <w:szCs w:val="24"/>
          <w:lang w:val="en-GB"/>
        </w:rPr>
        <w:t xml:space="preserve">. The Tukey post-hoc comparisons revealed that </w:t>
      </w:r>
      <w:r w:rsidR="00695254" w:rsidRPr="000309BA">
        <w:rPr>
          <w:rFonts w:ascii="Times New Roman" w:hAnsi="Times New Roman" w:cs="Times New Roman"/>
          <w:sz w:val="24"/>
          <w:szCs w:val="24"/>
          <w:lang w:val="en-GB"/>
        </w:rPr>
        <w:t>there was a significant difference between participants that were assigned to the non-greenwashing</w:t>
      </w:r>
      <w:r w:rsidR="00405546" w:rsidRPr="000309BA">
        <w:rPr>
          <w:rFonts w:ascii="Times New Roman" w:hAnsi="Times New Roman" w:cs="Times New Roman"/>
          <w:sz w:val="24"/>
          <w:szCs w:val="24"/>
          <w:lang w:val="en-GB"/>
        </w:rPr>
        <w:t xml:space="preserve"> condition</w:t>
      </w:r>
      <w:r w:rsidR="00695254" w:rsidRPr="000309BA">
        <w:rPr>
          <w:rFonts w:ascii="Times New Roman" w:hAnsi="Times New Roman" w:cs="Times New Roman"/>
          <w:sz w:val="24"/>
          <w:szCs w:val="24"/>
          <w:lang w:val="en-GB"/>
        </w:rPr>
        <w:t xml:space="preserve"> (</w:t>
      </w:r>
      <w:r w:rsidR="00695254" w:rsidRPr="000309BA">
        <w:rPr>
          <w:rFonts w:ascii="Times New Roman" w:hAnsi="Times New Roman" w:cs="Times New Roman"/>
          <w:i/>
          <w:iCs/>
          <w:sz w:val="24"/>
          <w:szCs w:val="24"/>
          <w:lang w:val="en-GB"/>
        </w:rPr>
        <w:t>M</w:t>
      </w:r>
      <w:ins w:id="125" w:author="A. M. van Prooijen" w:date="2021-05-18T19:28:00Z">
        <w:r w:rsidR="00165F87">
          <w:rPr>
            <w:rFonts w:ascii="Times New Roman" w:hAnsi="Times New Roman" w:cs="Times New Roman"/>
            <w:i/>
            <w:iCs/>
            <w:sz w:val="24"/>
            <w:szCs w:val="24"/>
            <w:lang w:val="en-GB"/>
          </w:rPr>
          <w:t xml:space="preserve"> </w:t>
        </w:r>
      </w:ins>
      <w:r w:rsidR="00695254" w:rsidRPr="000309BA">
        <w:rPr>
          <w:rFonts w:ascii="Times New Roman" w:hAnsi="Times New Roman" w:cs="Times New Roman"/>
          <w:i/>
          <w:iCs/>
          <w:sz w:val="24"/>
          <w:szCs w:val="24"/>
          <w:lang w:val="en-GB"/>
        </w:rPr>
        <w:t xml:space="preserve">= </w:t>
      </w:r>
      <w:r w:rsidR="00695254" w:rsidRPr="000309BA">
        <w:rPr>
          <w:rFonts w:ascii="Times New Roman" w:hAnsi="Times New Roman" w:cs="Times New Roman"/>
          <w:sz w:val="24"/>
          <w:szCs w:val="24"/>
          <w:lang w:val="en-GB"/>
        </w:rPr>
        <w:t xml:space="preserve">4.91 </w:t>
      </w:r>
      <w:r w:rsidR="00695254" w:rsidRPr="000309BA">
        <w:rPr>
          <w:rFonts w:ascii="Times New Roman" w:hAnsi="Times New Roman" w:cs="Times New Roman"/>
          <w:i/>
          <w:iCs/>
          <w:sz w:val="24"/>
          <w:szCs w:val="24"/>
          <w:lang w:val="en-GB"/>
        </w:rPr>
        <w:t>SD</w:t>
      </w:r>
      <w:ins w:id="126" w:author="A. M. van Prooijen" w:date="2021-05-18T19:28:00Z">
        <w:r w:rsidR="00165F87">
          <w:rPr>
            <w:rFonts w:ascii="Times New Roman" w:hAnsi="Times New Roman" w:cs="Times New Roman"/>
            <w:i/>
            <w:iCs/>
            <w:sz w:val="24"/>
            <w:szCs w:val="24"/>
            <w:lang w:val="en-GB"/>
          </w:rPr>
          <w:t xml:space="preserve"> </w:t>
        </w:r>
      </w:ins>
      <w:r w:rsidR="00695254" w:rsidRPr="000309BA">
        <w:rPr>
          <w:rFonts w:ascii="Times New Roman" w:hAnsi="Times New Roman" w:cs="Times New Roman"/>
          <w:sz w:val="24"/>
          <w:szCs w:val="24"/>
          <w:lang w:val="en-GB"/>
        </w:rPr>
        <w:t>= 1.31) and</w:t>
      </w:r>
      <w:r w:rsidR="00405546" w:rsidRPr="000309BA">
        <w:rPr>
          <w:rFonts w:ascii="Times New Roman" w:hAnsi="Times New Roman" w:cs="Times New Roman"/>
          <w:sz w:val="24"/>
          <w:szCs w:val="24"/>
          <w:lang w:val="en-GB"/>
        </w:rPr>
        <w:t xml:space="preserve"> the ones assigned in the</w:t>
      </w:r>
      <w:r w:rsidR="00695254" w:rsidRPr="000309BA">
        <w:rPr>
          <w:rFonts w:ascii="Times New Roman" w:hAnsi="Times New Roman" w:cs="Times New Roman"/>
          <w:sz w:val="24"/>
          <w:szCs w:val="24"/>
          <w:lang w:val="en-GB"/>
        </w:rPr>
        <w:t xml:space="preserve"> greenwashing condition (</w:t>
      </w:r>
      <w:r w:rsidR="00695254" w:rsidRPr="000309BA">
        <w:rPr>
          <w:rFonts w:ascii="Times New Roman" w:hAnsi="Times New Roman" w:cs="Times New Roman"/>
          <w:i/>
          <w:iCs/>
          <w:sz w:val="24"/>
          <w:szCs w:val="24"/>
          <w:lang w:val="en-GB"/>
        </w:rPr>
        <w:t>M</w:t>
      </w:r>
      <w:ins w:id="127" w:author="A. M. van Prooijen" w:date="2021-05-18T19:28:00Z">
        <w:r w:rsidR="00165F87">
          <w:rPr>
            <w:rFonts w:ascii="Times New Roman" w:hAnsi="Times New Roman" w:cs="Times New Roman"/>
            <w:i/>
            <w:iCs/>
            <w:sz w:val="24"/>
            <w:szCs w:val="24"/>
            <w:lang w:val="en-GB"/>
          </w:rPr>
          <w:t xml:space="preserve"> </w:t>
        </w:r>
      </w:ins>
      <w:r w:rsidR="00695254" w:rsidRPr="000309BA">
        <w:rPr>
          <w:rFonts w:ascii="Times New Roman" w:hAnsi="Times New Roman" w:cs="Times New Roman"/>
          <w:i/>
          <w:iCs/>
          <w:sz w:val="24"/>
          <w:szCs w:val="24"/>
          <w:lang w:val="en-GB"/>
        </w:rPr>
        <w:t xml:space="preserve">= </w:t>
      </w:r>
      <w:r w:rsidR="00695254" w:rsidRPr="000309BA">
        <w:rPr>
          <w:rFonts w:ascii="Times New Roman" w:hAnsi="Times New Roman" w:cs="Times New Roman"/>
          <w:sz w:val="24"/>
          <w:szCs w:val="24"/>
          <w:lang w:val="en-GB"/>
        </w:rPr>
        <w:t xml:space="preserve">4.00, </w:t>
      </w:r>
      <w:r w:rsidR="00695254" w:rsidRPr="000309BA">
        <w:rPr>
          <w:rFonts w:ascii="Times New Roman" w:hAnsi="Times New Roman" w:cs="Times New Roman"/>
          <w:i/>
          <w:iCs/>
          <w:sz w:val="24"/>
          <w:szCs w:val="24"/>
          <w:lang w:val="en-GB"/>
        </w:rPr>
        <w:t>SD</w:t>
      </w:r>
      <w:ins w:id="128" w:author="A. M. van Prooijen" w:date="2021-05-18T19:28:00Z">
        <w:r w:rsidR="00165F87">
          <w:rPr>
            <w:rFonts w:ascii="Times New Roman" w:hAnsi="Times New Roman" w:cs="Times New Roman"/>
            <w:i/>
            <w:iCs/>
            <w:sz w:val="24"/>
            <w:szCs w:val="24"/>
            <w:lang w:val="en-GB"/>
          </w:rPr>
          <w:t xml:space="preserve"> </w:t>
        </w:r>
      </w:ins>
      <w:r w:rsidR="00695254" w:rsidRPr="000309BA">
        <w:rPr>
          <w:rFonts w:ascii="Times New Roman" w:hAnsi="Times New Roman" w:cs="Times New Roman"/>
          <w:sz w:val="24"/>
          <w:szCs w:val="24"/>
          <w:lang w:val="en-GB"/>
        </w:rPr>
        <w:t xml:space="preserve">= 1.61) </w:t>
      </w:r>
      <w:r w:rsidR="00695254" w:rsidRPr="000309BA">
        <w:rPr>
          <w:rFonts w:ascii="Times New Roman" w:hAnsi="Times New Roman" w:cs="Times New Roman"/>
          <w:i/>
          <w:iCs/>
          <w:sz w:val="24"/>
          <w:szCs w:val="24"/>
          <w:lang w:val="en-GB"/>
        </w:rPr>
        <w:t>p &lt;</w:t>
      </w:r>
      <w:r w:rsidR="00695254" w:rsidRPr="00165F87">
        <w:rPr>
          <w:rFonts w:ascii="Times New Roman" w:hAnsi="Times New Roman" w:cs="Times New Roman"/>
          <w:sz w:val="24"/>
          <w:szCs w:val="24"/>
          <w:lang w:val="en-GB"/>
          <w:rPrChange w:id="129" w:author="A. M. van Prooijen" w:date="2021-05-18T19:28:00Z">
            <w:rPr>
              <w:rFonts w:ascii="Times New Roman" w:hAnsi="Times New Roman" w:cs="Times New Roman"/>
              <w:i/>
              <w:iCs/>
              <w:sz w:val="24"/>
              <w:szCs w:val="24"/>
              <w:lang w:val="en-GB"/>
            </w:rPr>
          </w:rPrChange>
        </w:rPr>
        <w:t>.001</w:t>
      </w:r>
      <w:r w:rsidR="00405546" w:rsidRPr="000309BA">
        <w:rPr>
          <w:rFonts w:ascii="Times New Roman" w:hAnsi="Times New Roman" w:cs="Times New Roman"/>
          <w:i/>
          <w:iCs/>
          <w:sz w:val="24"/>
          <w:szCs w:val="24"/>
          <w:lang w:val="en-GB"/>
        </w:rPr>
        <w:t xml:space="preserve">. </w:t>
      </w:r>
      <w:r w:rsidR="00405546" w:rsidRPr="000309BA">
        <w:rPr>
          <w:rFonts w:ascii="Times New Roman" w:hAnsi="Times New Roman" w:cs="Times New Roman"/>
          <w:sz w:val="24"/>
          <w:szCs w:val="24"/>
          <w:lang w:val="en-GB"/>
        </w:rPr>
        <w:t>This means that particip</w:t>
      </w:r>
      <w:r w:rsidR="00BC4AB4" w:rsidRPr="000309BA">
        <w:rPr>
          <w:rFonts w:ascii="Times New Roman" w:hAnsi="Times New Roman" w:cs="Times New Roman"/>
          <w:sz w:val="24"/>
          <w:szCs w:val="24"/>
          <w:lang w:val="en-GB"/>
        </w:rPr>
        <w:t>an</w:t>
      </w:r>
      <w:r w:rsidR="00405546" w:rsidRPr="000309BA">
        <w:rPr>
          <w:rFonts w:ascii="Times New Roman" w:hAnsi="Times New Roman" w:cs="Times New Roman"/>
          <w:sz w:val="24"/>
          <w:szCs w:val="24"/>
          <w:lang w:val="en-GB"/>
        </w:rPr>
        <w:t>ts in the non-greenwashing condition agreed more that 34-threads is a sustainable company than participants assigned to the greenwashing cond</w:t>
      </w:r>
      <w:r w:rsidR="00BC4AB4" w:rsidRPr="000309BA">
        <w:rPr>
          <w:rFonts w:ascii="Times New Roman" w:hAnsi="Times New Roman" w:cs="Times New Roman"/>
          <w:sz w:val="24"/>
          <w:szCs w:val="24"/>
          <w:lang w:val="en-GB"/>
        </w:rPr>
        <w:t>i</w:t>
      </w:r>
      <w:r w:rsidR="00405546" w:rsidRPr="000309BA">
        <w:rPr>
          <w:rFonts w:ascii="Times New Roman" w:hAnsi="Times New Roman" w:cs="Times New Roman"/>
          <w:sz w:val="24"/>
          <w:szCs w:val="24"/>
          <w:lang w:val="en-GB"/>
        </w:rPr>
        <w:t>tion</w:t>
      </w:r>
      <w:r w:rsidR="00405546" w:rsidRPr="000309BA">
        <w:rPr>
          <w:rFonts w:ascii="Times New Roman" w:hAnsi="Times New Roman" w:cs="Times New Roman"/>
          <w:i/>
          <w:iCs/>
          <w:sz w:val="24"/>
          <w:szCs w:val="24"/>
          <w:lang w:val="en-GB"/>
        </w:rPr>
        <w:t xml:space="preserve">. </w:t>
      </w:r>
      <w:r w:rsidR="00405546" w:rsidRPr="001D1322">
        <w:rPr>
          <w:rFonts w:ascii="Times New Roman" w:hAnsi="Times New Roman" w:cs="Times New Roman"/>
          <w:sz w:val="24"/>
          <w:szCs w:val="24"/>
          <w:lang w:val="en-GB"/>
          <w:rPrChange w:id="130" w:author="A. M. van Prooijen" w:date="2021-05-18T19:28:00Z">
            <w:rPr>
              <w:rFonts w:ascii="Times New Roman" w:hAnsi="Times New Roman" w:cs="Times New Roman"/>
              <w:i/>
              <w:iCs/>
              <w:sz w:val="24"/>
              <w:szCs w:val="24"/>
              <w:lang w:val="en-GB"/>
            </w:rPr>
          </w:rPrChange>
        </w:rPr>
        <w:t>A signifi</w:t>
      </w:r>
      <w:r w:rsidR="00BC4AB4" w:rsidRPr="001D1322">
        <w:rPr>
          <w:rFonts w:ascii="Times New Roman" w:hAnsi="Times New Roman" w:cs="Times New Roman"/>
          <w:sz w:val="24"/>
          <w:szCs w:val="24"/>
          <w:lang w:val="en-GB"/>
          <w:rPrChange w:id="131" w:author="A. M. van Prooijen" w:date="2021-05-18T19:28:00Z">
            <w:rPr>
              <w:rFonts w:ascii="Times New Roman" w:hAnsi="Times New Roman" w:cs="Times New Roman"/>
              <w:i/>
              <w:iCs/>
              <w:sz w:val="24"/>
              <w:szCs w:val="24"/>
              <w:lang w:val="en-GB"/>
            </w:rPr>
          </w:rPrChange>
        </w:rPr>
        <w:t>c</w:t>
      </w:r>
      <w:r w:rsidR="00405546" w:rsidRPr="001D1322">
        <w:rPr>
          <w:rFonts w:ascii="Times New Roman" w:hAnsi="Times New Roman" w:cs="Times New Roman"/>
          <w:sz w:val="24"/>
          <w:szCs w:val="24"/>
          <w:lang w:val="en-GB"/>
          <w:rPrChange w:id="132" w:author="A. M. van Prooijen" w:date="2021-05-18T19:28:00Z">
            <w:rPr>
              <w:rFonts w:ascii="Times New Roman" w:hAnsi="Times New Roman" w:cs="Times New Roman"/>
              <w:i/>
              <w:iCs/>
              <w:sz w:val="24"/>
              <w:szCs w:val="24"/>
              <w:lang w:val="en-GB"/>
            </w:rPr>
          </w:rPrChange>
        </w:rPr>
        <w:t>an</w:t>
      </w:r>
      <w:r w:rsidR="00C4436D" w:rsidRPr="001D1322">
        <w:rPr>
          <w:rFonts w:ascii="Times New Roman" w:hAnsi="Times New Roman" w:cs="Times New Roman"/>
          <w:sz w:val="24"/>
          <w:szCs w:val="24"/>
          <w:lang w:val="en-GB"/>
          <w:rPrChange w:id="133" w:author="A. M. van Prooijen" w:date="2021-05-18T19:28:00Z">
            <w:rPr>
              <w:rFonts w:ascii="Times New Roman" w:hAnsi="Times New Roman" w:cs="Times New Roman"/>
              <w:i/>
              <w:iCs/>
              <w:sz w:val="24"/>
              <w:szCs w:val="24"/>
              <w:lang w:val="en-GB"/>
            </w:rPr>
          </w:rPrChange>
        </w:rPr>
        <w:t>t</w:t>
      </w:r>
      <w:r w:rsidR="00405546" w:rsidRPr="001D1322">
        <w:rPr>
          <w:rFonts w:ascii="Times New Roman" w:hAnsi="Times New Roman" w:cs="Times New Roman"/>
          <w:sz w:val="24"/>
          <w:szCs w:val="24"/>
          <w:lang w:val="en-GB"/>
          <w:rPrChange w:id="134" w:author="A. M. van Prooijen" w:date="2021-05-18T19:28:00Z">
            <w:rPr>
              <w:rFonts w:ascii="Times New Roman" w:hAnsi="Times New Roman" w:cs="Times New Roman"/>
              <w:i/>
              <w:iCs/>
              <w:sz w:val="24"/>
              <w:szCs w:val="24"/>
              <w:lang w:val="en-GB"/>
            </w:rPr>
          </w:rPrChange>
        </w:rPr>
        <w:t xml:space="preserve"> difference was also found</w:t>
      </w:r>
      <w:r w:rsidR="00695254" w:rsidRPr="001D1322">
        <w:rPr>
          <w:rFonts w:ascii="Times New Roman" w:hAnsi="Times New Roman" w:cs="Times New Roman"/>
          <w:sz w:val="24"/>
          <w:szCs w:val="24"/>
          <w:lang w:val="en-GB"/>
        </w:rPr>
        <w:t xml:space="preserve"> </w:t>
      </w:r>
      <w:r w:rsidR="00695254" w:rsidRPr="000309BA">
        <w:rPr>
          <w:rFonts w:ascii="Times New Roman" w:hAnsi="Times New Roman" w:cs="Times New Roman"/>
          <w:sz w:val="24"/>
          <w:szCs w:val="24"/>
          <w:lang w:val="en-GB"/>
        </w:rPr>
        <w:t>between the non-green</w:t>
      </w:r>
      <w:r w:rsidR="00BC4AB4" w:rsidRPr="000309BA">
        <w:rPr>
          <w:rFonts w:ascii="Times New Roman" w:hAnsi="Times New Roman" w:cs="Times New Roman"/>
          <w:sz w:val="24"/>
          <w:szCs w:val="24"/>
          <w:lang w:val="en-GB"/>
        </w:rPr>
        <w:t>w</w:t>
      </w:r>
      <w:r w:rsidR="00695254" w:rsidRPr="000309BA">
        <w:rPr>
          <w:rFonts w:ascii="Times New Roman" w:hAnsi="Times New Roman" w:cs="Times New Roman"/>
          <w:sz w:val="24"/>
          <w:szCs w:val="24"/>
          <w:lang w:val="en-GB"/>
        </w:rPr>
        <w:t xml:space="preserve">ashing </w:t>
      </w:r>
      <w:r w:rsidR="00BC4AB4" w:rsidRPr="000309BA">
        <w:rPr>
          <w:rFonts w:ascii="Times New Roman" w:hAnsi="Times New Roman" w:cs="Times New Roman"/>
          <w:sz w:val="24"/>
          <w:szCs w:val="24"/>
          <w:lang w:val="en-GB"/>
        </w:rPr>
        <w:t>and control groups</w:t>
      </w:r>
      <w:r w:rsidR="00405546" w:rsidRPr="000309BA">
        <w:rPr>
          <w:rFonts w:ascii="Times New Roman" w:hAnsi="Times New Roman" w:cs="Times New Roman"/>
          <w:sz w:val="24"/>
          <w:szCs w:val="24"/>
          <w:lang w:val="en-GB"/>
        </w:rPr>
        <w:t xml:space="preserve"> (</w:t>
      </w:r>
      <w:r w:rsidR="00405546" w:rsidRPr="000309BA">
        <w:rPr>
          <w:rFonts w:ascii="Times New Roman" w:hAnsi="Times New Roman" w:cs="Times New Roman"/>
          <w:i/>
          <w:iCs/>
          <w:sz w:val="24"/>
          <w:szCs w:val="24"/>
          <w:lang w:val="en-GB"/>
        </w:rPr>
        <w:t>M</w:t>
      </w:r>
      <w:ins w:id="135" w:author="A. M. van Prooijen" w:date="2021-05-18T19:28:00Z">
        <w:r w:rsidR="00165F87">
          <w:rPr>
            <w:rFonts w:ascii="Times New Roman" w:hAnsi="Times New Roman" w:cs="Times New Roman"/>
            <w:i/>
            <w:iCs/>
            <w:sz w:val="24"/>
            <w:szCs w:val="24"/>
            <w:lang w:val="en-GB"/>
          </w:rPr>
          <w:t xml:space="preserve"> </w:t>
        </w:r>
      </w:ins>
      <w:r w:rsidR="00405546" w:rsidRPr="000309BA">
        <w:rPr>
          <w:rFonts w:ascii="Times New Roman" w:hAnsi="Times New Roman" w:cs="Times New Roman"/>
          <w:sz w:val="24"/>
          <w:szCs w:val="24"/>
          <w:lang w:val="en-GB"/>
        </w:rPr>
        <w:t xml:space="preserve">= 4.29, </w:t>
      </w:r>
      <w:r w:rsidR="00405546" w:rsidRPr="000309BA">
        <w:rPr>
          <w:rFonts w:ascii="Times New Roman" w:hAnsi="Times New Roman" w:cs="Times New Roman"/>
          <w:i/>
          <w:iCs/>
          <w:sz w:val="24"/>
          <w:szCs w:val="24"/>
          <w:lang w:val="en-GB"/>
        </w:rPr>
        <w:t>SD</w:t>
      </w:r>
      <w:ins w:id="136" w:author="A. M. van Prooijen" w:date="2021-05-18T19:28:00Z">
        <w:r w:rsidR="00165F87">
          <w:rPr>
            <w:rFonts w:ascii="Times New Roman" w:hAnsi="Times New Roman" w:cs="Times New Roman"/>
            <w:i/>
            <w:iCs/>
            <w:sz w:val="24"/>
            <w:szCs w:val="24"/>
            <w:lang w:val="en-GB"/>
          </w:rPr>
          <w:t xml:space="preserve"> </w:t>
        </w:r>
      </w:ins>
      <w:r w:rsidR="00405546" w:rsidRPr="000309BA">
        <w:rPr>
          <w:rFonts w:ascii="Times New Roman" w:hAnsi="Times New Roman" w:cs="Times New Roman"/>
          <w:sz w:val="24"/>
          <w:szCs w:val="24"/>
          <w:lang w:val="en-GB"/>
        </w:rPr>
        <w:t xml:space="preserve">= 1.42), </w:t>
      </w:r>
      <w:r w:rsidR="00695254" w:rsidRPr="000309BA">
        <w:rPr>
          <w:rFonts w:ascii="Times New Roman" w:hAnsi="Times New Roman" w:cs="Times New Roman"/>
          <w:i/>
          <w:iCs/>
          <w:sz w:val="24"/>
          <w:szCs w:val="24"/>
          <w:lang w:val="en-GB"/>
        </w:rPr>
        <w:t>p &lt;</w:t>
      </w:r>
      <w:r w:rsidR="00695254" w:rsidRPr="00165F87">
        <w:rPr>
          <w:rFonts w:ascii="Times New Roman" w:hAnsi="Times New Roman" w:cs="Times New Roman"/>
          <w:sz w:val="24"/>
          <w:szCs w:val="24"/>
          <w:lang w:val="en-GB"/>
          <w:rPrChange w:id="137" w:author="A. M. van Prooijen" w:date="2021-05-18T19:28:00Z">
            <w:rPr>
              <w:rFonts w:ascii="Times New Roman" w:hAnsi="Times New Roman" w:cs="Times New Roman"/>
              <w:i/>
              <w:iCs/>
              <w:sz w:val="24"/>
              <w:szCs w:val="24"/>
              <w:lang w:val="en-GB"/>
            </w:rPr>
          </w:rPrChange>
        </w:rPr>
        <w:t>.001</w:t>
      </w:r>
      <w:commentRangeStart w:id="138"/>
      <w:r w:rsidR="00C4436D" w:rsidRPr="00165F87">
        <w:rPr>
          <w:rFonts w:ascii="Times New Roman" w:hAnsi="Times New Roman" w:cs="Times New Roman"/>
          <w:sz w:val="24"/>
          <w:szCs w:val="24"/>
          <w:lang w:val="en-GB"/>
        </w:rPr>
        <w:t>.</w:t>
      </w:r>
      <w:commentRangeEnd w:id="138"/>
      <w:r w:rsidR="00165F87">
        <w:rPr>
          <w:rStyle w:val="a8"/>
        </w:rPr>
        <w:commentReference w:id="138"/>
      </w:r>
      <w:r w:rsidR="00C4436D" w:rsidRPr="000309BA">
        <w:rPr>
          <w:rFonts w:ascii="Times New Roman" w:hAnsi="Times New Roman" w:cs="Times New Roman"/>
          <w:sz w:val="24"/>
          <w:szCs w:val="24"/>
          <w:lang w:val="en-GB"/>
        </w:rPr>
        <w:t xml:space="preserve"> </w:t>
      </w:r>
      <w:r w:rsidR="00695254" w:rsidRPr="000309BA">
        <w:rPr>
          <w:rFonts w:ascii="Times New Roman" w:hAnsi="Times New Roman" w:cs="Times New Roman"/>
          <w:sz w:val="24"/>
          <w:szCs w:val="24"/>
          <w:lang w:val="en-GB"/>
        </w:rPr>
        <w:t xml:space="preserve">There was no significant difference between the greenwashing and the control group. </w:t>
      </w:r>
    </w:p>
    <w:p w14:paraId="008FE0EC" w14:textId="2AB45B2F" w:rsidR="00245359" w:rsidRPr="000309BA" w:rsidRDefault="00245359" w:rsidP="00AC5587">
      <w:pPr>
        <w:spacing w:line="360" w:lineRule="auto"/>
        <w:rPr>
          <w:rFonts w:ascii="Times New Roman" w:hAnsi="Times New Roman" w:cs="Times New Roman"/>
          <w:b/>
          <w:bCs/>
          <w:sz w:val="24"/>
          <w:szCs w:val="24"/>
        </w:rPr>
      </w:pPr>
    </w:p>
    <w:p w14:paraId="641ADC4F" w14:textId="5F36F81C" w:rsidR="00245359" w:rsidRPr="000309BA" w:rsidRDefault="00C4436D" w:rsidP="00AC5587">
      <w:pPr>
        <w:spacing w:line="360" w:lineRule="auto"/>
        <w:rPr>
          <w:rFonts w:ascii="Times New Roman" w:hAnsi="Times New Roman" w:cs="Times New Roman"/>
          <w:b/>
          <w:bCs/>
          <w:sz w:val="24"/>
          <w:szCs w:val="24"/>
        </w:rPr>
      </w:pPr>
      <w:r w:rsidRPr="000309BA">
        <w:rPr>
          <w:rFonts w:ascii="Times New Roman" w:hAnsi="Times New Roman" w:cs="Times New Roman"/>
          <w:b/>
          <w:bCs/>
          <w:sz w:val="24"/>
          <w:szCs w:val="24"/>
        </w:rPr>
        <w:t xml:space="preserve">4.2 </w:t>
      </w:r>
      <w:r w:rsidR="00245359" w:rsidRPr="000309BA">
        <w:rPr>
          <w:rFonts w:ascii="Times New Roman" w:hAnsi="Times New Roman" w:cs="Times New Roman"/>
          <w:b/>
          <w:bCs/>
          <w:sz w:val="24"/>
          <w:szCs w:val="24"/>
        </w:rPr>
        <w:t>Control Variables</w:t>
      </w:r>
    </w:p>
    <w:p w14:paraId="71A83B88" w14:textId="0F921F8E" w:rsidR="005110B5" w:rsidRPr="000309BA" w:rsidRDefault="00C4436D" w:rsidP="00AC5587">
      <w:pPr>
        <w:spacing w:line="360" w:lineRule="auto"/>
        <w:rPr>
          <w:rFonts w:ascii="Times New Roman" w:hAnsi="Times New Roman" w:cs="Times New Roman"/>
          <w:sz w:val="24"/>
          <w:szCs w:val="24"/>
        </w:rPr>
      </w:pPr>
      <w:r w:rsidRPr="000309BA">
        <w:rPr>
          <w:rFonts w:ascii="Times New Roman" w:hAnsi="Times New Roman" w:cs="Times New Roman"/>
          <w:sz w:val="24"/>
          <w:szCs w:val="24"/>
        </w:rPr>
        <w:t>The respondents were</w:t>
      </w:r>
      <w:r w:rsidR="005110B5" w:rsidRPr="000309BA">
        <w:rPr>
          <w:rFonts w:ascii="Times New Roman" w:hAnsi="Times New Roman" w:cs="Times New Roman"/>
          <w:sz w:val="24"/>
          <w:szCs w:val="24"/>
        </w:rPr>
        <w:t xml:space="preserve"> randomly</w:t>
      </w:r>
      <w:r w:rsidRPr="000309BA">
        <w:rPr>
          <w:rFonts w:ascii="Times New Roman" w:hAnsi="Times New Roman" w:cs="Times New Roman"/>
          <w:sz w:val="24"/>
          <w:szCs w:val="24"/>
        </w:rPr>
        <w:t xml:space="preserve"> assigned in three different conditions</w:t>
      </w:r>
      <w:r w:rsidR="005110B5" w:rsidRPr="000309BA">
        <w:rPr>
          <w:rFonts w:ascii="Times New Roman" w:hAnsi="Times New Roman" w:cs="Times New Roman"/>
          <w:sz w:val="24"/>
          <w:szCs w:val="24"/>
        </w:rPr>
        <w:t xml:space="preserve"> (greenwashing, non-greenwashing</w:t>
      </w:r>
      <w:r w:rsidR="00D014EE" w:rsidRPr="000309BA">
        <w:rPr>
          <w:rFonts w:ascii="Times New Roman" w:hAnsi="Times New Roman" w:cs="Times New Roman"/>
          <w:sz w:val="24"/>
          <w:szCs w:val="24"/>
        </w:rPr>
        <w:t xml:space="preserve"> &amp;</w:t>
      </w:r>
      <w:r w:rsidR="005110B5" w:rsidRPr="000309BA">
        <w:rPr>
          <w:rFonts w:ascii="Times New Roman" w:hAnsi="Times New Roman" w:cs="Times New Roman"/>
          <w:sz w:val="24"/>
          <w:szCs w:val="24"/>
        </w:rPr>
        <w:t xml:space="preserve"> control cond</w:t>
      </w:r>
      <w:r w:rsidR="00BC4AB4" w:rsidRPr="000309BA">
        <w:rPr>
          <w:rFonts w:ascii="Times New Roman" w:hAnsi="Times New Roman" w:cs="Times New Roman"/>
          <w:sz w:val="24"/>
          <w:szCs w:val="24"/>
        </w:rPr>
        <w:t>i</w:t>
      </w:r>
      <w:r w:rsidR="005110B5" w:rsidRPr="000309BA">
        <w:rPr>
          <w:rFonts w:ascii="Times New Roman" w:hAnsi="Times New Roman" w:cs="Times New Roman"/>
          <w:sz w:val="24"/>
          <w:szCs w:val="24"/>
        </w:rPr>
        <w:t>tion)</w:t>
      </w:r>
      <w:r w:rsidRPr="000309BA">
        <w:rPr>
          <w:rFonts w:ascii="Times New Roman" w:hAnsi="Times New Roman" w:cs="Times New Roman"/>
          <w:sz w:val="24"/>
          <w:szCs w:val="24"/>
        </w:rPr>
        <w:t xml:space="preserve"> in this experiment. Testing if the randomization worked is of high importance since it is necessary to guarantee that the results are not influenced by the difference in demographics that may arise between the groups.</w:t>
      </w:r>
      <w:r w:rsidR="005110B5" w:rsidRPr="000309BA">
        <w:rPr>
          <w:rFonts w:ascii="Times New Roman" w:hAnsi="Times New Roman" w:cs="Times New Roman"/>
          <w:sz w:val="24"/>
          <w:szCs w:val="24"/>
        </w:rPr>
        <w:t xml:space="preserve"> </w:t>
      </w:r>
      <w:commentRangeStart w:id="139"/>
      <w:r w:rsidR="005110B5" w:rsidRPr="000309BA">
        <w:rPr>
          <w:rFonts w:ascii="Times New Roman" w:hAnsi="Times New Roman" w:cs="Times New Roman"/>
          <w:sz w:val="24"/>
          <w:szCs w:val="24"/>
        </w:rPr>
        <w:t xml:space="preserve">A two-way ANOVA </w:t>
      </w:r>
      <w:commentRangeEnd w:id="139"/>
      <w:r w:rsidR="00165F87">
        <w:rPr>
          <w:rStyle w:val="a8"/>
        </w:rPr>
        <w:commentReference w:id="139"/>
      </w:r>
      <w:r w:rsidR="005110B5" w:rsidRPr="000309BA">
        <w:rPr>
          <w:rFonts w:ascii="Times New Roman" w:hAnsi="Times New Roman" w:cs="Times New Roman"/>
          <w:sz w:val="24"/>
          <w:szCs w:val="24"/>
        </w:rPr>
        <w:t xml:space="preserve">was conducted to explore the impact of the control variables in positive </w:t>
      </w:r>
      <w:proofErr w:type="spellStart"/>
      <w:r w:rsidR="005110B5" w:rsidRPr="000309BA">
        <w:rPr>
          <w:rFonts w:ascii="Times New Roman" w:hAnsi="Times New Roman" w:cs="Times New Roman"/>
          <w:sz w:val="24"/>
          <w:szCs w:val="24"/>
        </w:rPr>
        <w:t>eWOM</w:t>
      </w:r>
      <w:proofErr w:type="spellEnd"/>
      <w:r w:rsidR="005110B5" w:rsidRPr="000309BA">
        <w:rPr>
          <w:rFonts w:ascii="Times New Roman" w:hAnsi="Times New Roman" w:cs="Times New Roman"/>
          <w:sz w:val="24"/>
          <w:szCs w:val="24"/>
        </w:rPr>
        <w:t>. I</w:t>
      </w:r>
      <w:r w:rsidR="00BC4AB4" w:rsidRPr="000309BA">
        <w:rPr>
          <w:rFonts w:ascii="Times New Roman" w:hAnsi="Times New Roman" w:cs="Times New Roman"/>
          <w:sz w:val="24"/>
          <w:szCs w:val="24"/>
        </w:rPr>
        <w:t xml:space="preserve">f the control variables did not </w:t>
      </w:r>
      <w:r w:rsidR="00797583" w:rsidRPr="000309BA">
        <w:rPr>
          <w:rFonts w:ascii="Times New Roman" w:hAnsi="Times New Roman" w:cs="Times New Roman"/>
          <w:sz w:val="24"/>
          <w:szCs w:val="24"/>
        </w:rPr>
        <w:t>significantly differ</w:t>
      </w:r>
      <w:r w:rsidR="00BC4AB4" w:rsidRPr="000309BA">
        <w:rPr>
          <w:rFonts w:ascii="Times New Roman" w:hAnsi="Times New Roman" w:cs="Times New Roman"/>
          <w:sz w:val="24"/>
          <w:szCs w:val="24"/>
        </w:rPr>
        <w:t xml:space="preserve"> within </w:t>
      </w:r>
      <w:r w:rsidR="00BC4AB4" w:rsidRPr="000309BA">
        <w:rPr>
          <w:rFonts w:ascii="Times New Roman" w:hAnsi="Times New Roman" w:cs="Times New Roman"/>
          <w:sz w:val="24"/>
          <w:szCs w:val="24"/>
        </w:rPr>
        <w:lastRenderedPageBreak/>
        <w:t>the groups, they were not considered</w:t>
      </w:r>
      <w:r w:rsidR="005110B5" w:rsidRPr="000309BA">
        <w:rPr>
          <w:rFonts w:ascii="Times New Roman" w:hAnsi="Times New Roman" w:cs="Times New Roman"/>
          <w:sz w:val="24"/>
          <w:szCs w:val="24"/>
        </w:rPr>
        <w:t xml:space="preserve"> in the following ana</w:t>
      </w:r>
      <w:r w:rsidR="00BC4AB4" w:rsidRPr="000309BA">
        <w:rPr>
          <w:rFonts w:ascii="Times New Roman" w:hAnsi="Times New Roman" w:cs="Times New Roman"/>
          <w:sz w:val="24"/>
          <w:szCs w:val="24"/>
        </w:rPr>
        <w:t>ly</w:t>
      </w:r>
      <w:r w:rsidR="005110B5" w:rsidRPr="000309BA">
        <w:rPr>
          <w:rFonts w:ascii="Times New Roman" w:hAnsi="Times New Roman" w:cs="Times New Roman"/>
          <w:sz w:val="24"/>
          <w:szCs w:val="24"/>
        </w:rPr>
        <w:t>sis. However, in case the groups differ si</w:t>
      </w:r>
      <w:r w:rsidR="00BC4AB4" w:rsidRPr="000309BA">
        <w:rPr>
          <w:rFonts w:ascii="Times New Roman" w:hAnsi="Times New Roman" w:cs="Times New Roman"/>
          <w:sz w:val="24"/>
          <w:szCs w:val="24"/>
        </w:rPr>
        <w:t>gnificant</w:t>
      </w:r>
      <w:r w:rsidR="005110B5" w:rsidRPr="000309BA">
        <w:rPr>
          <w:rFonts w:ascii="Times New Roman" w:hAnsi="Times New Roman" w:cs="Times New Roman"/>
          <w:sz w:val="24"/>
          <w:szCs w:val="24"/>
        </w:rPr>
        <w:t>ly in their scores for the control variables, that means that the randomization did not work</w:t>
      </w:r>
      <w:r w:rsidR="00BC4AB4" w:rsidRPr="000309BA">
        <w:rPr>
          <w:rFonts w:ascii="Times New Roman" w:hAnsi="Times New Roman" w:cs="Times New Roman"/>
          <w:sz w:val="24"/>
          <w:szCs w:val="24"/>
        </w:rPr>
        <w:t>,</w:t>
      </w:r>
      <w:r w:rsidR="005110B5" w:rsidRPr="000309BA">
        <w:rPr>
          <w:rFonts w:ascii="Times New Roman" w:hAnsi="Times New Roman" w:cs="Times New Roman"/>
          <w:sz w:val="24"/>
          <w:szCs w:val="24"/>
        </w:rPr>
        <w:t xml:space="preserve"> and the control variables are important and taken into consideration in the analysis</w:t>
      </w:r>
      <w:r w:rsidR="005110B5" w:rsidRPr="000309BA">
        <w:rPr>
          <w:rFonts w:ascii="Times New Roman" w:hAnsi="Times New Roman" w:cs="Times New Roman"/>
          <w:b/>
          <w:bCs/>
          <w:sz w:val="24"/>
          <w:szCs w:val="24"/>
        </w:rPr>
        <w:t>.</w:t>
      </w:r>
    </w:p>
    <w:p w14:paraId="73D13FB5" w14:textId="77777777" w:rsidR="00A1685C" w:rsidRPr="000309BA" w:rsidRDefault="00A1685C" w:rsidP="00AC5587">
      <w:pPr>
        <w:spacing w:line="360" w:lineRule="auto"/>
        <w:rPr>
          <w:rFonts w:ascii="Times New Roman" w:hAnsi="Times New Roman" w:cs="Times New Roman"/>
          <w:sz w:val="24"/>
          <w:szCs w:val="24"/>
        </w:rPr>
      </w:pPr>
    </w:p>
    <w:p w14:paraId="729BEE00" w14:textId="7EF4E79B" w:rsidR="00DB211A" w:rsidRPr="000309BA" w:rsidRDefault="005110B5" w:rsidP="00AC5587">
      <w:pPr>
        <w:spacing w:line="360" w:lineRule="auto"/>
        <w:rPr>
          <w:rFonts w:ascii="Times New Roman" w:hAnsi="Times New Roman" w:cs="Times New Roman"/>
          <w:i/>
          <w:iCs/>
          <w:sz w:val="24"/>
          <w:szCs w:val="24"/>
        </w:rPr>
      </w:pPr>
      <w:r w:rsidRPr="000309BA">
        <w:rPr>
          <w:rFonts w:ascii="Times New Roman" w:hAnsi="Times New Roman" w:cs="Times New Roman"/>
          <w:i/>
          <w:iCs/>
          <w:sz w:val="24"/>
          <w:szCs w:val="24"/>
        </w:rPr>
        <w:t>4.2.1</w:t>
      </w:r>
      <w:r w:rsidR="00DB211A" w:rsidRPr="000309BA">
        <w:rPr>
          <w:rFonts w:ascii="Times New Roman" w:hAnsi="Times New Roman" w:cs="Times New Roman"/>
          <w:i/>
          <w:iCs/>
          <w:sz w:val="24"/>
          <w:szCs w:val="24"/>
        </w:rPr>
        <w:t xml:space="preserve"> </w:t>
      </w:r>
      <w:r w:rsidR="003D7909" w:rsidRPr="000309BA">
        <w:rPr>
          <w:rFonts w:ascii="Times New Roman" w:hAnsi="Times New Roman" w:cs="Times New Roman"/>
          <w:i/>
          <w:iCs/>
          <w:sz w:val="24"/>
          <w:szCs w:val="24"/>
        </w:rPr>
        <w:t>a</w:t>
      </w:r>
      <w:r w:rsidR="00DB211A" w:rsidRPr="000309BA">
        <w:rPr>
          <w:rFonts w:ascii="Times New Roman" w:hAnsi="Times New Roman" w:cs="Times New Roman"/>
          <w:i/>
          <w:iCs/>
          <w:sz w:val="24"/>
          <w:szCs w:val="24"/>
        </w:rPr>
        <w:t xml:space="preserve">ge </w:t>
      </w:r>
    </w:p>
    <w:p w14:paraId="07E6522E" w14:textId="502D8414" w:rsidR="00DB211A" w:rsidRPr="000309BA" w:rsidRDefault="00DB211A" w:rsidP="00AC5587">
      <w:pPr>
        <w:spacing w:line="360" w:lineRule="auto"/>
        <w:rPr>
          <w:rFonts w:ascii="Times New Roman" w:hAnsi="Times New Roman" w:cs="Times New Roman"/>
          <w:sz w:val="24"/>
          <w:szCs w:val="24"/>
        </w:rPr>
      </w:pPr>
      <w:r w:rsidRPr="000309BA">
        <w:rPr>
          <w:rFonts w:ascii="Times New Roman" w:hAnsi="Times New Roman" w:cs="Times New Roman"/>
          <w:sz w:val="24"/>
          <w:szCs w:val="24"/>
        </w:rPr>
        <w:t xml:space="preserve">A correlation analysis was conducted to check if there was a significant </w:t>
      </w:r>
      <w:del w:id="140" w:author="A. M. van Prooijen" w:date="2021-05-18T19:30:00Z">
        <w:r w:rsidRPr="000309BA" w:rsidDel="00165F87">
          <w:rPr>
            <w:rFonts w:ascii="Times New Roman" w:hAnsi="Times New Roman" w:cs="Times New Roman"/>
            <w:sz w:val="24"/>
            <w:szCs w:val="24"/>
          </w:rPr>
          <w:delText>main effect of</w:delText>
        </w:r>
      </w:del>
      <w:ins w:id="141" w:author="A. M. van Prooijen" w:date="2021-05-18T19:30:00Z">
        <w:r w:rsidR="00165F87">
          <w:rPr>
            <w:rFonts w:ascii="Times New Roman" w:hAnsi="Times New Roman" w:cs="Times New Roman"/>
            <w:sz w:val="24"/>
            <w:szCs w:val="24"/>
          </w:rPr>
          <w:t>relation between</w:t>
        </w:r>
      </w:ins>
      <w:r w:rsidRPr="000309BA">
        <w:rPr>
          <w:rFonts w:ascii="Times New Roman" w:hAnsi="Times New Roman" w:cs="Times New Roman"/>
          <w:sz w:val="24"/>
          <w:szCs w:val="24"/>
        </w:rPr>
        <w:t xml:space="preserve"> age </w:t>
      </w:r>
      <w:ins w:id="142" w:author="A. M. van Prooijen" w:date="2021-05-18T19:30:00Z">
        <w:r w:rsidR="00165F87">
          <w:rPr>
            <w:rFonts w:ascii="Times New Roman" w:hAnsi="Times New Roman" w:cs="Times New Roman"/>
            <w:sz w:val="24"/>
            <w:szCs w:val="24"/>
          </w:rPr>
          <w:t>and</w:t>
        </w:r>
      </w:ins>
      <w:del w:id="143" w:author="A. M. van Prooijen" w:date="2021-05-18T19:30:00Z">
        <w:r w:rsidRPr="000309BA" w:rsidDel="00165F87">
          <w:rPr>
            <w:rFonts w:ascii="Times New Roman" w:hAnsi="Times New Roman" w:cs="Times New Roman"/>
            <w:sz w:val="24"/>
            <w:szCs w:val="24"/>
          </w:rPr>
          <w:delText>in</w:delText>
        </w:r>
      </w:del>
      <w:r w:rsidRPr="000309BA">
        <w:rPr>
          <w:rFonts w:ascii="Times New Roman" w:hAnsi="Times New Roman" w:cs="Times New Roman"/>
          <w:sz w:val="24"/>
          <w:szCs w:val="24"/>
        </w:rPr>
        <w:t xml:space="preserve"> positive and negative </w:t>
      </w:r>
      <w:proofErr w:type="spellStart"/>
      <w:r w:rsidRPr="000309BA">
        <w:rPr>
          <w:rFonts w:ascii="Times New Roman" w:hAnsi="Times New Roman" w:cs="Times New Roman"/>
          <w:sz w:val="24"/>
          <w:szCs w:val="24"/>
        </w:rPr>
        <w:t>eWOM</w:t>
      </w:r>
      <w:proofErr w:type="spellEnd"/>
      <w:r w:rsidRPr="000309BA">
        <w:rPr>
          <w:rFonts w:ascii="Times New Roman" w:hAnsi="Times New Roman" w:cs="Times New Roman"/>
          <w:sz w:val="24"/>
          <w:szCs w:val="24"/>
        </w:rPr>
        <w:t xml:space="preserve">. There was not a significant </w:t>
      </w:r>
      <w:del w:id="144" w:author="A. M. van Prooijen" w:date="2021-05-18T19:30:00Z">
        <w:r w:rsidRPr="000309BA" w:rsidDel="00165F87">
          <w:rPr>
            <w:rFonts w:ascii="Times New Roman" w:hAnsi="Times New Roman" w:cs="Times New Roman"/>
            <w:sz w:val="24"/>
            <w:szCs w:val="24"/>
          </w:rPr>
          <w:delText>main effect</w:delText>
        </w:r>
      </w:del>
      <w:ins w:id="145" w:author="A. M. van Prooijen" w:date="2021-05-18T19:30:00Z">
        <w:r w:rsidR="00165F87">
          <w:rPr>
            <w:rFonts w:ascii="Times New Roman" w:hAnsi="Times New Roman" w:cs="Times New Roman"/>
            <w:sz w:val="24"/>
            <w:szCs w:val="24"/>
          </w:rPr>
          <w:t>correlation</w:t>
        </w:r>
      </w:ins>
      <w:r w:rsidRPr="000309BA">
        <w:rPr>
          <w:rFonts w:ascii="Times New Roman" w:hAnsi="Times New Roman" w:cs="Times New Roman"/>
          <w:sz w:val="24"/>
          <w:szCs w:val="24"/>
        </w:rPr>
        <w:t xml:space="preserve"> found between age and positive and negative </w:t>
      </w:r>
      <w:proofErr w:type="spellStart"/>
      <w:r w:rsidR="000C1109" w:rsidRPr="000309BA">
        <w:rPr>
          <w:rFonts w:ascii="Times New Roman" w:hAnsi="Times New Roman" w:cs="Times New Roman"/>
          <w:sz w:val="24"/>
          <w:szCs w:val="24"/>
        </w:rPr>
        <w:t>eWOM</w:t>
      </w:r>
      <w:commentRangeStart w:id="146"/>
      <w:proofErr w:type="spellEnd"/>
      <w:r w:rsidR="000C1109" w:rsidRPr="000309BA">
        <w:rPr>
          <w:rFonts w:ascii="Times New Roman" w:hAnsi="Times New Roman" w:cs="Times New Roman"/>
          <w:sz w:val="24"/>
          <w:szCs w:val="24"/>
        </w:rPr>
        <w:t>.</w:t>
      </w:r>
      <w:commentRangeEnd w:id="146"/>
      <w:r w:rsidR="00165F87">
        <w:rPr>
          <w:rStyle w:val="a8"/>
        </w:rPr>
        <w:commentReference w:id="146"/>
      </w:r>
    </w:p>
    <w:p w14:paraId="6027843A" w14:textId="333368A6" w:rsidR="005110B5" w:rsidRPr="000309BA" w:rsidRDefault="00DB211A" w:rsidP="00AC5587">
      <w:pPr>
        <w:spacing w:line="360" w:lineRule="auto"/>
        <w:rPr>
          <w:rFonts w:ascii="Times New Roman" w:hAnsi="Times New Roman" w:cs="Times New Roman"/>
          <w:i/>
          <w:iCs/>
          <w:sz w:val="24"/>
          <w:szCs w:val="24"/>
        </w:rPr>
      </w:pPr>
      <w:commentRangeStart w:id="147"/>
      <w:r w:rsidRPr="000309BA">
        <w:rPr>
          <w:rFonts w:ascii="Times New Roman" w:hAnsi="Times New Roman" w:cs="Times New Roman"/>
          <w:i/>
          <w:iCs/>
          <w:sz w:val="24"/>
          <w:szCs w:val="24"/>
        </w:rPr>
        <w:t>4.2.2</w:t>
      </w:r>
      <w:r w:rsidR="005110B5" w:rsidRPr="000309BA">
        <w:rPr>
          <w:rFonts w:ascii="Times New Roman" w:hAnsi="Times New Roman" w:cs="Times New Roman"/>
          <w:i/>
          <w:iCs/>
          <w:sz w:val="24"/>
          <w:szCs w:val="24"/>
        </w:rPr>
        <w:t xml:space="preserve"> Gender</w:t>
      </w:r>
      <w:commentRangeEnd w:id="147"/>
      <w:r w:rsidR="00165F87">
        <w:rPr>
          <w:rStyle w:val="a8"/>
        </w:rPr>
        <w:commentReference w:id="147"/>
      </w:r>
    </w:p>
    <w:p w14:paraId="1B78AD7F" w14:textId="365A8F4F" w:rsidR="00DB211A" w:rsidRPr="000309BA" w:rsidRDefault="00D014EE" w:rsidP="00AC5587">
      <w:pPr>
        <w:autoSpaceDE w:val="0"/>
        <w:autoSpaceDN w:val="0"/>
        <w:adjustRightInd w:val="0"/>
        <w:spacing w:line="360" w:lineRule="auto"/>
        <w:rPr>
          <w:rFonts w:ascii="Times New Roman" w:eastAsiaTheme="minorHAnsi" w:hAnsi="Times New Roman" w:cs="Times New Roman"/>
          <w:sz w:val="24"/>
          <w:szCs w:val="24"/>
          <w:lang w:val="en-US" w:eastAsia="en-US"/>
        </w:rPr>
      </w:pPr>
      <w:r w:rsidRPr="000309BA">
        <w:rPr>
          <w:rFonts w:ascii="Times New Roman" w:hAnsi="Times New Roman" w:cs="Times New Roman"/>
          <w:sz w:val="24"/>
          <w:szCs w:val="24"/>
        </w:rPr>
        <w:t xml:space="preserve">There was a significant main effect for gender </w:t>
      </w:r>
      <w:r w:rsidR="007709F8" w:rsidRPr="000309BA">
        <w:rPr>
          <w:rFonts w:ascii="Times New Roman" w:eastAsiaTheme="minorHAnsi" w:hAnsi="Times New Roman" w:cs="Times New Roman"/>
          <w:sz w:val="24"/>
          <w:szCs w:val="24"/>
          <w:lang w:val="en-US" w:eastAsia="en-US"/>
        </w:rPr>
        <w:t>[</w:t>
      </w:r>
      <w:proofErr w:type="gramStart"/>
      <w:r w:rsidRPr="000309BA">
        <w:rPr>
          <w:rFonts w:ascii="Times New Roman" w:hAnsi="Times New Roman" w:cs="Times New Roman"/>
          <w:i/>
          <w:iCs/>
          <w:sz w:val="24"/>
          <w:szCs w:val="24"/>
        </w:rPr>
        <w:t>F</w:t>
      </w:r>
      <w:r w:rsidRPr="000309BA">
        <w:rPr>
          <w:rFonts w:ascii="Times New Roman" w:hAnsi="Times New Roman" w:cs="Times New Roman"/>
          <w:sz w:val="24"/>
          <w:szCs w:val="24"/>
        </w:rPr>
        <w:t>(</w:t>
      </w:r>
      <w:proofErr w:type="gramEnd"/>
      <w:r w:rsidRPr="000309BA">
        <w:rPr>
          <w:rFonts w:ascii="Times New Roman" w:hAnsi="Times New Roman" w:cs="Times New Roman"/>
          <w:sz w:val="24"/>
          <w:szCs w:val="24"/>
        </w:rPr>
        <w:t xml:space="preserve">2, 280)=6.16, </w:t>
      </w:r>
      <w:r w:rsidRPr="000309BA">
        <w:rPr>
          <w:rFonts w:ascii="Times New Roman" w:hAnsi="Times New Roman" w:cs="Times New Roman"/>
          <w:i/>
          <w:iCs/>
          <w:sz w:val="24"/>
          <w:szCs w:val="24"/>
        </w:rPr>
        <w:t>p</w:t>
      </w:r>
      <w:r w:rsidRPr="000309BA">
        <w:rPr>
          <w:rFonts w:ascii="Times New Roman" w:hAnsi="Times New Roman" w:cs="Times New Roman"/>
          <w:sz w:val="24"/>
          <w:szCs w:val="24"/>
        </w:rPr>
        <w:t>=.02</w:t>
      </w:r>
      <w:r w:rsidR="007709F8" w:rsidRPr="000309BA">
        <w:rPr>
          <w:rFonts w:ascii="Times New Roman" w:eastAsiaTheme="minorHAnsi" w:hAnsi="Times New Roman" w:cs="Times New Roman"/>
          <w:sz w:val="24"/>
          <w:szCs w:val="24"/>
          <w:lang w:val="en-US" w:eastAsia="en-US"/>
        </w:rPr>
        <w:t>].  Based on Cohen</w:t>
      </w:r>
      <w:r w:rsidR="007F606C" w:rsidRPr="000309BA">
        <w:rPr>
          <w:rFonts w:ascii="Times New Roman" w:eastAsiaTheme="minorHAnsi" w:hAnsi="Times New Roman" w:cs="Times New Roman"/>
          <w:sz w:val="24"/>
          <w:szCs w:val="24"/>
          <w:lang w:val="en-US" w:eastAsia="en-US"/>
        </w:rPr>
        <w:t>'</w:t>
      </w:r>
      <w:r w:rsidR="007709F8" w:rsidRPr="000309BA">
        <w:rPr>
          <w:rFonts w:ascii="Times New Roman" w:eastAsiaTheme="minorHAnsi" w:hAnsi="Times New Roman" w:cs="Times New Roman"/>
          <w:sz w:val="24"/>
          <w:szCs w:val="24"/>
          <w:lang w:val="en-US" w:eastAsia="en-US"/>
        </w:rPr>
        <w:t xml:space="preserve">s (1988) criterion, the effect size for the gender variable is classified as </w:t>
      </w:r>
      <w:r w:rsidR="00BC4AB4" w:rsidRPr="000309BA">
        <w:rPr>
          <w:rFonts w:ascii="Times New Roman" w:eastAsiaTheme="minorHAnsi" w:hAnsi="Times New Roman" w:cs="Times New Roman"/>
          <w:sz w:val="24"/>
          <w:szCs w:val="24"/>
          <w:lang w:val="en-US" w:eastAsia="en-US"/>
        </w:rPr>
        <w:t>significant</w:t>
      </w:r>
      <w:r w:rsidR="007709F8" w:rsidRPr="000309BA">
        <w:rPr>
          <w:rFonts w:ascii="Times New Roman" w:eastAsiaTheme="minorHAnsi" w:hAnsi="Times New Roman" w:cs="Times New Roman"/>
          <w:sz w:val="24"/>
          <w:szCs w:val="24"/>
          <w:lang w:val="en-US" w:eastAsia="en-US"/>
        </w:rPr>
        <w:t xml:space="preserve"> (.042).</w:t>
      </w:r>
      <w:r w:rsidR="00AC70E0" w:rsidRPr="000309BA">
        <w:rPr>
          <w:rFonts w:ascii="Times New Roman" w:eastAsiaTheme="minorHAnsi" w:hAnsi="Times New Roman" w:cs="Times New Roman"/>
          <w:sz w:val="24"/>
          <w:szCs w:val="24"/>
          <w:lang w:val="en-US" w:eastAsia="en-US"/>
        </w:rPr>
        <w:t xml:space="preserve">  Post-hoc comparisons using the Tukey HSD test indicated that the mean score for </w:t>
      </w:r>
      <w:r w:rsidR="00BC4AB4" w:rsidRPr="000309BA">
        <w:rPr>
          <w:rFonts w:ascii="Times New Roman" w:eastAsiaTheme="minorHAnsi" w:hAnsi="Times New Roman" w:cs="Times New Roman"/>
          <w:sz w:val="24"/>
          <w:szCs w:val="24"/>
          <w:lang w:val="en-US" w:eastAsia="en-US"/>
        </w:rPr>
        <w:t xml:space="preserve">the </w:t>
      </w:r>
      <w:r w:rsidR="000A4755" w:rsidRPr="000309BA">
        <w:rPr>
          <w:rFonts w:ascii="Times New Roman" w:eastAsiaTheme="minorHAnsi" w:hAnsi="Times New Roman" w:cs="Times New Roman"/>
          <w:sz w:val="24"/>
          <w:szCs w:val="24"/>
          <w:lang w:val="en-US" w:eastAsia="en-US"/>
        </w:rPr>
        <w:t>greenwashing</w:t>
      </w:r>
      <w:r w:rsidR="00F15531" w:rsidRPr="000309BA">
        <w:rPr>
          <w:rFonts w:ascii="Times New Roman" w:eastAsiaTheme="minorHAnsi" w:hAnsi="Times New Roman" w:cs="Times New Roman"/>
          <w:sz w:val="24"/>
          <w:szCs w:val="24"/>
          <w:lang w:val="en-US" w:eastAsia="en-US"/>
        </w:rPr>
        <w:t xml:space="preserve"> </w:t>
      </w:r>
      <w:r w:rsidR="000A4755" w:rsidRPr="000309BA">
        <w:rPr>
          <w:rFonts w:ascii="Times New Roman" w:eastAsiaTheme="minorHAnsi" w:hAnsi="Times New Roman" w:cs="Times New Roman"/>
          <w:sz w:val="24"/>
          <w:szCs w:val="24"/>
          <w:lang w:val="en-US" w:eastAsia="en-US"/>
        </w:rPr>
        <w:t xml:space="preserve">group </w:t>
      </w:r>
      <w:r w:rsidR="00AC70E0" w:rsidRPr="000309BA">
        <w:rPr>
          <w:rFonts w:ascii="Times New Roman" w:eastAsiaTheme="minorHAnsi" w:hAnsi="Times New Roman" w:cs="Times New Roman"/>
          <w:sz w:val="24"/>
          <w:szCs w:val="24"/>
          <w:lang w:val="en-US" w:eastAsia="en-US"/>
        </w:rPr>
        <w:t>(</w:t>
      </w:r>
      <w:r w:rsidR="00AC70E0" w:rsidRPr="000309BA">
        <w:rPr>
          <w:rFonts w:ascii="Times New Roman" w:eastAsiaTheme="minorHAnsi" w:hAnsi="Times New Roman" w:cs="Times New Roman"/>
          <w:i/>
          <w:iCs/>
          <w:sz w:val="24"/>
          <w:szCs w:val="24"/>
          <w:lang w:val="en-US" w:eastAsia="en-US"/>
        </w:rPr>
        <w:t>M</w:t>
      </w:r>
      <w:r w:rsidR="00AC70E0" w:rsidRPr="000309BA">
        <w:rPr>
          <w:rFonts w:ascii="Times New Roman" w:eastAsiaTheme="minorHAnsi" w:hAnsi="Times New Roman" w:cs="Times New Roman"/>
          <w:sz w:val="24"/>
          <w:szCs w:val="24"/>
          <w:lang w:val="en-US" w:eastAsia="en-US"/>
        </w:rPr>
        <w:t xml:space="preserve">=3.48, </w:t>
      </w:r>
      <w:r w:rsidR="00AC70E0" w:rsidRPr="000309BA">
        <w:rPr>
          <w:rFonts w:ascii="Times New Roman" w:eastAsiaTheme="minorHAnsi" w:hAnsi="Times New Roman" w:cs="Times New Roman"/>
          <w:i/>
          <w:iCs/>
          <w:sz w:val="24"/>
          <w:szCs w:val="24"/>
          <w:lang w:val="en-US" w:eastAsia="en-US"/>
        </w:rPr>
        <w:t>SD</w:t>
      </w:r>
      <w:r w:rsidR="00AC70E0" w:rsidRPr="000309BA">
        <w:rPr>
          <w:rFonts w:ascii="Times New Roman" w:eastAsiaTheme="minorHAnsi" w:hAnsi="Times New Roman" w:cs="Times New Roman"/>
          <w:sz w:val="24"/>
          <w:szCs w:val="24"/>
          <w:lang w:val="en-US" w:eastAsia="en-US"/>
        </w:rPr>
        <w:t>=1.46)</w:t>
      </w:r>
      <w:r w:rsidR="000A4755" w:rsidRPr="000309BA">
        <w:rPr>
          <w:rFonts w:ascii="Times New Roman" w:eastAsiaTheme="minorHAnsi" w:hAnsi="Times New Roman" w:cs="Times New Roman"/>
          <w:sz w:val="24"/>
          <w:szCs w:val="24"/>
          <w:lang w:val="en-US" w:eastAsia="en-US"/>
        </w:rPr>
        <w:t xml:space="preserve"> </w:t>
      </w:r>
      <w:r w:rsidR="00AC70E0" w:rsidRPr="000309BA">
        <w:rPr>
          <w:rFonts w:ascii="Times New Roman" w:eastAsiaTheme="minorHAnsi" w:hAnsi="Times New Roman" w:cs="Times New Roman"/>
          <w:sz w:val="24"/>
          <w:szCs w:val="24"/>
          <w:lang w:val="en-US" w:eastAsia="en-US"/>
        </w:rPr>
        <w:t xml:space="preserve">was significantly different from </w:t>
      </w:r>
      <w:r w:rsidR="000A4755" w:rsidRPr="000309BA">
        <w:rPr>
          <w:rFonts w:ascii="Times New Roman" w:eastAsiaTheme="minorHAnsi" w:hAnsi="Times New Roman" w:cs="Times New Roman"/>
          <w:sz w:val="24"/>
          <w:szCs w:val="24"/>
          <w:lang w:val="en-US" w:eastAsia="en-US"/>
        </w:rPr>
        <w:t xml:space="preserve">the </w:t>
      </w:r>
      <w:r w:rsidR="00AC70E0" w:rsidRPr="000309BA">
        <w:rPr>
          <w:rFonts w:ascii="Times New Roman" w:eastAsiaTheme="minorHAnsi" w:hAnsi="Times New Roman" w:cs="Times New Roman"/>
          <w:sz w:val="24"/>
          <w:szCs w:val="24"/>
          <w:lang w:val="en-US" w:eastAsia="en-US"/>
        </w:rPr>
        <w:t>non-greenwashing group (</w:t>
      </w:r>
      <w:r w:rsidR="00AC70E0" w:rsidRPr="000309BA">
        <w:rPr>
          <w:rFonts w:ascii="Times New Roman" w:eastAsiaTheme="minorHAnsi" w:hAnsi="Times New Roman" w:cs="Times New Roman"/>
          <w:i/>
          <w:iCs/>
          <w:sz w:val="24"/>
          <w:szCs w:val="24"/>
          <w:lang w:val="en-US" w:eastAsia="en-US"/>
        </w:rPr>
        <w:t>M</w:t>
      </w:r>
      <w:r w:rsidR="00AC70E0" w:rsidRPr="000309BA">
        <w:rPr>
          <w:rFonts w:ascii="Times New Roman" w:eastAsiaTheme="minorHAnsi" w:hAnsi="Times New Roman" w:cs="Times New Roman"/>
          <w:sz w:val="24"/>
          <w:szCs w:val="24"/>
          <w:lang w:val="en-US" w:eastAsia="en-US"/>
        </w:rPr>
        <w:t xml:space="preserve">=4.23, </w:t>
      </w:r>
      <w:r w:rsidR="00AC70E0" w:rsidRPr="000309BA">
        <w:rPr>
          <w:rFonts w:ascii="Times New Roman" w:eastAsiaTheme="minorHAnsi" w:hAnsi="Times New Roman" w:cs="Times New Roman"/>
          <w:i/>
          <w:iCs/>
          <w:sz w:val="24"/>
          <w:szCs w:val="24"/>
          <w:lang w:val="en-US" w:eastAsia="en-US"/>
        </w:rPr>
        <w:t>SD</w:t>
      </w:r>
      <w:r w:rsidR="00AC70E0" w:rsidRPr="000309BA">
        <w:rPr>
          <w:rFonts w:ascii="Times New Roman" w:eastAsiaTheme="minorHAnsi" w:hAnsi="Times New Roman" w:cs="Times New Roman"/>
          <w:sz w:val="24"/>
          <w:szCs w:val="24"/>
          <w:lang w:val="en-US" w:eastAsia="en-US"/>
        </w:rPr>
        <w:t>=1.19). The control group (</w:t>
      </w:r>
      <w:r w:rsidR="00AC70E0" w:rsidRPr="000309BA">
        <w:rPr>
          <w:rFonts w:ascii="Times New Roman" w:eastAsiaTheme="minorHAnsi" w:hAnsi="Times New Roman" w:cs="Times New Roman"/>
          <w:i/>
          <w:iCs/>
          <w:sz w:val="24"/>
          <w:szCs w:val="24"/>
          <w:lang w:val="en-US" w:eastAsia="en-US"/>
        </w:rPr>
        <w:t>M</w:t>
      </w:r>
      <w:r w:rsidR="00AC70E0" w:rsidRPr="000309BA">
        <w:rPr>
          <w:rFonts w:ascii="Times New Roman" w:eastAsiaTheme="minorHAnsi" w:hAnsi="Times New Roman" w:cs="Times New Roman"/>
          <w:sz w:val="24"/>
          <w:szCs w:val="24"/>
          <w:lang w:val="en-US" w:eastAsia="en-US"/>
        </w:rPr>
        <w:t>=3.81,</w:t>
      </w:r>
      <w:r w:rsidR="00BC4AB4" w:rsidRPr="000309BA">
        <w:rPr>
          <w:rFonts w:ascii="Times New Roman" w:eastAsiaTheme="minorHAnsi" w:hAnsi="Times New Roman" w:cs="Times New Roman"/>
          <w:sz w:val="24"/>
          <w:szCs w:val="24"/>
          <w:lang w:val="en-US" w:eastAsia="en-US"/>
        </w:rPr>
        <w:t xml:space="preserve"> </w:t>
      </w:r>
      <w:r w:rsidR="00AC70E0" w:rsidRPr="000309BA">
        <w:rPr>
          <w:rFonts w:ascii="Times New Roman" w:eastAsiaTheme="minorHAnsi" w:hAnsi="Times New Roman" w:cs="Times New Roman"/>
          <w:i/>
          <w:iCs/>
          <w:sz w:val="24"/>
          <w:szCs w:val="24"/>
          <w:lang w:val="en-US" w:eastAsia="en-US"/>
        </w:rPr>
        <w:t>SD</w:t>
      </w:r>
      <w:r w:rsidR="00AC70E0" w:rsidRPr="000309BA">
        <w:rPr>
          <w:rFonts w:ascii="Times New Roman" w:eastAsiaTheme="minorHAnsi" w:hAnsi="Times New Roman" w:cs="Times New Roman"/>
          <w:sz w:val="24"/>
          <w:szCs w:val="24"/>
          <w:lang w:val="en-US" w:eastAsia="en-US"/>
        </w:rPr>
        <w:t>=1.47) did not differ significantly from either of the other groups.</w:t>
      </w:r>
    </w:p>
    <w:p w14:paraId="655A7E44" w14:textId="4C9F441E" w:rsidR="005110B5" w:rsidRPr="000309BA" w:rsidRDefault="005110B5" w:rsidP="00AC5587">
      <w:pPr>
        <w:spacing w:line="360" w:lineRule="auto"/>
        <w:rPr>
          <w:rFonts w:ascii="Times New Roman" w:hAnsi="Times New Roman" w:cs="Times New Roman"/>
          <w:i/>
          <w:iCs/>
          <w:sz w:val="24"/>
          <w:szCs w:val="24"/>
        </w:rPr>
      </w:pPr>
      <w:r w:rsidRPr="000309BA">
        <w:rPr>
          <w:rFonts w:ascii="Times New Roman" w:hAnsi="Times New Roman" w:cs="Times New Roman"/>
          <w:i/>
          <w:iCs/>
          <w:sz w:val="24"/>
          <w:szCs w:val="24"/>
        </w:rPr>
        <w:t>4.2.</w:t>
      </w:r>
      <w:r w:rsidR="00DB211A" w:rsidRPr="000309BA">
        <w:rPr>
          <w:rFonts w:ascii="Times New Roman" w:hAnsi="Times New Roman" w:cs="Times New Roman"/>
          <w:i/>
          <w:iCs/>
          <w:sz w:val="24"/>
          <w:szCs w:val="24"/>
        </w:rPr>
        <w:t>3</w:t>
      </w:r>
      <w:r w:rsidRPr="000309BA">
        <w:rPr>
          <w:rFonts w:ascii="Times New Roman" w:hAnsi="Times New Roman" w:cs="Times New Roman"/>
          <w:i/>
          <w:iCs/>
          <w:sz w:val="24"/>
          <w:szCs w:val="24"/>
        </w:rPr>
        <w:t xml:space="preserve"> Enviro</w:t>
      </w:r>
      <w:r w:rsidR="00BC4AB4" w:rsidRPr="000309BA">
        <w:rPr>
          <w:rFonts w:ascii="Times New Roman" w:hAnsi="Times New Roman" w:cs="Times New Roman"/>
          <w:i/>
          <w:iCs/>
          <w:sz w:val="24"/>
          <w:szCs w:val="24"/>
        </w:rPr>
        <w:t>n</w:t>
      </w:r>
      <w:r w:rsidRPr="000309BA">
        <w:rPr>
          <w:rFonts w:ascii="Times New Roman" w:hAnsi="Times New Roman" w:cs="Times New Roman"/>
          <w:i/>
          <w:iCs/>
          <w:sz w:val="24"/>
          <w:szCs w:val="24"/>
        </w:rPr>
        <w:t>mental concerns</w:t>
      </w:r>
    </w:p>
    <w:p w14:paraId="5246FA8B" w14:textId="6260CB0D" w:rsidR="005110B5" w:rsidRPr="000309BA" w:rsidRDefault="007709F8" w:rsidP="00A1685C">
      <w:pPr>
        <w:autoSpaceDE w:val="0"/>
        <w:autoSpaceDN w:val="0"/>
        <w:adjustRightInd w:val="0"/>
        <w:spacing w:line="360" w:lineRule="auto"/>
        <w:rPr>
          <w:rFonts w:ascii="Times New Roman" w:eastAsiaTheme="minorHAnsi" w:hAnsi="Times New Roman" w:cs="Times New Roman"/>
          <w:sz w:val="24"/>
          <w:szCs w:val="24"/>
          <w:lang w:val="en-US" w:eastAsia="en-US"/>
        </w:rPr>
      </w:pPr>
      <w:commentRangeStart w:id="148"/>
      <w:r w:rsidRPr="000309BA">
        <w:rPr>
          <w:rFonts w:ascii="Times New Roman" w:hAnsi="Times New Roman" w:cs="Times New Roman"/>
          <w:sz w:val="24"/>
          <w:szCs w:val="24"/>
        </w:rPr>
        <w:t>There was a significant main effect for enviro</w:t>
      </w:r>
      <w:r w:rsidR="00BC4AB4" w:rsidRPr="000309BA">
        <w:rPr>
          <w:rFonts w:ascii="Times New Roman" w:hAnsi="Times New Roman" w:cs="Times New Roman"/>
          <w:sz w:val="24"/>
          <w:szCs w:val="24"/>
        </w:rPr>
        <w:t>n</w:t>
      </w:r>
      <w:r w:rsidRPr="000309BA">
        <w:rPr>
          <w:rFonts w:ascii="Times New Roman" w:hAnsi="Times New Roman" w:cs="Times New Roman"/>
          <w:sz w:val="24"/>
          <w:szCs w:val="24"/>
        </w:rPr>
        <w:t>mental concerns</w:t>
      </w:r>
      <w:r w:rsidRPr="000309BA">
        <w:rPr>
          <w:rFonts w:ascii="Times New Roman" w:eastAsiaTheme="minorHAnsi" w:hAnsi="Times New Roman" w:cs="Times New Roman"/>
          <w:sz w:val="24"/>
          <w:szCs w:val="24"/>
          <w:lang w:val="en-US" w:eastAsia="en-US"/>
        </w:rPr>
        <w:t xml:space="preserve"> [</w:t>
      </w:r>
      <w:proofErr w:type="gramStart"/>
      <w:r w:rsidRPr="000309BA">
        <w:rPr>
          <w:rFonts w:ascii="Times New Roman" w:hAnsi="Times New Roman" w:cs="Times New Roman"/>
          <w:i/>
          <w:iCs/>
          <w:sz w:val="24"/>
          <w:szCs w:val="24"/>
        </w:rPr>
        <w:t>F</w:t>
      </w:r>
      <w:r w:rsidRPr="000309BA">
        <w:rPr>
          <w:rFonts w:ascii="Times New Roman" w:hAnsi="Times New Roman" w:cs="Times New Roman"/>
          <w:sz w:val="24"/>
          <w:szCs w:val="24"/>
        </w:rPr>
        <w:t>(</w:t>
      </w:r>
      <w:proofErr w:type="gramEnd"/>
      <w:r w:rsidRPr="000309BA">
        <w:rPr>
          <w:rFonts w:ascii="Times New Roman" w:hAnsi="Times New Roman" w:cs="Times New Roman"/>
          <w:sz w:val="24"/>
          <w:szCs w:val="24"/>
        </w:rPr>
        <w:t xml:space="preserve">1, 280)=13.6, </w:t>
      </w:r>
      <w:r w:rsidRPr="000309BA">
        <w:rPr>
          <w:rFonts w:ascii="Times New Roman" w:hAnsi="Times New Roman" w:cs="Times New Roman"/>
          <w:i/>
          <w:iCs/>
          <w:sz w:val="24"/>
          <w:szCs w:val="24"/>
        </w:rPr>
        <w:t>p</w:t>
      </w:r>
      <w:r w:rsidRPr="000309BA">
        <w:rPr>
          <w:rFonts w:ascii="Times New Roman" w:hAnsi="Times New Roman" w:cs="Times New Roman"/>
          <w:sz w:val="24"/>
          <w:szCs w:val="24"/>
        </w:rPr>
        <w:t>=.01</w:t>
      </w:r>
      <w:r w:rsidRPr="000309BA">
        <w:rPr>
          <w:rFonts w:ascii="Times New Roman" w:eastAsiaTheme="minorHAnsi" w:hAnsi="Times New Roman" w:cs="Times New Roman"/>
          <w:sz w:val="24"/>
          <w:szCs w:val="24"/>
          <w:lang w:val="en-US" w:eastAsia="en-US"/>
        </w:rPr>
        <w:t>]. Based on Cohen</w:t>
      </w:r>
      <w:r w:rsidR="007F606C" w:rsidRPr="000309BA">
        <w:rPr>
          <w:rFonts w:ascii="Times New Roman" w:eastAsiaTheme="minorHAnsi" w:hAnsi="Times New Roman" w:cs="Times New Roman"/>
          <w:sz w:val="24"/>
          <w:szCs w:val="24"/>
          <w:lang w:val="en-US" w:eastAsia="en-US"/>
        </w:rPr>
        <w:t>'</w:t>
      </w:r>
      <w:r w:rsidRPr="000309BA">
        <w:rPr>
          <w:rFonts w:ascii="Times New Roman" w:eastAsiaTheme="minorHAnsi" w:hAnsi="Times New Roman" w:cs="Times New Roman"/>
          <w:sz w:val="24"/>
          <w:szCs w:val="24"/>
          <w:lang w:val="en-US" w:eastAsia="en-US"/>
        </w:rPr>
        <w:t>s (1988) criterion, the effect size for the enviro</w:t>
      </w:r>
      <w:r w:rsidR="00BC4AB4" w:rsidRPr="000309BA">
        <w:rPr>
          <w:rFonts w:ascii="Times New Roman" w:eastAsiaTheme="minorHAnsi" w:hAnsi="Times New Roman" w:cs="Times New Roman"/>
          <w:sz w:val="24"/>
          <w:szCs w:val="24"/>
          <w:lang w:val="en-US" w:eastAsia="en-US"/>
        </w:rPr>
        <w:t>nmental</w:t>
      </w:r>
      <w:r w:rsidRPr="000309BA">
        <w:rPr>
          <w:rFonts w:ascii="Times New Roman" w:eastAsiaTheme="minorHAnsi" w:hAnsi="Times New Roman" w:cs="Times New Roman"/>
          <w:sz w:val="24"/>
          <w:szCs w:val="24"/>
          <w:lang w:val="en-US" w:eastAsia="en-US"/>
        </w:rPr>
        <w:t xml:space="preserve"> concer</w:t>
      </w:r>
      <w:r w:rsidR="00A1685C" w:rsidRPr="000309BA">
        <w:rPr>
          <w:rFonts w:ascii="Times New Roman" w:eastAsiaTheme="minorHAnsi" w:hAnsi="Times New Roman" w:cs="Times New Roman"/>
          <w:sz w:val="24"/>
          <w:szCs w:val="24"/>
          <w:lang w:val="en-US" w:eastAsia="en-US"/>
        </w:rPr>
        <w:t>n</w:t>
      </w:r>
      <w:r w:rsidRPr="000309BA">
        <w:rPr>
          <w:rFonts w:ascii="Times New Roman" w:eastAsiaTheme="minorHAnsi" w:hAnsi="Times New Roman" w:cs="Times New Roman"/>
          <w:sz w:val="24"/>
          <w:szCs w:val="24"/>
          <w:lang w:val="en-US" w:eastAsia="en-US"/>
        </w:rPr>
        <w:t xml:space="preserve"> variable is classified as large (.046).</w:t>
      </w:r>
      <w:r w:rsidR="00D13468" w:rsidRPr="000309BA">
        <w:rPr>
          <w:rFonts w:ascii="Times New Roman" w:eastAsiaTheme="minorHAnsi" w:hAnsi="Times New Roman" w:cs="Times New Roman"/>
          <w:sz w:val="24"/>
          <w:szCs w:val="24"/>
          <w:lang w:val="en-US" w:eastAsia="en-US"/>
        </w:rPr>
        <w:t xml:space="preserve"> </w:t>
      </w:r>
      <w:commentRangeEnd w:id="148"/>
      <w:r w:rsidR="00165F87">
        <w:rPr>
          <w:rStyle w:val="a8"/>
        </w:rPr>
        <w:commentReference w:id="148"/>
      </w:r>
    </w:p>
    <w:p w14:paraId="7D92C81B" w14:textId="6B1677FA" w:rsidR="005110B5" w:rsidRPr="000309BA" w:rsidRDefault="005110B5" w:rsidP="00AC5587">
      <w:pPr>
        <w:spacing w:line="360" w:lineRule="auto"/>
        <w:rPr>
          <w:rFonts w:ascii="Times New Roman" w:hAnsi="Times New Roman" w:cs="Times New Roman"/>
          <w:i/>
          <w:iCs/>
          <w:sz w:val="24"/>
          <w:szCs w:val="24"/>
        </w:rPr>
      </w:pPr>
      <w:r w:rsidRPr="000309BA">
        <w:rPr>
          <w:rFonts w:ascii="Times New Roman" w:hAnsi="Times New Roman" w:cs="Times New Roman"/>
          <w:i/>
          <w:iCs/>
          <w:sz w:val="24"/>
          <w:szCs w:val="24"/>
        </w:rPr>
        <w:t>4.2.</w:t>
      </w:r>
      <w:r w:rsidR="00DB211A" w:rsidRPr="000309BA">
        <w:rPr>
          <w:rFonts w:ascii="Times New Roman" w:hAnsi="Times New Roman" w:cs="Times New Roman"/>
          <w:i/>
          <w:iCs/>
          <w:sz w:val="24"/>
          <w:szCs w:val="24"/>
        </w:rPr>
        <w:t>4</w:t>
      </w:r>
      <w:r w:rsidRPr="000309BA">
        <w:rPr>
          <w:rFonts w:ascii="Times New Roman" w:hAnsi="Times New Roman" w:cs="Times New Roman"/>
          <w:i/>
          <w:iCs/>
          <w:sz w:val="24"/>
          <w:szCs w:val="24"/>
        </w:rPr>
        <w:t xml:space="preserve"> Facebook Frequency</w:t>
      </w:r>
    </w:p>
    <w:p w14:paraId="2359B141" w14:textId="48CD67E2" w:rsidR="004543C8" w:rsidRPr="000309BA" w:rsidRDefault="007709F8" w:rsidP="00DB211A">
      <w:pPr>
        <w:autoSpaceDE w:val="0"/>
        <w:autoSpaceDN w:val="0"/>
        <w:adjustRightInd w:val="0"/>
        <w:spacing w:line="360" w:lineRule="auto"/>
        <w:rPr>
          <w:rFonts w:ascii="Times New Roman" w:eastAsiaTheme="minorHAnsi" w:hAnsi="Times New Roman" w:cs="Times New Roman"/>
          <w:sz w:val="24"/>
          <w:szCs w:val="24"/>
          <w:lang w:val="en-US" w:eastAsia="en-US"/>
        </w:rPr>
      </w:pPr>
      <w:commentRangeStart w:id="149"/>
      <w:r w:rsidRPr="000309BA">
        <w:rPr>
          <w:rFonts w:ascii="Times New Roman" w:hAnsi="Times New Roman" w:cs="Times New Roman"/>
          <w:sz w:val="24"/>
          <w:szCs w:val="24"/>
        </w:rPr>
        <w:t xml:space="preserve">There was a significant main effect for Facebook frequency </w:t>
      </w:r>
      <w:r w:rsidRPr="000309BA">
        <w:rPr>
          <w:rFonts w:ascii="Times New Roman" w:eastAsiaTheme="minorHAnsi" w:hAnsi="Times New Roman" w:cs="Times New Roman"/>
          <w:sz w:val="24"/>
          <w:szCs w:val="24"/>
          <w:lang w:val="en-US" w:eastAsia="en-US"/>
        </w:rPr>
        <w:t>[</w:t>
      </w:r>
      <w:proofErr w:type="gramStart"/>
      <w:r w:rsidRPr="000309BA">
        <w:rPr>
          <w:rFonts w:ascii="Times New Roman" w:hAnsi="Times New Roman" w:cs="Times New Roman"/>
          <w:i/>
          <w:iCs/>
          <w:sz w:val="24"/>
          <w:szCs w:val="24"/>
        </w:rPr>
        <w:t>F</w:t>
      </w:r>
      <w:r w:rsidRPr="000309BA">
        <w:rPr>
          <w:rFonts w:ascii="Times New Roman" w:hAnsi="Times New Roman" w:cs="Times New Roman"/>
          <w:sz w:val="24"/>
          <w:szCs w:val="24"/>
        </w:rPr>
        <w:t>(</w:t>
      </w:r>
      <w:proofErr w:type="gramEnd"/>
      <w:r w:rsidRPr="000309BA">
        <w:rPr>
          <w:rFonts w:ascii="Times New Roman" w:hAnsi="Times New Roman" w:cs="Times New Roman"/>
          <w:sz w:val="24"/>
          <w:szCs w:val="24"/>
        </w:rPr>
        <w:t xml:space="preserve">1, 280)=13.6, </w:t>
      </w:r>
      <w:r w:rsidRPr="000309BA">
        <w:rPr>
          <w:rFonts w:ascii="Times New Roman" w:hAnsi="Times New Roman" w:cs="Times New Roman"/>
          <w:i/>
          <w:iCs/>
          <w:sz w:val="24"/>
          <w:szCs w:val="24"/>
        </w:rPr>
        <w:t>p</w:t>
      </w:r>
      <w:r w:rsidRPr="000309BA">
        <w:rPr>
          <w:rFonts w:ascii="Times New Roman" w:hAnsi="Times New Roman" w:cs="Times New Roman"/>
          <w:sz w:val="24"/>
          <w:szCs w:val="24"/>
        </w:rPr>
        <w:t>=.01</w:t>
      </w:r>
      <w:r w:rsidRPr="000309BA">
        <w:rPr>
          <w:rFonts w:ascii="Times New Roman" w:eastAsiaTheme="minorHAnsi" w:hAnsi="Times New Roman" w:cs="Times New Roman"/>
          <w:sz w:val="24"/>
          <w:szCs w:val="24"/>
          <w:lang w:val="en-US" w:eastAsia="en-US"/>
        </w:rPr>
        <w:t>].  Based on Cohen</w:t>
      </w:r>
      <w:r w:rsidR="003D7909" w:rsidRPr="000309BA">
        <w:rPr>
          <w:rFonts w:ascii="Times New Roman" w:eastAsiaTheme="minorHAnsi" w:hAnsi="Times New Roman" w:cs="Times New Roman"/>
          <w:sz w:val="24"/>
          <w:szCs w:val="24"/>
          <w:lang w:val="en-US" w:eastAsia="en-US"/>
        </w:rPr>
        <w:t>'</w:t>
      </w:r>
      <w:r w:rsidRPr="000309BA">
        <w:rPr>
          <w:rFonts w:ascii="Times New Roman" w:eastAsiaTheme="minorHAnsi" w:hAnsi="Times New Roman" w:cs="Times New Roman"/>
          <w:sz w:val="24"/>
          <w:szCs w:val="24"/>
          <w:lang w:val="en-US" w:eastAsia="en-US"/>
        </w:rPr>
        <w:t>s (1988) criterion, the effect size for the Facebook frequency variable is classified as large (.046</w:t>
      </w:r>
      <w:commentRangeStart w:id="150"/>
      <w:r w:rsidRPr="000309BA">
        <w:rPr>
          <w:rFonts w:ascii="Times New Roman" w:eastAsiaTheme="minorHAnsi" w:hAnsi="Times New Roman" w:cs="Times New Roman"/>
          <w:sz w:val="24"/>
          <w:szCs w:val="24"/>
          <w:lang w:val="en-US" w:eastAsia="en-US"/>
        </w:rPr>
        <w:t>).</w:t>
      </w:r>
      <w:commentRangeEnd w:id="149"/>
      <w:r w:rsidR="00165F87">
        <w:rPr>
          <w:rStyle w:val="a8"/>
        </w:rPr>
        <w:commentReference w:id="149"/>
      </w:r>
      <w:commentRangeEnd w:id="150"/>
      <w:r w:rsidR="002871FE">
        <w:rPr>
          <w:rStyle w:val="a8"/>
        </w:rPr>
        <w:commentReference w:id="150"/>
      </w:r>
    </w:p>
    <w:p w14:paraId="4F66C668" w14:textId="77777777" w:rsidR="004543C8" w:rsidRPr="000309BA" w:rsidRDefault="004543C8" w:rsidP="00AC5587">
      <w:pPr>
        <w:spacing w:line="360" w:lineRule="auto"/>
        <w:rPr>
          <w:rFonts w:ascii="Times New Roman" w:hAnsi="Times New Roman" w:cs="Times New Roman"/>
          <w:sz w:val="24"/>
          <w:szCs w:val="24"/>
        </w:rPr>
      </w:pPr>
    </w:p>
    <w:p w14:paraId="366DC6DE" w14:textId="58059E3E" w:rsidR="0040174C" w:rsidRPr="000309BA" w:rsidRDefault="00530FEF" w:rsidP="00AC5587">
      <w:pPr>
        <w:spacing w:line="360" w:lineRule="auto"/>
        <w:rPr>
          <w:rFonts w:ascii="Times New Roman" w:hAnsi="Times New Roman" w:cs="Times New Roman"/>
          <w:b/>
          <w:bCs/>
          <w:sz w:val="24"/>
          <w:szCs w:val="24"/>
        </w:rPr>
      </w:pPr>
      <w:r w:rsidRPr="000309BA">
        <w:rPr>
          <w:rFonts w:ascii="Times New Roman" w:hAnsi="Times New Roman" w:cs="Times New Roman"/>
          <w:b/>
          <w:bCs/>
          <w:sz w:val="24"/>
          <w:szCs w:val="24"/>
        </w:rPr>
        <w:t xml:space="preserve">4.3 </w:t>
      </w:r>
      <w:r w:rsidR="00245359" w:rsidRPr="000309BA">
        <w:rPr>
          <w:rFonts w:ascii="Times New Roman" w:hAnsi="Times New Roman" w:cs="Times New Roman"/>
          <w:b/>
          <w:bCs/>
          <w:sz w:val="24"/>
          <w:szCs w:val="24"/>
        </w:rPr>
        <w:t>Hypothesis Testing</w:t>
      </w:r>
    </w:p>
    <w:p w14:paraId="530F3BF6" w14:textId="5E9B6E52" w:rsidR="0040174C" w:rsidRPr="000309BA" w:rsidRDefault="0040174C" w:rsidP="00AC5587">
      <w:pPr>
        <w:spacing w:line="360" w:lineRule="auto"/>
        <w:rPr>
          <w:rFonts w:ascii="Times New Roman" w:hAnsi="Times New Roman" w:cs="Times New Roman"/>
          <w:i/>
          <w:iCs/>
          <w:sz w:val="24"/>
          <w:szCs w:val="24"/>
        </w:rPr>
      </w:pPr>
      <w:r w:rsidRPr="000309BA">
        <w:rPr>
          <w:rFonts w:ascii="Times New Roman" w:hAnsi="Times New Roman" w:cs="Times New Roman"/>
          <w:i/>
          <w:iCs/>
          <w:sz w:val="24"/>
          <w:szCs w:val="24"/>
        </w:rPr>
        <w:t xml:space="preserve">4.3.1 The influence of greenwashing in positive </w:t>
      </w:r>
      <w:proofErr w:type="spellStart"/>
      <w:r w:rsidRPr="000309BA">
        <w:rPr>
          <w:rFonts w:ascii="Times New Roman" w:hAnsi="Times New Roman" w:cs="Times New Roman"/>
          <w:i/>
          <w:iCs/>
          <w:sz w:val="24"/>
          <w:szCs w:val="24"/>
        </w:rPr>
        <w:t>eWOM</w:t>
      </w:r>
      <w:proofErr w:type="spellEnd"/>
      <w:r w:rsidRPr="000309BA">
        <w:rPr>
          <w:rFonts w:ascii="Times New Roman" w:hAnsi="Times New Roman" w:cs="Times New Roman"/>
          <w:i/>
          <w:iCs/>
          <w:sz w:val="24"/>
          <w:szCs w:val="24"/>
        </w:rPr>
        <w:t>.</w:t>
      </w:r>
    </w:p>
    <w:p w14:paraId="4BBE8E48" w14:textId="5A124F5A" w:rsidR="00413B82" w:rsidRPr="000309BA" w:rsidRDefault="00D1273A" w:rsidP="00AC5587">
      <w:pPr>
        <w:autoSpaceDE w:val="0"/>
        <w:autoSpaceDN w:val="0"/>
        <w:adjustRightInd w:val="0"/>
        <w:spacing w:line="360" w:lineRule="auto"/>
        <w:rPr>
          <w:rFonts w:ascii="Times New Roman" w:eastAsia="TimesNewRomanPSMT" w:hAnsi="Times New Roman" w:cs="Times New Roman"/>
          <w:sz w:val="24"/>
          <w:szCs w:val="24"/>
          <w:lang w:eastAsia="en-US"/>
        </w:rPr>
      </w:pPr>
      <w:r w:rsidRPr="000309BA">
        <w:rPr>
          <w:rFonts w:ascii="Times New Roman" w:hAnsi="Times New Roman" w:cs="Times New Roman"/>
          <w:sz w:val="24"/>
          <w:szCs w:val="24"/>
        </w:rPr>
        <w:t xml:space="preserve">In the first hypothesis (H1), it was stated that </w:t>
      </w:r>
      <w:r w:rsidRPr="000309BA">
        <w:rPr>
          <w:rFonts w:ascii="Times New Roman" w:eastAsia="Times New Roman" w:hAnsi="Times New Roman" w:cs="Times New Roman"/>
          <w:sz w:val="24"/>
          <w:szCs w:val="24"/>
        </w:rPr>
        <w:t>participants that receive non-greenwashing information w</w:t>
      </w:r>
      <w:r w:rsidR="00BC4AB4" w:rsidRPr="000309BA">
        <w:rPr>
          <w:rFonts w:ascii="Times New Roman" w:eastAsia="Times New Roman" w:hAnsi="Times New Roman" w:cs="Times New Roman"/>
          <w:sz w:val="24"/>
          <w:szCs w:val="24"/>
        </w:rPr>
        <w:t>ould</w:t>
      </w:r>
      <w:r w:rsidRPr="000309BA">
        <w:rPr>
          <w:rFonts w:ascii="Times New Roman" w:eastAsia="Times New Roman" w:hAnsi="Times New Roman" w:cs="Times New Roman"/>
          <w:sz w:val="24"/>
          <w:szCs w:val="24"/>
        </w:rPr>
        <w:t xml:space="preserve"> have higher positive </w:t>
      </w:r>
      <w:proofErr w:type="spellStart"/>
      <w:r w:rsidRPr="000309BA">
        <w:rPr>
          <w:rFonts w:ascii="Times New Roman" w:eastAsia="Times New Roman" w:hAnsi="Times New Roman" w:cs="Times New Roman"/>
          <w:sz w:val="24"/>
          <w:szCs w:val="24"/>
        </w:rPr>
        <w:t>eWOM</w:t>
      </w:r>
      <w:proofErr w:type="spellEnd"/>
      <w:r w:rsidRPr="000309BA">
        <w:rPr>
          <w:rFonts w:ascii="Times New Roman" w:eastAsia="Times New Roman" w:hAnsi="Times New Roman" w:cs="Times New Roman"/>
          <w:sz w:val="24"/>
          <w:szCs w:val="24"/>
        </w:rPr>
        <w:t xml:space="preserve"> intentions than participants that receive greenwashing information and the control group. </w:t>
      </w:r>
      <w:commentRangeStart w:id="151"/>
      <w:ins w:id="152" w:author="A. M. van Prooijen" w:date="2021-05-18T19:38:00Z">
        <w:r w:rsidR="008B3832">
          <w:rPr>
            <w:rFonts w:ascii="Times New Roman" w:eastAsia="Times New Roman" w:hAnsi="Times New Roman" w:cs="Times New Roman"/>
            <w:sz w:val="24"/>
            <w:szCs w:val="24"/>
          </w:rPr>
          <w:t xml:space="preserve">A one-way </w:t>
        </w:r>
      </w:ins>
      <w:del w:id="153" w:author="A. M. van Prooijen" w:date="2021-05-18T19:38:00Z">
        <w:r w:rsidR="00BC4AB4" w:rsidRPr="000309BA" w:rsidDel="008B3832">
          <w:rPr>
            <w:rFonts w:ascii="Times New Roman" w:eastAsia="Times New Roman" w:hAnsi="Times New Roman" w:cs="Times New Roman"/>
            <w:sz w:val="24"/>
            <w:szCs w:val="24"/>
          </w:rPr>
          <w:delText>U</w:delText>
        </w:r>
      </w:del>
      <w:ins w:id="154" w:author="A. M. van Prooijen" w:date="2021-05-18T19:38:00Z">
        <w:r w:rsidR="008B3832">
          <w:rPr>
            <w:rFonts w:ascii="Times New Roman" w:eastAsia="Times New Roman" w:hAnsi="Times New Roman" w:cs="Times New Roman"/>
            <w:sz w:val="24"/>
            <w:szCs w:val="24"/>
          </w:rPr>
          <w:t>u</w:t>
        </w:r>
      </w:ins>
      <w:r w:rsidR="007D541A" w:rsidRPr="000309BA">
        <w:rPr>
          <w:rFonts w:ascii="Times New Roman" w:eastAsia="Times New Roman" w:hAnsi="Times New Roman" w:cs="Times New Roman"/>
          <w:sz w:val="24"/>
          <w:szCs w:val="24"/>
        </w:rPr>
        <w:t>nivariate analysis of variance</w:t>
      </w:r>
      <w:commentRangeEnd w:id="151"/>
      <w:r w:rsidR="002871FE">
        <w:rPr>
          <w:rStyle w:val="a8"/>
        </w:rPr>
        <w:commentReference w:id="151"/>
      </w:r>
      <w:r w:rsidRPr="000309BA">
        <w:rPr>
          <w:rFonts w:ascii="Times New Roman" w:eastAsia="Times New Roman" w:hAnsi="Times New Roman" w:cs="Times New Roman"/>
          <w:sz w:val="24"/>
          <w:szCs w:val="24"/>
        </w:rPr>
        <w:t xml:space="preserve"> was conducted to explore the relationship between </w:t>
      </w:r>
      <w:r w:rsidR="007D541A" w:rsidRPr="000309BA">
        <w:rPr>
          <w:rFonts w:ascii="Times New Roman" w:eastAsia="Times New Roman" w:hAnsi="Times New Roman" w:cs="Times New Roman"/>
          <w:sz w:val="24"/>
          <w:szCs w:val="24"/>
        </w:rPr>
        <w:t xml:space="preserve">the conditions </w:t>
      </w:r>
      <w:r w:rsidRPr="000309BA">
        <w:rPr>
          <w:rFonts w:ascii="Times New Roman" w:eastAsia="Times New Roman" w:hAnsi="Times New Roman" w:cs="Times New Roman"/>
          <w:sz w:val="24"/>
          <w:szCs w:val="24"/>
        </w:rPr>
        <w:t>(indep</w:t>
      </w:r>
      <w:r w:rsidR="00BC4AB4" w:rsidRPr="000309BA">
        <w:rPr>
          <w:rFonts w:ascii="Times New Roman" w:eastAsia="Times New Roman" w:hAnsi="Times New Roman" w:cs="Times New Roman"/>
          <w:sz w:val="24"/>
          <w:szCs w:val="24"/>
        </w:rPr>
        <w:t>end</w:t>
      </w:r>
      <w:r w:rsidRPr="000309BA">
        <w:rPr>
          <w:rFonts w:ascii="Times New Roman" w:eastAsia="Times New Roman" w:hAnsi="Times New Roman" w:cs="Times New Roman"/>
          <w:sz w:val="24"/>
          <w:szCs w:val="24"/>
        </w:rPr>
        <w:t xml:space="preserve">ent variable) and positive </w:t>
      </w:r>
      <w:proofErr w:type="spellStart"/>
      <w:r w:rsidRPr="000309BA">
        <w:rPr>
          <w:rFonts w:ascii="Times New Roman" w:eastAsia="Times New Roman" w:hAnsi="Times New Roman" w:cs="Times New Roman"/>
          <w:sz w:val="24"/>
          <w:szCs w:val="24"/>
        </w:rPr>
        <w:t>eWOM</w:t>
      </w:r>
      <w:proofErr w:type="spellEnd"/>
      <w:r w:rsidRPr="000309BA">
        <w:rPr>
          <w:rFonts w:ascii="Times New Roman" w:eastAsia="Times New Roman" w:hAnsi="Times New Roman" w:cs="Times New Roman"/>
          <w:sz w:val="24"/>
          <w:szCs w:val="24"/>
        </w:rPr>
        <w:t xml:space="preserve"> (depende</w:t>
      </w:r>
      <w:r w:rsidR="00BC4AB4" w:rsidRPr="000309BA">
        <w:rPr>
          <w:rFonts w:ascii="Times New Roman" w:eastAsia="Times New Roman" w:hAnsi="Times New Roman" w:cs="Times New Roman"/>
          <w:sz w:val="24"/>
          <w:szCs w:val="24"/>
        </w:rPr>
        <w:t>n</w:t>
      </w:r>
      <w:r w:rsidRPr="000309BA">
        <w:rPr>
          <w:rFonts w:ascii="Times New Roman" w:eastAsia="Times New Roman" w:hAnsi="Times New Roman" w:cs="Times New Roman"/>
          <w:sz w:val="24"/>
          <w:szCs w:val="24"/>
        </w:rPr>
        <w:t xml:space="preserve">t variable). </w:t>
      </w:r>
      <w:del w:id="155" w:author="A. M. van Prooijen" w:date="2021-05-18T19:33:00Z">
        <w:r w:rsidRPr="000309BA" w:rsidDel="008B3832">
          <w:rPr>
            <w:rFonts w:ascii="Times New Roman" w:eastAsia="Times New Roman" w:hAnsi="Times New Roman" w:cs="Times New Roman"/>
            <w:sz w:val="24"/>
            <w:szCs w:val="24"/>
          </w:rPr>
          <w:delText>Participants were randomly assigned into three conditions: greenwashing, non-</w:delText>
        </w:r>
        <w:r w:rsidRPr="000309BA" w:rsidDel="008B3832">
          <w:rPr>
            <w:rFonts w:ascii="Times New Roman" w:eastAsia="Times New Roman" w:hAnsi="Times New Roman" w:cs="Times New Roman"/>
            <w:sz w:val="24"/>
            <w:szCs w:val="24"/>
          </w:rPr>
          <w:lastRenderedPageBreak/>
          <w:delText>greenwashing</w:delText>
        </w:r>
        <w:r w:rsidR="00BC4AB4" w:rsidRPr="000309BA" w:rsidDel="008B3832">
          <w:rPr>
            <w:rFonts w:ascii="Times New Roman" w:eastAsia="Times New Roman" w:hAnsi="Times New Roman" w:cs="Times New Roman"/>
            <w:sz w:val="24"/>
            <w:szCs w:val="24"/>
          </w:rPr>
          <w:delText>,</w:delText>
        </w:r>
        <w:r w:rsidRPr="000309BA" w:rsidDel="008B3832">
          <w:rPr>
            <w:rFonts w:ascii="Times New Roman" w:eastAsia="Times New Roman" w:hAnsi="Times New Roman" w:cs="Times New Roman"/>
            <w:sz w:val="24"/>
            <w:szCs w:val="24"/>
          </w:rPr>
          <w:delText xml:space="preserve"> and a control condition.</w:delText>
        </w:r>
        <w:r w:rsidR="007D541A" w:rsidRPr="000309BA" w:rsidDel="008B3832">
          <w:rPr>
            <w:rFonts w:ascii="Times New Roman" w:eastAsia="Times New Roman" w:hAnsi="Times New Roman" w:cs="Times New Roman"/>
            <w:sz w:val="24"/>
            <w:szCs w:val="24"/>
          </w:rPr>
          <w:delText xml:space="preserve"> </w:delText>
        </w:r>
      </w:del>
      <w:r w:rsidR="007D541A" w:rsidRPr="000309BA">
        <w:rPr>
          <w:rFonts w:ascii="Times New Roman" w:eastAsia="Times New Roman" w:hAnsi="Times New Roman" w:cs="Times New Roman"/>
          <w:sz w:val="24"/>
          <w:szCs w:val="24"/>
        </w:rPr>
        <w:t>There was a significant e</w:t>
      </w:r>
      <w:r w:rsidR="00433700" w:rsidRPr="000309BA">
        <w:rPr>
          <w:rFonts w:ascii="Times New Roman" w:eastAsia="Times New Roman" w:hAnsi="Times New Roman" w:cs="Times New Roman"/>
          <w:sz w:val="24"/>
          <w:szCs w:val="24"/>
        </w:rPr>
        <w:t>ff</w:t>
      </w:r>
      <w:r w:rsidR="007D541A" w:rsidRPr="000309BA">
        <w:rPr>
          <w:rFonts w:ascii="Times New Roman" w:eastAsia="Times New Roman" w:hAnsi="Times New Roman" w:cs="Times New Roman"/>
          <w:sz w:val="24"/>
          <w:szCs w:val="24"/>
        </w:rPr>
        <w:t>ect for condition</w:t>
      </w:r>
      <w:r w:rsidR="00433700" w:rsidRPr="000309BA">
        <w:rPr>
          <w:rFonts w:ascii="Times New Roman" w:eastAsia="Times New Roman" w:hAnsi="Times New Roman" w:cs="Times New Roman"/>
          <w:sz w:val="24"/>
          <w:szCs w:val="24"/>
        </w:rPr>
        <w:t>s</w:t>
      </w:r>
      <w:r w:rsidR="007D541A" w:rsidRPr="000309BA">
        <w:rPr>
          <w:rFonts w:ascii="Times New Roman" w:eastAsia="Times New Roman" w:hAnsi="Times New Roman" w:cs="Times New Roman"/>
          <w:sz w:val="24"/>
          <w:szCs w:val="24"/>
        </w:rPr>
        <w:t xml:space="preserve"> on positive </w:t>
      </w:r>
      <w:proofErr w:type="spellStart"/>
      <w:r w:rsidR="007D541A" w:rsidRPr="000309BA">
        <w:rPr>
          <w:rFonts w:ascii="Times New Roman" w:eastAsia="Times New Roman" w:hAnsi="Times New Roman" w:cs="Times New Roman"/>
          <w:sz w:val="24"/>
          <w:szCs w:val="24"/>
        </w:rPr>
        <w:t>eWOM</w:t>
      </w:r>
      <w:proofErr w:type="spellEnd"/>
      <w:r w:rsidR="007D541A" w:rsidRPr="000309BA">
        <w:rPr>
          <w:rFonts w:ascii="Times New Roman" w:eastAsia="Times New Roman" w:hAnsi="Times New Roman" w:cs="Times New Roman"/>
          <w:sz w:val="24"/>
          <w:szCs w:val="24"/>
        </w:rPr>
        <w:t xml:space="preserve"> intentions </w:t>
      </w:r>
      <w:proofErr w:type="gramStart"/>
      <w:r w:rsidR="007D541A" w:rsidRPr="000309BA">
        <w:rPr>
          <w:rFonts w:ascii="Times New Roman" w:hAnsi="Times New Roman" w:cs="Times New Roman"/>
          <w:i/>
          <w:iCs/>
          <w:sz w:val="24"/>
          <w:szCs w:val="24"/>
          <w:lang w:val="en-GB"/>
        </w:rPr>
        <w:t>F</w:t>
      </w:r>
      <w:r w:rsidR="007D541A" w:rsidRPr="000309BA">
        <w:rPr>
          <w:rFonts w:ascii="Times New Roman" w:hAnsi="Times New Roman" w:cs="Times New Roman"/>
          <w:sz w:val="24"/>
          <w:szCs w:val="24"/>
          <w:lang w:val="en-GB"/>
        </w:rPr>
        <w:t>(</w:t>
      </w:r>
      <w:proofErr w:type="gramEnd"/>
      <w:r w:rsidR="007D541A" w:rsidRPr="000309BA">
        <w:rPr>
          <w:rFonts w:ascii="Times New Roman" w:hAnsi="Times New Roman" w:cs="Times New Roman"/>
          <w:sz w:val="24"/>
          <w:szCs w:val="24"/>
          <w:lang w:val="en-GB"/>
        </w:rPr>
        <w:t xml:space="preserve">2, 280) = 7.48, </w:t>
      </w:r>
      <w:r w:rsidR="007D541A" w:rsidRPr="000309BA">
        <w:rPr>
          <w:rFonts w:ascii="Times New Roman" w:hAnsi="Times New Roman" w:cs="Times New Roman"/>
          <w:i/>
          <w:iCs/>
          <w:sz w:val="24"/>
          <w:szCs w:val="24"/>
          <w:lang w:val="en-GB"/>
        </w:rPr>
        <w:t>p</w:t>
      </w:r>
      <w:r w:rsidR="007D541A" w:rsidRPr="000309BA">
        <w:rPr>
          <w:rFonts w:ascii="Times New Roman" w:hAnsi="Times New Roman" w:cs="Times New Roman"/>
          <w:sz w:val="24"/>
          <w:szCs w:val="24"/>
          <w:lang w:val="en-GB"/>
        </w:rPr>
        <w:t xml:space="preserve"> = .001, partial η2 = .05. </w:t>
      </w:r>
      <w:commentRangeStart w:id="156"/>
      <w:r w:rsidR="007D541A" w:rsidRPr="000309BA">
        <w:rPr>
          <w:rFonts w:ascii="Times New Roman" w:eastAsia="TimesNewRomanPSMT" w:hAnsi="Times New Roman" w:cs="Times New Roman"/>
          <w:sz w:val="24"/>
          <w:szCs w:val="24"/>
          <w:lang w:val="en-US" w:eastAsia="en-US"/>
        </w:rPr>
        <w:t>The pairwise comparisons for the main effect of the three conditions using a Bonferroni adjustment indicated that the significant main effect reflects a significant</w:t>
      </w:r>
      <w:r w:rsidR="007D541A" w:rsidRPr="000309BA">
        <w:rPr>
          <w:rFonts w:ascii="Times New Roman" w:eastAsia="TimesNewRomanPSMT" w:hAnsi="Times New Roman" w:cs="Times New Roman"/>
          <w:sz w:val="24"/>
          <w:szCs w:val="24"/>
          <w:lang w:eastAsia="en-US"/>
        </w:rPr>
        <w:t xml:space="preserve"> </w:t>
      </w:r>
      <w:r w:rsidR="007D541A" w:rsidRPr="000309BA">
        <w:rPr>
          <w:rFonts w:ascii="Times New Roman" w:eastAsia="TimesNewRomanPSMT" w:hAnsi="Times New Roman" w:cs="Times New Roman"/>
          <w:sz w:val="24"/>
          <w:szCs w:val="24"/>
          <w:lang w:val="en-US" w:eastAsia="en-US"/>
        </w:rPr>
        <w:t>difference (</w:t>
      </w:r>
      <w:r w:rsidR="007D541A" w:rsidRPr="000309BA">
        <w:rPr>
          <w:rFonts w:ascii="Times New Roman" w:eastAsia="TimesNewRomanPS-ItalicMT" w:hAnsi="Times New Roman" w:cs="Times New Roman"/>
          <w:i/>
          <w:iCs/>
          <w:sz w:val="24"/>
          <w:szCs w:val="24"/>
          <w:lang w:val="en-US" w:eastAsia="en-US"/>
        </w:rPr>
        <w:t xml:space="preserve">p </w:t>
      </w:r>
      <w:r w:rsidR="007D541A" w:rsidRPr="000309BA">
        <w:rPr>
          <w:rFonts w:ascii="Times New Roman" w:eastAsia="TimesNewRomanPSMT" w:hAnsi="Times New Roman" w:cs="Times New Roman"/>
          <w:sz w:val="24"/>
          <w:szCs w:val="24"/>
          <w:lang w:val="en-US" w:eastAsia="en-US"/>
        </w:rPr>
        <w:t xml:space="preserve">= .001) between levels </w:t>
      </w:r>
      <w:r w:rsidR="00BC4AB4" w:rsidRPr="000309BA">
        <w:rPr>
          <w:rFonts w:ascii="Times New Roman" w:eastAsia="TimesNewRomanPSMT" w:hAnsi="Times New Roman" w:cs="Times New Roman"/>
          <w:sz w:val="24"/>
          <w:szCs w:val="24"/>
          <w:lang w:val="en-US" w:eastAsia="en-US"/>
        </w:rPr>
        <w:t xml:space="preserve">of </w:t>
      </w:r>
      <w:r w:rsidR="007D541A" w:rsidRPr="000309BA">
        <w:rPr>
          <w:rFonts w:ascii="Times New Roman" w:eastAsia="TimesNewRomanPSMT" w:hAnsi="Times New Roman" w:cs="Times New Roman"/>
          <w:sz w:val="24"/>
          <w:szCs w:val="24"/>
          <w:lang w:val="en-US" w:eastAsia="en-US"/>
        </w:rPr>
        <w:t>non-greenwashing and greenwashing condition</w:t>
      </w:r>
      <w:r w:rsidR="00BC4AB4" w:rsidRPr="000309BA">
        <w:rPr>
          <w:rFonts w:ascii="Times New Roman" w:eastAsia="TimesNewRomanPSMT" w:hAnsi="Times New Roman" w:cs="Times New Roman"/>
          <w:sz w:val="24"/>
          <w:szCs w:val="24"/>
          <w:lang w:val="en-US" w:eastAsia="en-US"/>
        </w:rPr>
        <w:t>s</w:t>
      </w:r>
      <w:r w:rsidR="007D541A" w:rsidRPr="000309BA">
        <w:rPr>
          <w:rFonts w:ascii="Times New Roman" w:eastAsia="TimesNewRomanPSMT" w:hAnsi="Times New Roman" w:cs="Times New Roman"/>
          <w:sz w:val="24"/>
          <w:szCs w:val="24"/>
          <w:lang w:val="en-US" w:eastAsia="en-US"/>
        </w:rPr>
        <w:t xml:space="preserve">. This means that hypothesis 1 </w:t>
      </w:r>
      <w:r w:rsidR="00BC4AB4" w:rsidRPr="000309BA">
        <w:rPr>
          <w:rFonts w:ascii="Times New Roman" w:eastAsia="TimesNewRomanPSMT" w:hAnsi="Times New Roman" w:cs="Times New Roman"/>
          <w:sz w:val="24"/>
          <w:szCs w:val="24"/>
          <w:lang w:val="en-US" w:eastAsia="en-US"/>
        </w:rPr>
        <w:t xml:space="preserve">is </w:t>
      </w:r>
      <w:r w:rsidR="00433700" w:rsidRPr="000309BA">
        <w:rPr>
          <w:rFonts w:ascii="Times New Roman" w:eastAsia="TimesNewRomanPSMT" w:hAnsi="Times New Roman" w:cs="Times New Roman"/>
          <w:sz w:val="24"/>
          <w:szCs w:val="24"/>
          <w:lang w:val="en-US" w:eastAsia="en-US"/>
        </w:rPr>
        <w:t xml:space="preserve">supported. In addition, </w:t>
      </w:r>
      <w:r w:rsidR="00413B82" w:rsidRPr="000309BA">
        <w:rPr>
          <w:rFonts w:ascii="Times New Roman" w:hAnsi="Times New Roman" w:cs="Times New Roman"/>
          <w:sz w:val="24"/>
          <w:szCs w:val="24"/>
          <w:lang w:val="en-GB"/>
        </w:rPr>
        <w:t xml:space="preserve">the pattern in the data was in line with the hypothesis: the respondents in the </w:t>
      </w:r>
      <w:r w:rsidR="00433700" w:rsidRPr="000309BA">
        <w:rPr>
          <w:rFonts w:ascii="Times New Roman" w:hAnsi="Times New Roman" w:cs="Times New Roman"/>
          <w:sz w:val="24"/>
          <w:szCs w:val="24"/>
          <w:lang w:val="en-GB"/>
        </w:rPr>
        <w:t xml:space="preserve">non-greenwashing </w:t>
      </w:r>
      <w:r w:rsidR="00413B82" w:rsidRPr="000309BA">
        <w:rPr>
          <w:rFonts w:ascii="Times New Roman" w:hAnsi="Times New Roman" w:cs="Times New Roman"/>
          <w:sz w:val="24"/>
          <w:szCs w:val="24"/>
          <w:lang w:val="en-GB"/>
        </w:rPr>
        <w:t>group (</w:t>
      </w:r>
      <w:r w:rsidR="00413B82" w:rsidRPr="000309BA">
        <w:rPr>
          <w:rFonts w:ascii="Times New Roman" w:hAnsi="Times New Roman" w:cs="Times New Roman"/>
          <w:i/>
          <w:iCs/>
          <w:sz w:val="24"/>
          <w:szCs w:val="24"/>
          <w:lang w:val="en-GB"/>
        </w:rPr>
        <w:t>M</w:t>
      </w:r>
      <w:r w:rsidR="00413B82" w:rsidRPr="000309BA">
        <w:rPr>
          <w:rFonts w:ascii="Times New Roman" w:hAnsi="Times New Roman" w:cs="Times New Roman"/>
          <w:sz w:val="24"/>
          <w:szCs w:val="24"/>
          <w:lang w:val="en-GB"/>
        </w:rPr>
        <w:t xml:space="preserve">= </w:t>
      </w:r>
      <w:r w:rsidR="00433700" w:rsidRPr="000309BA">
        <w:rPr>
          <w:rFonts w:ascii="Times New Roman" w:hAnsi="Times New Roman" w:cs="Times New Roman"/>
          <w:sz w:val="24"/>
          <w:szCs w:val="24"/>
          <w:lang w:val="en-GB"/>
        </w:rPr>
        <w:t>4</w:t>
      </w:r>
      <w:r w:rsidR="00413B82" w:rsidRPr="000309BA">
        <w:rPr>
          <w:rFonts w:ascii="Times New Roman" w:hAnsi="Times New Roman" w:cs="Times New Roman"/>
          <w:sz w:val="24"/>
          <w:szCs w:val="24"/>
          <w:lang w:val="en-GB"/>
        </w:rPr>
        <w:t>.</w:t>
      </w:r>
      <w:r w:rsidR="00433700" w:rsidRPr="000309BA">
        <w:rPr>
          <w:rFonts w:ascii="Times New Roman" w:hAnsi="Times New Roman" w:cs="Times New Roman"/>
          <w:sz w:val="24"/>
          <w:szCs w:val="24"/>
          <w:lang w:val="en-GB"/>
        </w:rPr>
        <w:t>9</w:t>
      </w:r>
      <w:ins w:id="157" w:author="A. M. van Prooijen" w:date="2021-05-18T19:37:00Z">
        <w:r w:rsidR="008B3832">
          <w:rPr>
            <w:rFonts w:ascii="Times New Roman" w:hAnsi="Times New Roman" w:cs="Times New Roman"/>
            <w:sz w:val="24"/>
            <w:szCs w:val="24"/>
            <w:lang w:val="en-GB"/>
          </w:rPr>
          <w:t>0</w:t>
        </w:r>
      </w:ins>
      <w:r w:rsidR="00413B82" w:rsidRPr="000309BA">
        <w:rPr>
          <w:rFonts w:ascii="Times New Roman" w:hAnsi="Times New Roman" w:cs="Times New Roman"/>
          <w:sz w:val="24"/>
          <w:szCs w:val="24"/>
          <w:lang w:val="en-GB"/>
        </w:rPr>
        <w:t xml:space="preserve">, </w:t>
      </w:r>
      <w:r w:rsidR="00413B82" w:rsidRPr="000309BA">
        <w:rPr>
          <w:rFonts w:ascii="Times New Roman" w:hAnsi="Times New Roman" w:cs="Times New Roman"/>
          <w:i/>
          <w:iCs/>
          <w:sz w:val="24"/>
          <w:szCs w:val="24"/>
          <w:lang w:val="en-GB"/>
        </w:rPr>
        <w:t>SD</w:t>
      </w:r>
      <w:r w:rsidR="00413B82" w:rsidRPr="000309BA">
        <w:rPr>
          <w:rFonts w:ascii="Times New Roman" w:hAnsi="Times New Roman" w:cs="Times New Roman"/>
          <w:sz w:val="24"/>
          <w:szCs w:val="24"/>
          <w:lang w:val="en-GB"/>
        </w:rPr>
        <w:t>= 1.</w:t>
      </w:r>
      <w:r w:rsidR="00433700" w:rsidRPr="000309BA">
        <w:rPr>
          <w:rFonts w:ascii="Times New Roman" w:hAnsi="Times New Roman" w:cs="Times New Roman"/>
          <w:sz w:val="24"/>
          <w:szCs w:val="24"/>
          <w:lang w:val="en-GB"/>
        </w:rPr>
        <w:t>31</w:t>
      </w:r>
      <w:r w:rsidR="00413B82" w:rsidRPr="000309BA">
        <w:rPr>
          <w:rFonts w:ascii="Times New Roman" w:hAnsi="Times New Roman" w:cs="Times New Roman"/>
          <w:sz w:val="24"/>
          <w:szCs w:val="24"/>
          <w:lang w:val="en-GB"/>
        </w:rPr>
        <w:t xml:space="preserve">) had a </w:t>
      </w:r>
      <w:r w:rsidR="00956D03" w:rsidRPr="000309BA">
        <w:rPr>
          <w:rFonts w:ascii="Times New Roman" w:hAnsi="Times New Roman" w:cs="Times New Roman"/>
          <w:sz w:val="24"/>
          <w:szCs w:val="24"/>
          <w:lang w:val="en-GB"/>
        </w:rPr>
        <w:t>higher</w:t>
      </w:r>
      <w:r w:rsidR="00413B82" w:rsidRPr="000309BA">
        <w:rPr>
          <w:rFonts w:ascii="Times New Roman" w:hAnsi="Times New Roman" w:cs="Times New Roman"/>
          <w:sz w:val="24"/>
          <w:szCs w:val="24"/>
          <w:lang w:val="en-GB"/>
        </w:rPr>
        <w:t xml:space="preserve"> mean score on positive </w:t>
      </w:r>
      <w:proofErr w:type="spellStart"/>
      <w:r w:rsidR="00413B82" w:rsidRPr="000309BA">
        <w:rPr>
          <w:rFonts w:ascii="Times New Roman" w:hAnsi="Times New Roman" w:cs="Times New Roman"/>
          <w:sz w:val="24"/>
          <w:szCs w:val="24"/>
          <w:lang w:val="en-GB"/>
        </w:rPr>
        <w:t>eWOM</w:t>
      </w:r>
      <w:proofErr w:type="spellEnd"/>
      <w:r w:rsidR="00413B82" w:rsidRPr="000309BA">
        <w:rPr>
          <w:rFonts w:ascii="Times New Roman" w:hAnsi="Times New Roman" w:cs="Times New Roman"/>
          <w:sz w:val="24"/>
          <w:szCs w:val="24"/>
          <w:lang w:val="en-GB"/>
        </w:rPr>
        <w:t xml:space="preserve"> intentions than the respondents in the </w:t>
      </w:r>
      <w:r w:rsidR="00956D03" w:rsidRPr="000309BA">
        <w:rPr>
          <w:rFonts w:ascii="Times New Roman" w:hAnsi="Times New Roman" w:cs="Times New Roman"/>
          <w:sz w:val="24"/>
          <w:szCs w:val="24"/>
          <w:lang w:val="en-GB"/>
        </w:rPr>
        <w:t xml:space="preserve">control </w:t>
      </w:r>
      <w:r w:rsidR="00413B82" w:rsidRPr="000309BA">
        <w:rPr>
          <w:rFonts w:ascii="Times New Roman" w:hAnsi="Times New Roman" w:cs="Times New Roman"/>
          <w:sz w:val="24"/>
          <w:szCs w:val="24"/>
          <w:lang w:val="en-GB"/>
        </w:rPr>
        <w:t>group</w:t>
      </w:r>
      <w:r w:rsidR="00956D03" w:rsidRPr="000309BA">
        <w:rPr>
          <w:rFonts w:ascii="Times New Roman" w:hAnsi="Times New Roman" w:cs="Times New Roman"/>
          <w:sz w:val="24"/>
          <w:szCs w:val="24"/>
          <w:lang w:val="en-GB"/>
        </w:rPr>
        <w:t xml:space="preserve"> (</w:t>
      </w:r>
      <w:r w:rsidR="00956D03" w:rsidRPr="000309BA">
        <w:rPr>
          <w:rFonts w:ascii="Times New Roman" w:hAnsi="Times New Roman" w:cs="Times New Roman"/>
          <w:i/>
          <w:iCs/>
          <w:sz w:val="24"/>
          <w:szCs w:val="24"/>
          <w:lang w:val="en-GB"/>
        </w:rPr>
        <w:t>M</w:t>
      </w:r>
      <w:r w:rsidR="00956D03" w:rsidRPr="000309BA">
        <w:rPr>
          <w:rFonts w:ascii="Times New Roman" w:hAnsi="Times New Roman" w:cs="Times New Roman"/>
          <w:sz w:val="24"/>
          <w:szCs w:val="24"/>
          <w:lang w:val="en-GB"/>
        </w:rPr>
        <w:t xml:space="preserve"> = 4.2, </w:t>
      </w:r>
      <w:r w:rsidR="00956D03" w:rsidRPr="000309BA">
        <w:rPr>
          <w:rFonts w:ascii="Times New Roman" w:hAnsi="Times New Roman" w:cs="Times New Roman"/>
          <w:i/>
          <w:iCs/>
          <w:sz w:val="24"/>
          <w:szCs w:val="24"/>
          <w:lang w:val="en-GB"/>
        </w:rPr>
        <w:t>SD</w:t>
      </w:r>
      <w:r w:rsidR="00956D03" w:rsidRPr="000309BA">
        <w:rPr>
          <w:rFonts w:ascii="Times New Roman" w:hAnsi="Times New Roman" w:cs="Times New Roman"/>
          <w:sz w:val="24"/>
          <w:szCs w:val="24"/>
          <w:lang w:val="en-GB"/>
        </w:rPr>
        <w:t>= 1.42). </w:t>
      </w:r>
      <w:r w:rsidR="00413B82" w:rsidRPr="000309BA">
        <w:rPr>
          <w:rFonts w:ascii="Times New Roman" w:hAnsi="Times New Roman" w:cs="Times New Roman"/>
          <w:sz w:val="24"/>
          <w:szCs w:val="24"/>
          <w:lang w:val="en-GB"/>
        </w:rPr>
        <w:t xml:space="preserve"> The respondents in the </w:t>
      </w:r>
      <w:r w:rsidR="00956D03" w:rsidRPr="000309BA">
        <w:rPr>
          <w:rFonts w:ascii="Times New Roman" w:hAnsi="Times New Roman" w:cs="Times New Roman"/>
          <w:sz w:val="24"/>
          <w:szCs w:val="24"/>
          <w:lang w:val="en-GB"/>
        </w:rPr>
        <w:t>greenwashing</w:t>
      </w:r>
      <w:r w:rsidR="00413B82" w:rsidRPr="000309BA">
        <w:rPr>
          <w:rFonts w:ascii="Times New Roman" w:hAnsi="Times New Roman" w:cs="Times New Roman"/>
          <w:sz w:val="24"/>
          <w:szCs w:val="24"/>
          <w:lang w:val="en-GB"/>
        </w:rPr>
        <w:t xml:space="preserve"> group had the lowest score on positive </w:t>
      </w:r>
      <w:proofErr w:type="spellStart"/>
      <w:r w:rsidR="00413B82" w:rsidRPr="000309BA">
        <w:rPr>
          <w:rFonts w:ascii="Times New Roman" w:hAnsi="Times New Roman" w:cs="Times New Roman"/>
          <w:sz w:val="24"/>
          <w:szCs w:val="24"/>
          <w:lang w:val="en-GB"/>
        </w:rPr>
        <w:t>eWOM</w:t>
      </w:r>
      <w:proofErr w:type="spellEnd"/>
      <w:r w:rsidR="00413B82" w:rsidRPr="000309BA">
        <w:rPr>
          <w:rFonts w:ascii="Times New Roman" w:hAnsi="Times New Roman" w:cs="Times New Roman"/>
          <w:sz w:val="24"/>
          <w:szCs w:val="24"/>
          <w:lang w:val="en-GB"/>
        </w:rPr>
        <w:t xml:space="preserve"> intentions </w:t>
      </w:r>
      <w:r w:rsidR="00956D03" w:rsidRPr="000309BA">
        <w:rPr>
          <w:rFonts w:ascii="Times New Roman" w:hAnsi="Times New Roman" w:cs="Times New Roman"/>
          <w:sz w:val="24"/>
          <w:szCs w:val="24"/>
          <w:lang w:val="en-GB"/>
        </w:rPr>
        <w:t>(</w:t>
      </w:r>
      <w:r w:rsidR="00956D03" w:rsidRPr="000309BA">
        <w:rPr>
          <w:rFonts w:ascii="Times New Roman" w:hAnsi="Times New Roman" w:cs="Times New Roman"/>
          <w:i/>
          <w:iCs/>
          <w:sz w:val="24"/>
          <w:szCs w:val="24"/>
          <w:lang w:val="en-GB"/>
        </w:rPr>
        <w:t>M</w:t>
      </w:r>
      <w:r w:rsidR="00956D03" w:rsidRPr="000309BA">
        <w:rPr>
          <w:rFonts w:ascii="Times New Roman" w:hAnsi="Times New Roman" w:cs="Times New Roman"/>
          <w:sz w:val="24"/>
          <w:szCs w:val="24"/>
          <w:lang w:val="en-GB"/>
        </w:rPr>
        <w:t xml:space="preserve">= 4.0, </w:t>
      </w:r>
      <w:r w:rsidR="00956D03" w:rsidRPr="000309BA">
        <w:rPr>
          <w:rFonts w:ascii="Times New Roman" w:hAnsi="Times New Roman" w:cs="Times New Roman"/>
          <w:i/>
          <w:iCs/>
          <w:sz w:val="24"/>
          <w:szCs w:val="24"/>
          <w:lang w:val="en-GB"/>
        </w:rPr>
        <w:t>SD</w:t>
      </w:r>
      <w:r w:rsidR="00956D03" w:rsidRPr="000309BA">
        <w:rPr>
          <w:rFonts w:ascii="Times New Roman" w:hAnsi="Times New Roman" w:cs="Times New Roman"/>
          <w:sz w:val="24"/>
          <w:szCs w:val="24"/>
          <w:lang w:val="en-GB"/>
        </w:rPr>
        <w:t xml:space="preserve">= 1.61). </w:t>
      </w:r>
      <w:commentRangeEnd w:id="156"/>
      <w:r w:rsidR="008B3832">
        <w:rPr>
          <w:rStyle w:val="a8"/>
        </w:rPr>
        <w:commentReference w:id="156"/>
      </w:r>
    </w:p>
    <w:p w14:paraId="62C21C24" w14:textId="77777777" w:rsidR="00413B82" w:rsidRPr="000309BA" w:rsidRDefault="00413B82" w:rsidP="00AC5587">
      <w:pPr>
        <w:spacing w:line="360" w:lineRule="auto"/>
        <w:rPr>
          <w:rFonts w:ascii="Times New Roman" w:hAnsi="Times New Roman" w:cs="Times New Roman"/>
          <w:i/>
          <w:iCs/>
          <w:sz w:val="24"/>
          <w:szCs w:val="24"/>
          <w:lang w:val="en-GB"/>
        </w:rPr>
      </w:pPr>
    </w:p>
    <w:p w14:paraId="32CFA03F" w14:textId="0778C770" w:rsidR="00480863" w:rsidRPr="000309BA" w:rsidRDefault="0040174C" w:rsidP="00AC5587">
      <w:pPr>
        <w:spacing w:line="360" w:lineRule="auto"/>
        <w:rPr>
          <w:rFonts w:ascii="Times New Roman" w:hAnsi="Times New Roman" w:cs="Times New Roman"/>
          <w:i/>
          <w:iCs/>
          <w:sz w:val="24"/>
          <w:szCs w:val="24"/>
        </w:rPr>
      </w:pPr>
      <w:r w:rsidRPr="000309BA">
        <w:rPr>
          <w:rFonts w:ascii="Times New Roman" w:hAnsi="Times New Roman" w:cs="Times New Roman"/>
          <w:i/>
          <w:iCs/>
          <w:sz w:val="24"/>
          <w:szCs w:val="24"/>
        </w:rPr>
        <w:t xml:space="preserve">4.3.2 The influence of greenwashing in negative </w:t>
      </w:r>
      <w:proofErr w:type="spellStart"/>
      <w:r w:rsidRPr="000309BA">
        <w:rPr>
          <w:rFonts w:ascii="Times New Roman" w:hAnsi="Times New Roman" w:cs="Times New Roman"/>
          <w:i/>
          <w:iCs/>
          <w:sz w:val="24"/>
          <w:szCs w:val="24"/>
        </w:rPr>
        <w:t>eWOM</w:t>
      </w:r>
      <w:proofErr w:type="spellEnd"/>
      <w:r w:rsidRPr="000309BA">
        <w:rPr>
          <w:rFonts w:ascii="Times New Roman" w:hAnsi="Times New Roman" w:cs="Times New Roman"/>
          <w:i/>
          <w:iCs/>
          <w:sz w:val="24"/>
          <w:szCs w:val="24"/>
        </w:rPr>
        <w:t>.</w:t>
      </w:r>
    </w:p>
    <w:p w14:paraId="4D000285" w14:textId="4A990FBA" w:rsidR="00DB211A" w:rsidRPr="000309BA" w:rsidRDefault="00480863" w:rsidP="00DB211A">
      <w:pPr>
        <w:autoSpaceDE w:val="0"/>
        <w:autoSpaceDN w:val="0"/>
        <w:adjustRightInd w:val="0"/>
        <w:spacing w:line="360" w:lineRule="auto"/>
        <w:rPr>
          <w:rFonts w:ascii="Times New Roman" w:hAnsi="Times New Roman" w:cs="Times New Roman"/>
          <w:sz w:val="24"/>
          <w:szCs w:val="24"/>
          <w:lang w:val="en-GB"/>
        </w:rPr>
      </w:pPr>
      <w:r w:rsidRPr="000309BA">
        <w:rPr>
          <w:rFonts w:ascii="Times New Roman" w:hAnsi="Times New Roman" w:cs="Times New Roman"/>
          <w:sz w:val="24"/>
          <w:szCs w:val="24"/>
        </w:rPr>
        <w:t>In the second hypothesis (H</w:t>
      </w:r>
      <w:r w:rsidR="00A52C14" w:rsidRPr="000309BA">
        <w:rPr>
          <w:rFonts w:ascii="Times New Roman" w:hAnsi="Times New Roman" w:cs="Times New Roman"/>
          <w:sz w:val="24"/>
          <w:szCs w:val="24"/>
        </w:rPr>
        <w:t>2</w:t>
      </w:r>
      <w:r w:rsidRPr="000309BA">
        <w:rPr>
          <w:rFonts w:ascii="Times New Roman" w:hAnsi="Times New Roman" w:cs="Times New Roman"/>
          <w:sz w:val="24"/>
          <w:szCs w:val="24"/>
        </w:rPr>
        <w:t xml:space="preserve">), it was stated that </w:t>
      </w:r>
      <w:r w:rsidRPr="000309BA">
        <w:rPr>
          <w:rFonts w:ascii="Times New Roman" w:eastAsia="Times New Roman" w:hAnsi="Times New Roman" w:cs="Times New Roman"/>
          <w:sz w:val="24"/>
          <w:szCs w:val="24"/>
        </w:rPr>
        <w:t>participants that receive greenwashing information w</w:t>
      </w:r>
      <w:r w:rsidR="00BC4AB4" w:rsidRPr="000309BA">
        <w:rPr>
          <w:rFonts w:ascii="Times New Roman" w:eastAsia="Times New Roman" w:hAnsi="Times New Roman" w:cs="Times New Roman"/>
          <w:sz w:val="24"/>
          <w:szCs w:val="24"/>
        </w:rPr>
        <w:t>ould</w:t>
      </w:r>
      <w:r w:rsidRPr="000309BA">
        <w:rPr>
          <w:rFonts w:ascii="Times New Roman" w:eastAsia="Times New Roman" w:hAnsi="Times New Roman" w:cs="Times New Roman"/>
          <w:sz w:val="24"/>
          <w:szCs w:val="24"/>
        </w:rPr>
        <w:t xml:space="preserve"> have higher negative </w:t>
      </w:r>
      <w:proofErr w:type="spellStart"/>
      <w:r w:rsidRPr="000309BA">
        <w:rPr>
          <w:rFonts w:ascii="Times New Roman" w:eastAsia="Times New Roman" w:hAnsi="Times New Roman" w:cs="Times New Roman"/>
          <w:sz w:val="24"/>
          <w:szCs w:val="24"/>
        </w:rPr>
        <w:t>eWOM</w:t>
      </w:r>
      <w:proofErr w:type="spellEnd"/>
      <w:r w:rsidRPr="000309BA">
        <w:rPr>
          <w:rFonts w:ascii="Times New Roman" w:eastAsia="Times New Roman" w:hAnsi="Times New Roman" w:cs="Times New Roman"/>
          <w:sz w:val="24"/>
          <w:szCs w:val="24"/>
        </w:rPr>
        <w:t xml:space="preserve"> intentions than participants that receive non-greenwashing information and the control group. A one-way univariate analysis of variance was conducted to explore the relationship between conditions (indep</w:t>
      </w:r>
      <w:r w:rsidR="00BC4AB4" w:rsidRPr="000309BA">
        <w:rPr>
          <w:rFonts w:ascii="Times New Roman" w:eastAsia="Times New Roman" w:hAnsi="Times New Roman" w:cs="Times New Roman"/>
          <w:sz w:val="24"/>
          <w:szCs w:val="24"/>
        </w:rPr>
        <w:t>end</w:t>
      </w:r>
      <w:r w:rsidRPr="000309BA">
        <w:rPr>
          <w:rFonts w:ascii="Times New Roman" w:eastAsia="Times New Roman" w:hAnsi="Times New Roman" w:cs="Times New Roman"/>
          <w:sz w:val="24"/>
          <w:szCs w:val="24"/>
        </w:rPr>
        <w:t xml:space="preserve">ent variable) and </w:t>
      </w:r>
      <w:del w:id="158" w:author="A. M. van Prooijen" w:date="2021-05-18T19:38:00Z">
        <w:r w:rsidRPr="000309BA" w:rsidDel="00287E78">
          <w:rPr>
            <w:rFonts w:ascii="Times New Roman" w:eastAsia="Times New Roman" w:hAnsi="Times New Roman" w:cs="Times New Roman"/>
            <w:sz w:val="24"/>
            <w:szCs w:val="24"/>
          </w:rPr>
          <w:delText xml:space="preserve">positive </w:delText>
        </w:r>
      </w:del>
      <w:ins w:id="159" w:author="A. M. van Prooijen" w:date="2021-05-18T19:38:00Z">
        <w:r w:rsidR="00287E78">
          <w:rPr>
            <w:rFonts w:ascii="Times New Roman" w:eastAsia="Times New Roman" w:hAnsi="Times New Roman" w:cs="Times New Roman"/>
            <w:sz w:val="24"/>
            <w:szCs w:val="24"/>
          </w:rPr>
          <w:t>negative</w:t>
        </w:r>
        <w:r w:rsidR="00287E78" w:rsidRPr="000309BA">
          <w:rPr>
            <w:rFonts w:ascii="Times New Roman" w:eastAsia="Times New Roman" w:hAnsi="Times New Roman" w:cs="Times New Roman"/>
            <w:sz w:val="24"/>
            <w:szCs w:val="24"/>
          </w:rPr>
          <w:t xml:space="preserve"> </w:t>
        </w:r>
      </w:ins>
      <w:proofErr w:type="spellStart"/>
      <w:r w:rsidRPr="000309BA">
        <w:rPr>
          <w:rFonts w:ascii="Times New Roman" w:eastAsia="Times New Roman" w:hAnsi="Times New Roman" w:cs="Times New Roman"/>
          <w:sz w:val="24"/>
          <w:szCs w:val="24"/>
        </w:rPr>
        <w:t>eWOM</w:t>
      </w:r>
      <w:proofErr w:type="spellEnd"/>
      <w:r w:rsidRPr="000309BA">
        <w:rPr>
          <w:rFonts w:ascii="Times New Roman" w:eastAsia="Times New Roman" w:hAnsi="Times New Roman" w:cs="Times New Roman"/>
          <w:sz w:val="24"/>
          <w:szCs w:val="24"/>
        </w:rPr>
        <w:t xml:space="preserve"> (depende</w:t>
      </w:r>
      <w:r w:rsidR="00BC4AB4" w:rsidRPr="000309BA">
        <w:rPr>
          <w:rFonts w:ascii="Times New Roman" w:eastAsia="Times New Roman" w:hAnsi="Times New Roman" w:cs="Times New Roman"/>
          <w:sz w:val="24"/>
          <w:szCs w:val="24"/>
        </w:rPr>
        <w:t>n</w:t>
      </w:r>
      <w:r w:rsidRPr="000309BA">
        <w:rPr>
          <w:rFonts w:ascii="Times New Roman" w:eastAsia="Times New Roman" w:hAnsi="Times New Roman" w:cs="Times New Roman"/>
          <w:sz w:val="24"/>
          <w:szCs w:val="24"/>
        </w:rPr>
        <w:t xml:space="preserve">t variable). </w:t>
      </w:r>
      <w:del w:id="160" w:author="A. M. van Prooijen" w:date="2021-05-18T19:38:00Z">
        <w:r w:rsidRPr="000309BA" w:rsidDel="00287E78">
          <w:rPr>
            <w:rFonts w:ascii="Times New Roman" w:eastAsia="Times New Roman" w:hAnsi="Times New Roman" w:cs="Times New Roman"/>
            <w:sz w:val="24"/>
            <w:szCs w:val="24"/>
          </w:rPr>
          <w:delText>Participants were randomly assigned into three conditions: greenwashing, non-greenwashing</w:delText>
        </w:r>
        <w:r w:rsidR="00BC4AB4" w:rsidRPr="000309BA" w:rsidDel="00287E78">
          <w:rPr>
            <w:rFonts w:ascii="Times New Roman" w:eastAsia="Times New Roman" w:hAnsi="Times New Roman" w:cs="Times New Roman"/>
            <w:sz w:val="24"/>
            <w:szCs w:val="24"/>
          </w:rPr>
          <w:delText>,</w:delText>
        </w:r>
        <w:r w:rsidRPr="000309BA" w:rsidDel="00287E78">
          <w:rPr>
            <w:rFonts w:ascii="Times New Roman" w:eastAsia="Times New Roman" w:hAnsi="Times New Roman" w:cs="Times New Roman"/>
            <w:sz w:val="24"/>
            <w:szCs w:val="24"/>
          </w:rPr>
          <w:delText xml:space="preserve"> and a control condition. </w:delText>
        </w:r>
      </w:del>
      <w:r w:rsidRPr="000309BA">
        <w:rPr>
          <w:rFonts w:ascii="Times New Roman" w:eastAsia="Times New Roman" w:hAnsi="Times New Roman" w:cs="Times New Roman"/>
          <w:sz w:val="24"/>
          <w:szCs w:val="24"/>
        </w:rPr>
        <w:t xml:space="preserve">There was a significant effect for conditions on negative </w:t>
      </w:r>
      <w:proofErr w:type="spellStart"/>
      <w:r w:rsidRPr="000309BA">
        <w:rPr>
          <w:rFonts w:ascii="Times New Roman" w:eastAsia="Times New Roman" w:hAnsi="Times New Roman" w:cs="Times New Roman"/>
          <w:sz w:val="24"/>
          <w:szCs w:val="24"/>
        </w:rPr>
        <w:t>eWOM</w:t>
      </w:r>
      <w:proofErr w:type="spellEnd"/>
      <w:r w:rsidRPr="000309BA">
        <w:rPr>
          <w:rFonts w:ascii="Times New Roman" w:eastAsia="Times New Roman" w:hAnsi="Times New Roman" w:cs="Times New Roman"/>
          <w:sz w:val="24"/>
          <w:szCs w:val="24"/>
        </w:rPr>
        <w:t xml:space="preserve"> intentions </w:t>
      </w:r>
      <w:proofErr w:type="gramStart"/>
      <w:r w:rsidRPr="000309BA">
        <w:rPr>
          <w:rFonts w:ascii="Times New Roman" w:hAnsi="Times New Roman" w:cs="Times New Roman"/>
          <w:i/>
          <w:iCs/>
          <w:sz w:val="24"/>
          <w:szCs w:val="24"/>
          <w:lang w:val="en-GB"/>
        </w:rPr>
        <w:t>F</w:t>
      </w:r>
      <w:r w:rsidRPr="000309BA">
        <w:rPr>
          <w:rFonts w:ascii="Times New Roman" w:hAnsi="Times New Roman" w:cs="Times New Roman"/>
          <w:sz w:val="24"/>
          <w:szCs w:val="24"/>
          <w:lang w:val="en-GB"/>
        </w:rPr>
        <w:t>(</w:t>
      </w:r>
      <w:proofErr w:type="gramEnd"/>
      <w:r w:rsidRPr="000309BA">
        <w:rPr>
          <w:rFonts w:ascii="Times New Roman" w:hAnsi="Times New Roman" w:cs="Times New Roman"/>
          <w:sz w:val="24"/>
          <w:szCs w:val="24"/>
          <w:lang w:val="en-GB"/>
        </w:rPr>
        <w:t xml:space="preserve">2, 284) = </w:t>
      </w:r>
      <w:r w:rsidR="00127020" w:rsidRPr="000309BA">
        <w:rPr>
          <w:rFonts w:ascii="Times New Roman" w:hAnsi="Times New Roman" w:cs="Times New Roman"/>
          <w:sz w:val="24"/>
          <w:szCs w:val="24"/>
          <w:lang w:val="en-GB"/>
        </w:rPr>
        <w:t>6</w:t>
      </w:r>
      <w:r w:rsidRPr="000309BA">
        <w:rPr>
          <w:rFonts w:ascii="Times New Roman" w:hAnsi="Times New Roman" w:cs="Times New Roman"/>
          <w:sz w:val="24"/>
          <w:szCs w:val="24"/>
          <w:lang w:val="en-GB"/>
        </w:rPr>
        <w:t>.</w:t>
      </w:r>
      <w:r w:rsidR="00127020" w:rsidRPr="000309BA">
        <w:rPr>
          <w:rFonts w:ascii="Times New Roman" w:hAnsi="Times New Roman" w:cs="Times New Roman"/>
          <w:sz w:val="24"/>
          <w:szCs w:val="24"/>
          <w:lang w:val="en-GB"/>
        </w:rPr>
        <w:t>48</w:t>
      </w:r>
      <w:r w:rsidRPr="000309BA">
        <w:rPr>
          <w:rFonts w:ascii="Times New Roman" w:hAnsi="Times New Roman" w:cs="Times New Roman"/>
          <w:sz w:val="24"/>
          <w:szCs w:val="24"/>
          <w:lang w:val="en-GB"/>
        </w:rPr>
        <w:t xml:space="preserve">, </w:t>
      </w:r>
      <w:r w:rsidRPr="000309BA">
        <w:rPr>
          <w:rFonts w:ascii="Times New Roman" w:hAnsi="Times New Roman" w:cs="Times New Roman"/>
          <w:i/>
          <w:iCs/>
          <w:sz w:val="24"/>
          <w:szCs w:val="24"/>
          <w:lang w:val="en-GB"/>
        </w:rPr>
        <w:t>p</w:t>
      </w:r>
      <w:r w:rsidRPr="000309BA">
        <w:rPr>
          <w:rFonts w:ascii="Times New Roman" w:hAnsi="Times New Roman" w:cs="Times New Roman"/>
          <w:sz w:val="24"/>
          <w:szCs w:val="24"/>
          <w:lang w:val="en-GB"/>
        </w:rPr>
        <w:t xml:space="preserve"> = .00</w:t>
      </w:r>
      <w:r w:rsidR="002174F6" w:rsidRPr="000309BA">
        <w:rPr>
          <w:rFonts w:ascii="Times New Roman" w:hAnsi="Times New Roman" w:cs="Times New Roman"/>
          <w:sz w:val="24"/>
          <w:szCs w:val="24"/>
          <w:lang w:val="en-GB"/>
        </w:rPr>
        <w:t>2</w:t>
      </w:r>
      <w:r w:rsidRPr="000309BA">
        <w:rPr>
          <w:rFonts w:ascii="Times New Roman" w:hAnsi="Times New Roman" w:cs="Times New Roman"/>
          <w:sz w:val="24"/>
          <w:szCs w:val="24"/>
          <w:lang w:val="en-GB"/>
        </w:rPr>
        <w:t xml:space="preserve">. </w:t>
      </w:r>
      <w:commentRangeStart w:id="161"/>
      <w:r w:rsidR="007A4D0E" w:rsidRPr="000309BA">
        <w:rPr>
          <w:rFonts w:ascii="Times New Roman" w:eastAsia="TimesNewRomanPSMT" w:hAnsi="Times New Roman" w:cs="Times New Roman"/>
          <w:sz w:val="24"/>
          <w:szCs w:val="24"/>
          <w:lang w:val="en-US" w:eastAsia="en-US"/>
        </w:rPr>
        <w:t>This means that hypothesis 2 is supported</w:t>
      </w:r>
      <w:commentRangeEnd w:id="161"/>
      <w:r w:rsidR="00287E78">
        <w:rPr>
          <w:rStyle w:val="a8"/>
        </w:rPr>
        <w:commentReference w:id="161"/>
      </w:r>
      <w:r w:rsidR="007A4D0E" w:rsidRPr="000309BA">
        <w:rPr>
          <w:rFonts w:ascii="Times New Roman" w:eastAsia="TimesNewRomanPSMT" w:hAnsi="Times New Roman" w:cs="Times New Roman"/>
          <w:sz w:val="24"/>
          <w:szCs w:val="24"/>
          <w:lang w:val="en-US" w:eastAsia="en-US"/>
        </w:rPr>
        <w:t>.</w:t>
      </w:r>
      <w:r w:rsidR="007A4D0E" w:rsidRPr="000309BA">
        <w:rPr>
          <w:rFonts w:ascii="Times New Roman" w:eastAsiaTheme="minorHAnsi" w:hAnsi="Times New Roman" w:cs="Times New Roman"/>
          <w:sz w:val="24"/>
          <w:szCs w:val="24"/>
          <w:lang w:val="en-US" w:eastAsia="en-US"/>
        </w:rPr>
        <w:t xml:space="preserve"> </w:t>
      </w:r>
      <w:r w:rsidR="002174F6" w:rsidRPr="000309BA">
        <w:rPr>
          <w:rFonts w:ascii="Times New Roman" w:eastAsiaTheme="minorHAnsi" w:hAnsi="Times New Roman" w:cs="Times New Roman"/>
          <w:sz w:val="24"/>
          <w:szCs w:val="24"/>
          <w:lang w:val="en-US" w:eastAsia="en-US"/>
        </w:rPr>
        <w:t xml:space="preserve">Post-hoc comparisons using the </w:t>
      </w:r>
      <w:commentRangeStart w:id="162"/>
      <w:r w:rsidR="002174F6" w:rsidRPr="000309BA">
        <w:rPr>
          <w:rFonts w:ascii="Times New Roman" w:eastAsiaTheme="minorHAnsi" w:hAnsi="Times New Roman" w:cs="Times New Roman"/>
          <w:sz w:val="24"/>
          <w:szCs w:val="24"/>
          <w:lang w:val="en-US" w:eastAsia="en-US"/>
        </w:rPr>
        <w:t xml:space="preserve">Tukey HSD </w:t>
      </w:r>
      <w:commentRangeEnd w:id="162"/>
      <w:r w:rsidR="00287E78">
        <w:rPr>
          <w:rStyle w:val="a8"/>
        </w:rPr>
        <w:commentReference w:id="162"/>
      </w:r>
      <w:r w:rsidR="002174F6" w:rsidRPr="000309BA">
        <w:rPr>
          <w:rFonts w:ascii="Times New Roman" w:eastAsiaTheme="minorHAnsi" w:hAnsi="Times New Roman" w:cs="Times New Roman"/>
          <w:sz w:val="24"/>
          <w:szCs w:val="24"/>
          <w:lang w:val="en-US" w:eastAsia="en-US"/>
        </w:rPr>
        <w:t xml:space="preserve">test indicated that the mean score for </w:t>
      </w:r>
      <w:r w:rsidR="00BC4AB4" w:rsidRPr="000309BA">
        <w:rPr>
          <w:rFonts w:ascii="Times New Roman" w:eastAsiaTheme="minorHAnsi" w:hAnsi="Times New Roman" w:cs="Times New Roman"/>
          <w:sz w:val="24"/>
          <w:szCs w:val="24"/>
          <w:lang w:val="en-US" w:eastAsia="en-US"/>
        </w:rPr>
        <w:t xml:space="preserve">the </w:t>
      </w:r>
      <w:r w:rsidR="002174F6" w:rsidRPr="000309BA">
        <w:rPr>
          <w:rFonts w:ascii="Times New Roman" w:eastAsiaTheme="minorHAnsi" w:hAnsi="Times New Roman" w:cs="Times New Roman"/>
          <w:sz w:val="24"/>
          <w:szCs w:val="24"/>
          <w:lang w:val="en-US" w:eastAsia="en-US"/>
        </w:rPr>
        <w:t>control group (</w:t>
      </w:r>
      <w:r w:rsidR="002174F6" w:rsidRPr="000309BA">
        <w:rPr>
          <w:rFonts w:ascii="Times New Roman" w:eastAsiaTheme="minorHAnsi" w:hAnsi="Times New Roman" w:cs="Times New Roman"/>
          <w:i/>
          <w:iCs/>
          <w:sz w:val="24"/>
          <w:szCs w:val="24"/>
          <w:lang w:val="en-US" w:eastAsia="en-US"/>
        </w:rPr>
        <w:t>M</w:t>
      </w:r>
      <w:r w:rsidR="002174F6" w:rsidRPr="000309BA">
        <w:rPr>
          <w:rFonts w:ascii="Times New Roman" w:eastAsiaTheme="minorHAnsi" w:hAnsi="Times New Roman" w:cs="Times New Roman"/>
          <w:sz w:val="24"/>
          <w:szCs w:val="24"/>
          <w:lang w:val="en-US" w:eastAsia="en-US"/>
        </w:rPr>
        <w:t xml:space="preserve">=1.86, </w:t>
      </w:r>
      <w:r w:rsidR="002174F6" w:rsidRPr="000309BA">
        <w:rPr>
          <w:rFonts w:ascii="Times New Roman" w:eastAsiaTheme="minorHAnsi" w:hAnsi="Times New Roman" w:cs="Times New Roman"/>
          <w:i/>
          <w:iCs/>
          <w:sz w:val="24"/>
          <w:szCs w:val="24"/>
          <w:lang w:val="en-US" w:eastAsia="en-US"/>
        </w:rPr>
        <w:t>SD</w:t>
      </w:r>
      <w:r w:rsidR="002174F6" w:rsidRPr="000309BA">
        <w:rPr>
          <w:rFonts w:ascii="Times New Roman" w:eastAsiaTheme="minorHAnsi" w:hAnsi="Times New Roman" w:cs="Times New Roman"/>
          <w:sz w:val="24"/>
          <w:szCs w:val="24"/>
          <w:lang w:val="en-US" w:eastAsia="en-US"/>
        </w:rPr>
        <w:t>=.92) and the mean score for the non-greenwashing group (</w:t>
      </w:r>
      <w:r w:rsidR="002174F6" w:rsidRPr="000309BA">
        <w:rPr>
          <w:rFonts w:ascii="Times New Roman" w:eastAsiaTheme="minorHAnsi" w:hAnsi="Times New Roman" w:cs="Times New Roman"/>
          <w:i/>
          <w:iCs/>
          <w:sz w:val="24"/>
          <w:szCs w:val="24"/>
          <w:lang w:val="en-US" w:eastAsia="en-US"/>
        </w:rPr>
        <w:t>M</w:t>
      </w:r>
      <w:r w:rsidR="002174F6" w:rsidRPr="000309BA">
        <w:rPr>
          <w:rFonts w:ascii="Times New Roman" w:eastAsiaTheme="minorHAnsi" w:hAnsi="Times New Roman" w:cs="Times New Roman"/>
          <w:sz w:val="24"/>
          <w:szCs w:val="24"/>
          <w:lang w:val="en-US" w:eastAsia="en-US"/>
        </w:rPr>
        <w:t xml:space="preserve">=1.90, </w:t>
      </w:r>
      <w:r w:rsidR="002174F6" w:rsidRPr="000309BA">
        <w:rPr>
          <w:rFonts w:ascii="Times New Roman" w:eastAsiaTheme="minorHAnsi" w:hAnsi="Times New Roman" w:cs="Times New Roman"/>
          <w:i/>
          <w:iCs/>
          <w:sz w:val="24"/>
          <w:szCs w:val="24"/>
          <w:lang w:val="en-US" w:eastAsia="en-US"/>
        </w:rPr>
        <w:t>SD</w:t>
      </w:r>
      <w:r w:rsidR="002174F6" w:rsidRPr="000309BA">
        <w:rPr>
          <w:rFonts w:ascii="Times New Roman" w:eastAsiaTheme="minorHAnsi" w:hAnsi="Times New Roman" w:cs="Times New Roman"/>
          <w:sz w:val="24"/>
          <w:szCs w:val="24"/>
          <w:lang w:val="en-US" w:eastAsia="en-US"/>
        </w:rPr>
        <w:t>=1.09) were significantly different from the greenwashing group (</w:t>
      </w:r>
      <w:r w:rsidR="002174F6" w:rsidRPr="000309BA">
        <w:rPr>
          <w:rFonts w:ascii="Times New Roman" w:eastAsiaTheme="minorHAnsi" w:hAnsi="Times New Roman" w:cs="Times New Roman"/>
          <w:i/>
          <w:iCs/>
          <w:sz w:val="24"/>
          <w:szCs w:val="24"/>
          <w:lang w:val="en-US" w:eastAsia="en-US"/>
        </w:rPr>
        <w:t>M</w:t>
      </w:r>
      <w:r w:rsidR="002174F6" w:rsidRPr="000309BA">
        <w:rPr>
          <w:rFonts w:ascii="Times New Roman" w:eastAsiaTheme="minorHAnsi" w:hAnsi="Times New Roman" w:cs="Times New Roman"/>
          <w:sz w:val="24"/>
          <w:szCs w:val="24"/>
          <w:lang w:val="en-US" w:eastAsia="en-US"/>
        </w:rPr>
        <w:t xml:space="preserve">=2.40, </w:t>
      </w:r>
      <w:r w:rsidR="002174F6" w:rsidRPr="000309BA">
        <w:rPr>
          <w:rFonts w:ascii="Times New Roman" w:eastAsiaTheme="minorHAnsi" w:hAnsi="Times New Roman" w:cs="Times New Roman"/>
          <w:i/>
          <w:iCs/>
          <w:sz w:val="24"/>
          <w:szCs w:val="24"/>
          <w:lang w:val="en-US" w:eastAsia="en-US"/>
        </w:rPr>
        <w:t>SD</w:t>
      </w:r>
      <w:r w:rsidR="002174F6" w:rsidRPr="000309BA">
        <w:rPr>
          <w:rFonts w:ascii="Times New Roman" w:eastAsiaTheme="minorHAnsi" w:hAnsi="Times New Roman" w:cs="Times New Roman"/>
          <w:sz w:val="24"/>
          <w:szCs w:val="24"/>
          <w:lang w:val="en-US" w:eastAsia="en-US"/>
        </w:rPr>
        <w:t>=1.4</w:t>
      </w:r>
      <w:ins w:id="163" w:author="A. M. van Prooijen" w:date="2021-05-18T19:40:00Z">
        <w:r w:rsidR="00287E78">
          <w:rPr>
            <w:rFonts w:ascii="Times New Roman" w:eastAsiaTheme="minorHAnsi" w:hAnsi="Times New Roman" w:cs="Times New Roman"/>
            <w:sz w:val="24"/>
            <w:szCs w:val="24"/>
            <w:lang w:val="en-US" w:eastAsia="en-US"/>
          </w:rPr>
          <w:t>0</w:t>
        </w:r>
      </w:ins>
      <w:r w:rsidR="002174F6" w:rsidRPr="000309BA">
        <w:rPr>
          <w:rFonts w:ascii="Times New Roman" w:eastAsiaTheme="minorHAnsi" w:hAnsi="Times New Roman" w:cs="Times New Roman"/>
          <w:sz w:val="24"/>
          <w:szCs w:val="24"/>
          <w:lang w:val="en-US" w:eastAsia="en-US"/>
        </w:rPr>
        <w:t>)</w:t>
      </w:r>
      <w:ins w:id="164" w:author="A. M. van Prooijen" w:date="2021-05-18T19:40:00Z">
        <w:r w:rsidR="00287E78">
          <w:rPr>
            <w:rFonts w:ascii="Times New Roman" w:eastAsiaTheme="minorHAnsi" w:hAnsi="Times New Roman" w:cs="Times New Roman"/>
            <w:sz w:val="24"/>
            <w:szCs w:val="24"/>
            <w:lang w:val="en-US" w:eastAsia="en-US"/>
          </w:rPr>
          <w:t>, p = .xxx</w:t>
        </w:r>
      </w:ins>
      <w:r w:rsidR="002174F6" w:rsidRPr="000309BA">
        <w:rPr>
          <w:rFonts w:ascii="Times New Roman" w:eastAsiaTheme="minorHAnsi" w:hAnsi="Times New Roman" w:cs="Times New Roman"/>
          <w:sz w:val="24"/>
          <w:szCs w:val="24"/>
          <w:lang w:val="en-US" w:eastAsia="en-US"/>
        </w:rPr>
        <w:t xml:space="preserve">. </w:t>
      </w:r>
      <w:r w:rsidR="007A4D0E" w:rsidRPr="000309BA">
        <w:rPr>
          <w:rFonts w:ascii="Times New Roman" w:eastAsiaTheme="minorHAnsi" w:hAnsi="Times New Roman" w:cs="Times New Roman"/>
          <w:sz w:val="24"/>
          <w:szCs w:val="24"/>
          <w:lang w:val="en-US" w:eastAsia="en-US"/>
        </w:rPr>
        <w:t xml:space="preserve">Specifically, respondents in the greenwashing group had </w:t>
      </w:r>
      <w:r w:rsidR="00BC4AB4" w:rsidRPr="000309BA">
        <w:rPr>
          <w:rFonts w:ascii="Times New Roman" w:eastAsiaTheme="minorHAnsi" w:hAnsi="Times New Roman" w:cs="Times New Roman"/>
          <w:sz w:val="24"/>
          <w:szCs w:val="24"/>
          <w:lang w:val="en-US" w:eastAsia="en-US"/>
        </w:rPr>
        <w:t xml:space="preserve">a </w:t>
      </w:r>
      <w:r w:rsidRPr="000309BA">
        <w:rPr>
          <w:rFonts w:ascii="Times New Roman" w:hAnsi="Times New Roman" w:cs="Times New Roman"/>
          <w:sz w:val="24"/>
          <w:szCs w:val="24"/>
          <w:lang w:val="en-GB"/>
        </w:rPr>
        <w:t xml:space="preserve">higher mean score on </w:t>
      </w:r>
      <w:r w:rsidR="007A4D0E" w:rsidRPr="000309BA">
        <w:rPr>
          <w:rFonts w:ascii="Times New Roman" w:hAnsi="Times New Roman" w:cs="Times New Roman"/>
          <w:sz w:val="24"/>
          <w:szCs w:val="24"/>
          <w:lang w:val="en-GB"/>
        </w:rPr>
        <w:t>negative</w:t>
      </w:r>
      <w:r w:rsidRPr="000309BA">
        <w:rPr>
          <w:rFonts w:ascii="Times New Roman" w:hAnsi="Times New Roman" w:cs="Times New Roman"/>
          <w:sz w:val="24"/>
          <w:szCs w:val="24"/>
          <w:lang w:val="en-GB"/>
        </w:rPr>
        <w:t xml:space="preserve">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intentions than the respondents in the</w:t>
      </w:r>
      <w:r w:rsidR="007A4D0E" w:rsidRPr="000309BA">
        <w:rPr>
          <w:rFonts w:ascii="Times New Roman" w:hAnsi="Times New Roman" w:cs="Times New Roman"/>
          <w:sz w:val="24"/>
          <w:szCs w:val="24"/>
          <w:lang w:val="en-GB"/>
        </w:rPr>
        <w:t xml:space="preserve"> non-greenwashing </w:t>
      </w:r>
      <w:r w:rsidR="00BC4AB4" w:rsidRPr="000309BA">
        <w:rPr>
          <w:rFonts w:ascii="Times New Roman" w:hAnsi="Times New Roman" w:cs="Times New Roman"/>
          <w:sz w:val="24"/>
          <w:szCs w:val="24"/>
          <w:lang w:val="en-GB"/>
        </w:rPr>
        <w:t>and control groups,</w:t>
      </w:r>
      <w:r w:rsidR="007A4D0E" w:rsidRPr="000309BA">
        <w:rPr>
          <w:rFonts w:ascii="Times New Roman" w:hAnsi="Times New Roman" w:cs="Times New Roman"/>
          <w:sz w:val="24"/>
          <w:szCs w:val="24"/>
          <w:lang w:val="en-GB"/>
        </w:rPr>
        <w:t xml:space="preserve"> which had the lowest mean score on negative </w:t>
      </w:r>
      <w:proofErr w:type="spellStart"/>
      <w:r w:rsidR="007A4D0E" w:rsidRPr="000309BA">
        <w:rPr>
          <w:rFonts w:ascii="Times New Roman" w:hAnsi="Times New Roman" w:cs="Times New Roman"/>
          <w:sz w:val="24"/>
          <w:szCs w:val="24"/>
          <w:lang w:val="en-GB"/>
        </w:rPr>
        <w:t>eWOM</w:t>
      </w:r>
      <w:proofErr w:type="spellEnd"/>
      <w:r w:rsidR="007A4D0E" w:rsidRPr="000309BA">
        <w:rPr>
          <w:rFonts w:ascii="Times New Roman" w:hAnsi="Times New Roman" w:cs="Times New Roman"/>
          <w:sz w:val="24"/>
          <w:szCs w:val="24"/>
          <w:lang w:val="en-GB"/>
        </w:rPr>
        <w:t xml:space="preserve"> intentions.</w:t>
      </w:r>
    </w:p>
    <w:p w14:paraId="43A2E34E" w14:textId="5AF70C1D" w:rsidR="00DB211A" w:rsidRPr="000309BA" w:rsidRDefault="00DB211A" w:rsidP="00DB211A">
      <w:pPr>
        <w:autoSpaceDE w:val="0"/>
        <w:autoSpaceDN w:val="0"/>
        <w:adjustRightInd w:val="0"/>
        <w:spacing w:line="360" w:lineRule="auto"/>
        <w:rPr>
          <w:rFonts w:ascii="Times New Roman" w:hAnsi="Times New Roman" w:cs="Times New Roman"/>
          <w:sz w:val="24"/>
          <w:szCs w:val="24"/>
          <w:lang w:val="en-GB"/>
        </w:rPr>
      </w:pPr>
    </w:p>
    <w:p w14:paraId="52989A23" w14:textId="435E163E" w:rsidR="00DB211A" w:rsidRPr="000309BA" w:rsidRDefault="00DB211A" w:rsidP="00DB211A">
      <w:pPr>
        <w:autoSpaceDE w:val="0"/>
        <w:autoSpaceDN w:val="0"/>
        <w:adjustRightInd w:val="0"/>
        <w:spacing w:line="360" w:lineRule="auto"/>
        <w:rPr>
          <w:rFonts w:ascii="Times New Roman" w:hAnsi="Times New Roman" w:cs="Times New Roman"/>
          <w:sz w:val="24"/>
          <w:szCs w:val="24"/>
          <w:lang w:val="en-GB"/>
        </w:rPr>
      </w:pPr>
    </w:p>
    <w:p w14:paraId="0B882716" w14:textId="01503350" w:rsidR="00DB211A" w:rsidRPr="000309BA" w:rsidRDefault="00DB211A" w:rsidP="00DB211A">
      <w:pPr>
        <w:autoSpaceDE w:val="0"/>
        <w:autoSpaceDN w:val="0"/>
        <w:adjustRightInd w:val="0"/>
        <w:spacing w:line="360" w:lineRule="auto"/>
        <w:rPr>
          <w:rFonts w:ascii="Times New Roman" w:hAnsi="Times New Roman" w:cs="Times New Roman"/>
          <w:sz w:val="24"/>
          <w:szCs w:val="24"/>
          <w:lang w:val="en-GB"/>
        </w:rPr>
      </w:pPr>
    </w:p>
    <w:p w14:paraId="7CCD4000" w14:textId="25190EE0" w:rsidR="00DB211A" w:rsidRPr="000309BA" w:rsidRDefault="00DB211A" w:rsidP="00DB211A">
      <w:pPr>
        <w:autoSpaceDE w:val="0"/>
        <w:autoSpaceDN w:val="0"/>
        <w:adjustRightInd w:val="0"/>
        <w:spacing w:line="360" w:lineRule="auto"/>
        <w:rPr>
          <w:rFonts w:ascii="Times New Roman" w:hAnsi="Times New Roman" w:cs="Times New Roman"/>
          <w:sz w:val="24"/>
          <w:szCs w:val="24"/>
          <w:lang w:val="en-GB"/>
        </w:rPr>
      </w:pPr>
    </w:p>
    <w:p w14:paraId="4D5C68DD" w14:textId="6D2FB6AE" w:rsidR="001D03FD" w:rsidRPr="000309BA" w:rsidRDefault="001D03FD" w:rsidP="00DB211A">
      <w:pPr>
        <w:autoSpaceDE w:val="0"/>
        <w:autoSpaceDN w:val="0"/>
        <w:adjustRightInd w:val="0"/>
        <w:spacing w:line="360" w:lineRule="auto"/>
        <w:rPr>
          <w:rFonts w:ascii="Times New Roman" w:hAnsi="Times New Roman" w:cs="Times New Roman"/>
          <w:sz w:val="24"/>
          <w:szCs w:val="24"/>
          <w:lang w:val="en-GB"/>
        </w:rPr>
      </w:pPr>
    </w:p>
    <w:p w14:paraId="5A802D97" w14:textId="0261E7C8" w:rsidR="001D03FD" w:rsidRPr="000309BA" w:rsidRDefault="001D03FD" w:rsidP="00DB211A">
      <w:pPr>
        <w:autoSpaceDE w:val="0"/>
        <w:autoSpaceDN w:val="0"/>
        <w:adjustRightInd w:val="0"/>
        <w:spacing w:line="360" w:lineRule="auto"/>
        <w:rPr>
          <w:rFonts w:ascii="Times New Roman" w:hAnsi="Times New Roman" w:cs="Times New Roman"/>
          <w:sz w:val="24"/>
          <w:szCs w:val="24"/>
          <w:lang w:val="en-GB"/>
        </w:rPr>
      </w:pPr>
    </w:p>
    <w:p w14:paraId="010582AE" w14:textId="4B730855" w:rsidR="001D03FD" w:rsidRPr="000309BA" w:rsidRDefault="001D03FD" w:rsidP="00DB211A">
      <w:pPr>
        <w:autoSpaceDE w:val="0"/>
        <w:autoSpaceDN w:val="0"/>
        <w:adjustRightInd w:val="0"/>
        <w:spacing w:line="360" w:lineRule="auto"/>
        <w:rPr>
          <w:rFonts w:ascii="Times New Roman" w:hAnsi="Times New Roman" w:cs="Times New Roman"/>
          <w:sz w:val="24"/>
          <w:szCs w:val="24"/>
          <w:lang w:val="en-GB"/>
        </w:rPr>
      </w:pPr>
    </w:p>
    <w:p w14:paraId="17137B6B" w14:textId="77777777" w:rsidR="001D03FD" w:rsidRPr="000309BA" w:rsidRDefault="001D03FD" w:rsidP="00DB211A">
      <w:pPr>
        <w:autoSpaceDE w:val="0"/>
        <w:autoSpaceDN w:val="0"/>
        <w:adjustRightInd w:val="0"/>
        <w:spacing w:line="360" w:lineRule="auto"/>
        <w:rPr>
          <w:rFonts w:ascii="Times New Roman" w:hAnsi="Times New Roman" w:cs="Times New Roman"/>
          <w:sz w:val="24"/>
          <w:szCs w:val="24"/>
          <w:lang w:val="en-GB"/>
        </w:rPr>
      </w:pPr>
    </w:p>
    <w:p w14:paraId="3F118A63" w14:textId="420821A8" w:rsidR="001C54FB" w:rsidRPr="000309BA" w:rsidRDefault="001C54FB" w:rsidP="00AC5587">
      <w:pPr>
        <w:pStyle w:val="Web"/>
        <w:spacing w:before="0" w:beforeAutospacing="0" w:after="0" w:afterAutospacing="0" w:line="360" w:lineRule="auto"/>
        <w:contextualSpacing/>
        <w:jc w:val="center"/>
        <w:rPr>
          <w:lang w:val="en-GB"/>
        </w:rPr>
      </w:pPr>
      <w:r w:rsidRPr="000309BA">
        <w:rPr>
          <w:lang w:val="en-GB"/>
        </w:rPr>
        <w:t>Figure 4.3.2.1: Significance of the relationships between the variables</w:t>
      </w:r>
    </w:p>
    <w:p w14:paraId="56A39CDA" w14:textId="3095D405" w:rsidR="001C54FB" w:rsidRPr="000309BA" w:rsidRDefault="001C54FB" w:rsidP="00AC5587">
      <w:pPr>
        <w:pStyle w:val="Web"/>
        <w:spacing w:before="0" w:beforeAutospacing="0" w:after="0" w:afterAutospacing="0" w:line="360" w:lineRule="auto"/>
        <w:contextualSpacing/>
        <w:jc w:val="center"/>
        <w:rPr>
          <w:lang w:val="en-GB"/>
        </w:rPr>
      </w:pPr>
      <w:r w:rsidRPr="000309BA">
        <w:rPr>
          <w:noProof/>
          <w:u w:val="single"/>
        </w:rPr>
        <mc:AlternateContent>
          <mc:Choice Requires="wps">
            <w:drawing>
              <wp:anchor distT="0" distB="0" distL="114300" distR="114300" simplePos="0" relativeHeight="251659264" behindDoc="1" locked="0" layoutInCell="1" allowOverlap="1" wp14:anchorId="14C6509A" wp14:editId="6EAEB569">
                <wp:simplePos x="0" y="0"/>
                <wp:positionH relativeFrom="margin">
                  <wp:posOffset>1918335</wp:posOffset>
                </wp:positionH>
                <wp:positionV relativeFrom="paragraph">
                  <wp:posOffset>115570</wp:posOffset>
                </wp:positionV>
                <wp:extent cx="1038860" cy="276860"/>
                <wp:effectExtent l="0" t="0" r="27940" b="27940"/>
                <wp:wrapTight wrapText="bothSides">
                  <wp:wrapPolygon edited="0">
                    <wp:start x="0" y="0"/>
                    <wp:lineTo x="0" y="22294"/>
                    <wp:lineTo x="21785" y="22294"/>
                    <wp:lineTo x="21785" y="0"/>
                    <wp:lineTo x="0" y="0"/>
                  </wp:wrapPolygon>
                </wp:wrapTight>
                <wp:docPr id="11" name="Ορθογώνιο 11"/>
                <wp:cNvGraphicFramePr/>
                <a:graphic xmlns:a="http://schemas.openxmlformats.org/drawingml/2006/main">
                  <a:graphicData uri="http://schemas.microsoft.com/office/word/2010/wordprocessingShape">
                    <wps:wsp>
                      <wps:cNvSpPr/>
                      <wps:spPr>
                        <a:xfrm>
                          <a:off x="0" y="0"/>
                          <a:ext cx="1038860" cy="27686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485EB3A8" w14:textId="7A978589" w:rsidR="000A03FD" w:rsidRPr="00342E08" w:rsidRDefault="000A03FD" w:rsidP="001C54FB">
                            <w:pPr>
                              <w:rPr>
                                <w:rFonts w:ascii="Times New Roman" w:hAnsi="Times New Roman" w:cs="Times New Roman"/>
                                <w:color w:val="000000" w:themeColor="text1"/>
                              </w:rPr>
                            </w:pPr>
                            <w:r w:rsidRPr="009176C4">
                              <w:rPr>
                                <w:rFonts w:ascii="Times New Roman" w:hAnsi="Times New Roman" w:cs="Times New Roman"/>
                                <w:color w:val="000000" w:themeColor="text1"/>
                                <w:sz w:val="24"/>
                                <w:szCs w:val="24"/>
                              </w:rPr>
                              <w:t xml:space="preserve">        </w:t>
                            </w:r>
                            <w:r w:rsidRPr="00342E08">
                              <w:rPr>
                                <w:rFonts w:ascii="Times New Roman" w:hAnsi="Times New Roman" w:cs="Times New Roman"/>
                                <w:color w:val="000000" w:themeColor="text1"/>
                              </w:rPr>
                              <w:t>Trust</w:t>
                            </w:r>
                            <w:r w:rsidRPr="00342E08">
                              <w:rPr>
                                <w:rFonts w:ascii="Times New Roman" w:hAnsi="Times New Roman" w:cs="Times New Roman"/>
                                <w:color w:val="000000" w:themeColor="text1"/>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C6509A" id="Ορθογώνιο 11" o:spid="_x0000_s1026" style="position:absolute;left:0;text-align:left;margin-left:151.05pt;margin-top:9.1pt;width:81.8pt;height:21.8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" fillcolor="white [3212]" strokecolor="black [3213]" strokeweight=".5pt">
                <v:textbox>
                  <w:txbxContent>
                    <w:p w14:paraId="485EB3A8" w14:textId="7A978589" w:rsidR="000A03FD" w:rsidRPr="00342E08" w:rsidRDefault="000A03FD" w:rsidP="001C54FB">
                      <w:pPr>
                        <w:rPr>
                          <w:rFonts w:ascii="Times New Roman" w:hAnsi="Times New Roman" w:cs="Times New Roman"/>
                          <w:color w:val="000000" w:themeColor="text1"/>
                        </w:rPr>
                      </w:pPr>
                      <w:r w:rsidRPr="009176C4">
                        <w:rPr>
                          <w:rFonts w:ascii="Times New Roman" w:hAnsi="Times New Roman" w:cs="Times New Roman"/>
                          <w:color w:val="000000" w:themeColor="text1"/>
                          <w:sz w:val="24"/>
                          <w:szCs w:val="24"/>
                        </w:rPr>
                        <w:t xml:space="preserve">        </w:t>
                      </w:r>
                      <w:r w:rsidRPr="00342E08">
                        <w:rPr>
                          <w:rFonts w:ascii="Times New Roman" w:hAnsi="Times New Roman" w:cs="Times New Roman"/>
                          <w:color w:val="000000" w:themeColor="text1"/>
                        </w:rPr>
                        <w:t>Trust</w:t>
                      </w:r>
                      <w:r w:rsidRPr="00342E08">
                        <w:rPr>
                          <w:rFonts w:ascii="Times New Roman" w:hAnsi="Times New Roman" w:cs="Times New Roman"/>
                          <w:color w:val="000000" w:themeColor="text1"/>
                        </w:rPr>
                        <w:br/>
                      </w:r>
                    </w:p>
                  </w:txbxContent>
                </v:textbox>
                <w10:wrap type="tight" anchorx="margin"/>
              </v:rect>
            </w:pict>
          </mc:Fallback>
        </mc:AlternateContent>
      </w:r>
    </w:p>
    <w:p w14:paraId="71169684" w14:textId="5966E3FA" w:rsidR="001C54FB" w:rsidRPr="000309BA" w:rsidRDefault="001C54FB" w:rsidP="00AC5587">
      <w:pPr>
        <w:pStyle w:val="Web"/>
        <w:spacing w:before="0" w:beforeAutospacing="0" w:after="0" w:afterAutospacing="0" w:line="360" w:lineRule="auto"/>
        <w:contextualSpacing/>
        <w:jc w:val="center"/>
        <w:rPr>
          <w:lang w:val="en-GB"/>
        </w:rPr>
      </w:pPr>
      <w:r w:rsidRPr="000309BA">
        <w:rPr>
          <w:noProof/>
          <w:u w:val="single"/>
        </w:rPr>
        <mc:AlternateContent>
          <mc:Choice Requires="wps">
            <w:drawing>
              <wp:anchor distT="0" distB="0" distL="114300" distR="114300" simplePos="0" relativeHeight="251663360" behindDoc="0" locked="0" layoutInCell="1" allowOverlap="1" wp14:anchorId="2B481B41" wp14:editId="2D1EC8AC">
                <wp:simplePos x="0" y="0"/>
                <wp:positionH relativeFrom="column">
                  <wp:posOffset>2978381</wp:posOffset>
                </wp:positionH>
                <wp:positionV relativeFrom="paragraph">
                  <wp:posOffset>73660</wp:posOffset>
                </wp:positionV>
                <wp:extent cx="453390" cy="746760"/>
                <wp:effectExtent l="57150" t="19050" r="60960" b="91440"/>
                <wp:wrapNone/>
                <wp:docPr id="16" name="Ευθύγραμμο βέλος σύνδεσης 16"/>
                <wp:cNvGraphicFramePr/>
                <a:graphic xmlns:a="http://schemas.openxmlformats.org/drawingml/2006/main">
                  <a:graphicData uri="http://schemas.microsoft.com/office/word/2010/wordprocessingShape">
                    <wps:wsp>
                      <wps:cNvCnPr/>
                      <wps:spPr>
                        <a:xfrm>
                          <a:off x="0" y="0"/>
                          <a:ext cx="453390" cy="74676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4CC17896" id="_x0000_t32" coordsize="21600,21600" o:spt="32" o:oned="t" path="m,l21600,21600e" filled="f">
                <v:path arrowok="t" fillok="f" o:connecttype="none"/>
                <o:lock v:ext="edit" shapetype="t"/>
              </v:shapetype>
              <v:shape id="Ευθύγραμμο βέλος σύνδεσης 16" o:spid="_x0000_s1026" type="#_x0000_t32" style="position:absolute;margin-left:234.5pt;margin-top:5.8pt;width:35.7pt;height:5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" strokecolor="black [3200]" strokeweight="1pt">
                <v:stroke endarrow="block" joinstyle="miter"/>
              </v:shape>
            </w:pict>
          </mc:Fallback>
        </mc:AlternateContent>
      </w:r>
      <w:r w:rsidRPr="000309BA">
        <w:rPr>
          <w:noProof/>
          <w:u w:val="single"/>
        </w:rPr>
        <mc:AlternateContent>
          <mc:Choice Requires="wps">
            <w:drawing>
              <wp:anchor distT="0" distB="0" distL="114300" distR="114300" simplePos="0" relativeHeight="251662336" behindDoc="0" locked="0" layoutInCell="1" allowOverlap="1" wp14:anchorId="287A4B20" wp14:editId="6D64F6DE">
                <wp:simplePos x="0" y="0"/>
                <wp:positionH relativeFrom="column">
                  <wp:posOffset>1454323</wp:posOffset>
                </wp:positionH>
                <wp:positionV relativeFrom="paragraph">
                  <wp:posOffset>69042</wp:posOffset>
                </wp:positionV>
                <wp:extent cx="453390" cy="769620"/>
                <wp:effectExtent l="57150" t="38100" r="60960" b="87630"/>
                <wp:wrapNone/>
                <wp:docPr id="15" name="Ευθύγραμμο βέλος σύνδεσης 15"/>
                <wp:cNvGraphicFramePr/>
                <a:graphic xmlns:a="http://schemas.openxmlformats.org/drawingml/2006/main">
                  <a:graphicData uri="http://schemas.microsoft.com/office/word/2010/wordprocessingShape">
                    <wps:wsp>
                      <wps:cNvCnPr/>
                      <wps:spPr>
                        <a:xfrm flipV="1">
                          <a:off x="0" y="0"/>
                          <a:ext cx="453390" cy="76962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3C4C34A5" id="Ευθύγραμμο βέλος σύνδεσης 15" o:spid="_x0000_s1026" type="#_x0000_t32" style="position:absolute;margin-left:114.5pt;margin-top:5.45pt;width:35.7pt;height:60.6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" strokecolor="black [3200]" strokeweight="1pt">
                <v:stroke endarrow="block" joinstyle="miter"/>
              </v:shape>
            </w:pict>
          </mc:Fallback>
        </mc:AlternateContent>
      </w:r>
    </w:p>
    <w:p w14:paraId="415D30B5" w14:textId="13FB6610" w:rsidR="001C54FB" w:rsidRPr="000309BA" w:rsidRDefault="001C54FB" w:rsidP="00AC5587">
      <w:pPr>
        <w:spacing w:line="360" w:lineRule="auto"/>
        <w:rPr>
          <w:rFonts w:ascii="Times New Roman" w:eastAsia="Times New Roman" w:hAnsi="Times New Roman" w:cs="Times New Roman"/>
          <w:b/>
          <w:bCs/>
          <w:sz w:val="24"/>
          <w:szCs w:val="24"/>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4384" behindDoc="0" locked="0" layoutInCell="1" allowOverlap="1" wp14:anchorId="13D14D45" wp14:editId="231C0707">
                <wp:simplePos x="0" y="0"/>
                <wp:positionH relativeFrom="column">
                  <wp:posOffset>3476741</wp:posOffset>
                </wp:positionH>
                <wp:positionV relativeFrom="paragraph">
                  <wp:posOffset>7620</wp:posOffset>
                </wp:positionV>
                <wp:extent cx="422563" cy="312420"/>
                <wp:effectExtent l="0" t="0" r="15875" b="11430"/>
                <wp:wrapNone/>
                <wp:docPr id="19" name="Πλαίσιο κειμένου 19"/>
                <wp:cNvGraphicFramePr/>
                <a:graphic xmlns:a="http://schemas.openxmlformats.org/drawingml/2006/main">
                  <a:graphicData uri="http://schemas.microsoft.com/office/word/2010/wordprocessingShape">
                    <wps:wsp>
                      <wps:cNvSpPr txBox="1"/>
                      <wps:spPr>
                        <a:xfrm>
                          <a:off x="0" y="0"/>
                          <a:ext cx="422563" cy="312420"/>
                        </a:xfrm>
                        <a:prstGeom prst="rect">
                          <a:avLst/>
                        </a:prstGeom>
                        <a:solidFill>
                          <a:schemeClr val="lt1"/>
                        </a:solidFill>
                        <a:ln w="6350">
                          <a:solidFill>
                            <a:schemeClr val="bg1"/>
                          </a:solidFill>
                        </a:ln>
                      </wps:spPr>
                      <wps:txbx>
                        <w:txbxContent>
                          <w:p w14:paraId="71E74BDD" w14:textId="77777777" w:rsidR="000A03FD" w:rsidRPr="00342E08" w:rsidRDefault="000A03FD" w:rsidP="001C54FB">
                            <w:pPr>
                              <w:rPr>
                                <w:rFonts w:ascii="Times New Roman" w:hAnsi="Times New Roman" w:cs="Times New Roman"/>
                              </w:rPr>
                            </w:pPr>
                            <w:r w:rsidRPr="00342E08">
                              <w:rPr>
                                <w:rFonts w:ascii="Times New Roman" w:hAnsi="Times New Roman" w:cs="Times New Roman"/>
                                <w:color w:val="000000" w:themeColor="text1"/>
                              </w:rPr>
                              <w:t>H4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D14D45" id="_x0000_t202" coordsize="21600,21600" o:spt="202" path="m,l,21600r21600,l21600,xe">
                <v:stroke joinstyle="miter"/>
                <v:path gradientshapeok="t" o:connecttype="rect"/>
              </v:shapetype>
              <v:shape id="Πλαίσιο κειμένου 19" o:spid="_x0000_s1027" type="#_x0000_t202" style="position:absolute;margin-left:273.75pt;margin-top:.6pt;width:33.25pt;height:24.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" fillcolor="white [3201]" strokecolor="white [3212]" strokeweight=".5pt">
                <v:textbox>
                  <w:txbxContent>
                    <w:p w14:paraId="71E74BDD" w14:textId="77777777" w:rsidR="000A03FD" w:rsidRPr="00342E08" w:rsidRDefault="000A03FD" w:rsidP="001C54FB">
                      <w:pPr>
                        <w:rPr>
                          <w:rFonts w:ascii="Times New Roman" w:hAnsi="Times New Roman" w:cs="Times New Roman"/>
                        </w:rPr>
                      </w:pPr>
                      <w:r w:rsidRPr="00342E08">
                        <w:rPr>
                          <w:rFonts w:ascii="Times New Roman" w:hAnsi="Times New Roman" w:cs="Times New Roman"/>
                          <w:color w:val="000000" w:themeColor="text1"/>
                        </w:rPr>
                        <w:t>H4</w:t>
                      </w:r>
                    </w:p>
                  </w:txbxContent>
                </v:textbox>
              </v:shape>
            </w:pict>
          </mc:Fallback>
        </mc:AlternateContent>
      </w: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5408" behindDoc="0" locked="0" layoutInCell="1" allowOverlap="1" wp14:anchorId="3000952F" wp14:editId="308B41C5">
                <wp:simplePos x="0" y="0"/>
                <wp:positionH relativeFrom="column">
                  <wp:posOffset>1170420</wp:posOffset>
                </wp:positionH>
                <wp:positionV relativeFrom="paragraph">
                  <wp:posOffset>14432</wp:posOffset>
                </wp:positionV>
                <wp:extent cx="401781" cy="280555"/>
                <wp:effectExtent l="0" t="0" r="17780" b="24765"/>
                <wp:wrapNone/>
                <wp:docPr id="1" name="Πλαίσιο κειμένου 1"/>
                <wp:cNvGraphicFramePr/>
                <a:graphic xmlns:a="http://schemas.openxmlformats.org/drawingml/2006/main">
                  <a:graphicData uri="http://schemas.microsoft.com/office/word/2010/wordprocessingShape">
                    <wps:wsp>
                      <wps:cNvSpPr txBox="1"/>
                      <wps:spPr>
                        <a:xfrm>
                          <a:off x="0" y="0"/>
                          <a:ext cx="401781" cy="280555"/>
                        </a:xfrm>
                        <a:prstGeom prst="rect">
                          <a:avLst/>
                        </a:prstGeom>
                        <a:solidFill>
                          <a:schemeClr val="lt1"/>
                        </a:solidFill>
                        <a:ln w="6350">
                          <a:solidFill>
                            <a:schemeClr val="bg1"/>
                          </a:solidFill>
                        </a:ln>
                      </wps:spPr>
                      <wps:txbx>
                        <w:txbxContent>
                          <w:p w14:paraId="668F13BE" w14:textId="1041A3EA" w:rsidR="000A03FD" w:rsidRPr="00342E08" w:rsidRDefault="000A03FD" w:rsidP="001C54FB">
                            <w:pPr>
                              <w:rPr>
                                <w:rFonts w:ascii="Times New Roman" w:hAnsi="Times New Roman" w:cs="Times New Roman"/>
                              </w:rPr>
                            </w:pPr>
                            <w:r w:rsidRPr="00342E08">
                              <w:rPr>
                                <w:rFonts w:ascii="Times New Roman" w:hAnsi="Times New Roman" w:cs="Times New Roman"/>
                                <w:color w:val="000000" w:themeColor="text1"/>
                              </w:rPr>
                              <w:t>H3</w:t>
                            </w:r>
                            <w:r>
                              <w:rPr>
                                <w:rFonts w:ascii="Times New Roman" w:hAnsi="Times New Roman" w:cs="Times New Roman"/>
                                <w:color w:val="000000" w:themeColor="text1"/>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0952F" id="Πλαίσιο κειμένου 1" o:spid="_x0000_s1028" type="#_x0000_t202" style="position:absolute;margin-left:92.15pt;margin-top:1.15pt;width:31.65pt;height:2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" fillcolor="white [3201]" strokecolor="white [3212]" strokeweight=".5pt">
                <v:textbox>
                  <w:txbxContent>
                    <w:p w14:paraId="668F13BE" w14:textId="1041A3EA" w:rsidR="000A03FD" w:rsidRPr="00342E08" w:rsidRDefault="000A03FD" w:rsidP="001C54FB">
                      <w:pPr>
                        <w:rPr>
                          <w:rFonts w:ascii="Times New Roman" w:hAnsi="Times New Roman" w:cs="Times New Roman"/>
                        </w:rPr>
                      </w:pPr>
                      <w:r w:rsidRPr="00342E08">
                        <w:rPr>
                          <w:rFonts w:ascii="Times New Roman" w:hAnsi="Times New Roman" w:cs="Times New Roman"/>
                          <w:color w:val="000000" w:themeColor="text1"/>
                        </w:rPr>
                        <w:t>H3</w:t>
                      </w:r>
                      <w:r>
                        <w:rPr>
                          <w:rFonts w:ascii="Times New Roman" w:hAnsi="Times New Roman" w:cs="Times New Roman"/>
                          <w:color w:val="000000" w:themeColor="text1"/>
                        </w:rPr>
                        <w:t>** *</w:t>
                      </w:r>
                    </w:p>
                  </w:txbxContent>
                </v:textbox>
              </v:shape>
            </w:pict>
          </mc:Fallback>
        </mc:AlternateContent>
      </w:r>
    </w:p>
    <w:p w14:paraId="2F227369" w14:textId="11C6C166" w:rsidR="001C54FB" w:rsidRPr="000309BA" w:rsidRDefault="00342E08" w:rsidP="00AC5587">
      <w:pPr>
        <w:spacing w:line="360" w:lineRule="auto"/>
        <w:jc w:val="both"/>
        <w:rPr>
          <w:rFonts w:ascii="Times New Roman" w:eastAsia="Times New Roman" w:hAnsi="Times New Roman" w:cs="Times New Roman"/>
          <w:sz w:val="24"/>
          <w:szCs w:val="24"/>
          <w:u w:val="single"/>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6432" behindDoc="0" locked="0" layoutInCell="1" allowOverlap="1" wp14:anchorId="678F2D21" wp14:editId="65D7B0E2">
                <wp:simplePos x="0" y="0"/>
                <wp:positionH relativeFrom="margin">
                  <wp:posOffset>2167774</wp:posOffset>
                </wp:positionH>
                <wp:positionV relativeFrom="paragraph">
                  <wp:posOffset>31866</wp:posOffset>
                </wp:positionV>
                <wp:extent cx="685800" cy="249382"/>
                <wp:effectExtent l="0" t="0" r="19050" b="17780"/>
                <wp:wrapNone/>
                <wp:docPr id="2" name="Πλαίσιο κειμένου 2"/>
                <wp:cNvGraphicFramePr/>
                <a:graphic xmlns:a="http://schemas.openxmlformats.org/drawingml/2006/main">
                  <a:graphicData uri="http://schemas.microsoft.com/office/word/2010/wordprocessingShape">
                    <wps:wsp>
                      <wps:cNvSpPr txBox="1"/>
                      <wps:spPr>
                        <a:xfrm>
                          <a:off x="0" y="0"/>
                          <a:ext cx="685800" cy="249382"/>
                        </a:xfrm>
                        <a:prstGeom prst="rect">
                          <a:avLst/>
                        </a:prstGeom>
                        <a:solidFill>
                          <a:schemeClr val="lt1"/>
                        </a:solidFill>
                        <a:ln w="6350">
                          <a:solidFill>
                            <a:schemeClr val="bg1"/>
                          </a:solidFill>
                        </a:ln>
                      </wps:spPr>
                      <wps:txbx>
                        <w:txbxContent>
                          <w:p w14:paraId="7A27CC53" w14:textId="0BEBF519" w:rsidR="000A03FD" w:rsidRPr="00342E08" w:rsidRDefault="000A03FD" w:rsidP="001C54FB">
                            <w:pPr>
                              <w:rPr>
                                <w:rFonts w:ascii="Times New Roman" w:hAnsi="Times New Roman" w:cs="Times New Roman"/>
                              </w:rPr>
                            </w:pPr>
                            <w:r w:rsidRPr="00342E08">
                              <w:rPr>
                                <w:rFonts w:ascii="Times New Roman" w:hAnsi="Times New Roman" w:cs="Times New Roman"/>
                                <w:color w:val="000000" w:themeColor="text1"/>
                              </w:rPr>
                              <w:t>H1+H2</w:t>
                            </w:r>
                            <w:r>
                              <w:rPr>
                                <w:rFonts w:ascii="Times New Roman" w:hAnsi="Times New Roman" w:cs="Times New Roman"/>
                                <w:color w:val="000000" w:themeColor="text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F2D21" id="Πλαίσιο κειμένου 2" o:spid="_x0000_s1029" type="#_x0000_t202" style="position:absolute;left:0;text-align:left;margin-left:170.7pt;margin-top:2.5pt;width:54pt;height:19.6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" fillcolor="white [3201]" strokecolor="white [3212]" strokeweight=".5pt">
                <v:textbox>
                  <w:txbxContent>
                    <w:p w14:paraId="7A27CC53" w14:textId="0BEBF519" w:rsidR="000A03FD" w:rsidRPr="00342E08" w:rsidRDefault="000A03FD" w:rsidP="001C54FB">
                      <w:pPr>
                        <w:rPr>
                          <w:rFonts w:ascii="Times New Roman" w:hAnsi="Times New Roman" w:cs="Times New Roman"/>
                        </w:rPr>
                      </w:pPr>
                      <w:r w:rsidRPr="00342E08">
                        <w:rPr>
                          <w:rFonts w:ascii="Times New Roman" w:hAnsi="Times New Roman" w:cs="Times New Roman"/>
                          <w:color w:val="000000" w:themeColor="text1"/>
                        </w:rPr>
                        <w:t>H1+H2</w:t>
                      </w:r>
                      <w:r>
                        <w:rPr>
                          <w:rFonts w:ascii="Times New Roman" w:hAnsi="Times New Roman" w:cs="Times New Roman"/>
                          <w:color w:val="000000" w:themeColor="text1"/>
                        </w:rPr>
                        <w:t>*</w:t>
                      </w:r>
                    </w:p>
                  </w:txbxContent>
                </v:textbox>
                <w10:wrap anchorx="margin"/>
              </v:shape>
            </w:pict>
          </mc:Fallback>
        </mc:AlternateContent>
      </w:r>
    </w:p>
    <w:p w14:paraId="57B24CF3" w14:textId="10F13D3B" w:rsidR="001C54FB" w:rsidRPr="000309BA" w:rsidRDefault="001C54FB" w:rsidP="00AC5587">
      <w:pPr>
        <w:spacing w:line="360" w:lineRule="auto"/>
        <w:jc w:val="both"/>
        <w:rPr>
          <w:rFonts w:ascii="Times New Roman" w:eastAsia="Times New Roman" w:hAnsi="Times New Roman" w:cs="Times New Roman"/>
          <w:sz w:val="24"/>
          <w:szCs w:val="24"/>
          <w:u w:val="single"/>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1312" behindDoc="0" locked="0" layoutInCell="1" allowOverlap="1" wp14:anchorId="2F3FBE76" wp14:editId="7455B21F">
                <wp:simplePos x="0" y="0"/>
                <wp:positionH relativeFrom="column">
                  <wp:posOffset>2784129</wp:posOffset>
                </wp:positionH>
                <wp:positionV relativeFrom="paragraph">
                  <wp:posOffset>117821</wp:posOffset>
                </wp:positionV>
                <wp:extent cx="1524000" cy="346364"/>
                <wp:effectExtent l="0" t="0" r="19050" b="15875"/>
                <wp:wrapNone/>
                <wp:docPr id="13" name="Ορθογώνιο 13"/>
                <wp:cNvGraphicFramePr/>
                <a:graphic xmlns:a="http://schemas.openxmlformats.org/drawingml/2006/main">
                  <a:graphicData uri="http://schemas.microsoft.com/office/word/2010/wordprocessingShape">
                    <wps:wsp>
                      <wps:cNvSpPr/>
                      <wps:spPr>
                        <a:xfrm>
                          <a:off x="0" y="0"/>
                          <a:ext cx="1524000" cy="346364"/>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38DBF07E" w14:textId="0C801E00" w:rsidR="000A03FD" w:rsidRPr="00342E08" w:rsidRDefault="000A03FD" w:rsidP="001C54FB">
                            <w:pPr>
                              <w:rPr>
                                <w:rFonts w:ascii="Times New Roman" w:hAnsi="Times New Roman" w:cs="Times New Roman"/>
                                <w:color w:val="0D0D0D" w:themeColor="text1" w:themeTint="F2"/>
                              </w:rPr>
                            </w:pPr>
                            <w:r>
                              <w:rPr>
                                <w:b/>
                                <w:bCs/>
                                <w:color w:val="0D0D0D" w:themeColor="text1" w:themeTint="F2"/>
                              </w:rPr>
                              <w:t xml:space="preserve">     </w:t>
                            </w:r>
                            <w:r w:rsidRPr="00342E08">
                              <w:rPr>
                                <w:rFonts w:ascii="Times New Roman" w:hAnsi="Times New Roman" w:cs="Times New Roman"/>
                                <w:color w:val="0D0D0D" w:themeColor="text1" w:themeTint="F2"/>
                              </w:rPr>
                              <w:t>eWOM intentions</w:t>
                            </w:r>
                            <w:r w:rsidRPr="00342E08">
                              <w:rPr>
                                <w:rFonts w:ascii="Times New Roman" w:hAnsi="Times New Roman" w:cs="Times New Roman"/>
                                <w:color w:val="0D0D0D" w:themeColor="text1" w:themeTint="F2"/>
                              </w:rPr>
                              <w:b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FBE76" id="Ορθογώνιο 13" o:spid="_x0000_s1030" style="position:absolute;left:0;text-align:left;margin-left:219.2pt;margin-top:9.3pt;width:120pt;height:27.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" fillcolor="white [3212]" strokecolor="black [3213]" strokeweight=".5pt">
                <v:textbox>
                  <w:txbxContent>
                    <w:p w14:paraId="38DBF07E" w14:textId="0C801E00" w:rsidR="000A03FD" w:rsidRPr="00342E08" w:rsidRDefault="000A03FD" w:rsidP="001C54FB">
                      <w:pPr>
                        <w:rPr>
                          <w:rFonts w:ascii="Times New Roman" w:hAnsi="Times New Roman" w:cs="Times New Roman"/>
                          <w:color w:val="0D0D0D" w:themeColor="text1" w:themeTint="F2"/>
                        </w:rPr>
                      </w:pPr>
                      <w:r>
                        <w:rPr>
                          <w:b/>
                          <w:bCs/>
                          <w:color w:val="0D0D0D" w:themeColor="text1" w:themeTint="F2"/>
                        </w:rPr>
                        <w:t xml:space="preserve">     </w:t>
                      </w:r>
                      <w:r w:rsidRPr="00342E08">
                        <w:rPr>
                          <w:rFonts w:ascii="Times New Roman" w:hAnsi="Times New Roman" w:cs="Times New Roman"/>
                          <w:color w:val="0D0D0D" w:themeColor="text1" w:themeTint="F2"/>
                        </w:rPr>
                        <w:t>eWOM intentions</w:t>
                      </w:r>
                      <w:r w:rsidRPr="00342E08">
                        <w:rPr>
                          <w:rFonts w:ascii="Times New Roman" w:hAnsi="Times New Roman" w:cs="Times New Roman"/>
                          <w:color w:val="0D0D0D" w:themeColor="text1" w:themeTint="F2"/>
                        </w:rPr>
                        <w:br/>
                        <w:t xml:space="preserve">           </w:t>
                      </w:r>
                    </w:p>
                  </w:txbxContent>
                </v:textbox>
              </v:rect>
            </w:pict>
          </mc:Fallback>
        </mc:AlternateContent>
      </w: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0288" behindDoc="0" locked="0" layoutInCell="1" allowOverlap="1" wp14:anchorId="6371B916" wp14:editId="740D91E3">
                <wp:simplePos x="0" y="0"/>
                <wp:positionH relativeFrom="column">
                  <wp:posOffset>623397</wp:posOffset>
                </wp:positionH>
                <wp:positionV relativeFrom="paragraph">
                  <wp:posOffset>145934</wp:posOffset>
                </wp:positionV>
                <wp:extent cx="1557943" cy="320386"/>
                <wp:effectExtent l="0" t="0" r="23495" b="22860"/>
                <wp:wrapNone/>
                <wp:docPr id="12" name="Ορθογώνιο 12"/>
                <wp:cNvGraphicFramePr/>
                <a:graphic xmlns:a="http://schemas.openxmlformats.org/drawingml/2006/main">
                  <a:graphicData uri="http://schemas.microsoft.com/office/word/2010/wordprocessingShape">
                    <wps:wsp>
                      <wps:cNvSpPr/>
                      <wps:spPr>
                        <a:xfrm>
                          <a:off x="0" y="0"/>
                          <a:ext cx="1557943" cy="320386"/>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4077D5C4" w14:textId="1EA9C9A9" w:rsidR="000A03FD" w:rsidRPr="00342E08" w:rsidRDefault="000A03FD" w:rsidP="001C54FB">
                            <w:pPr>
                              <w:rPr>
                                <w:rFonts w:ascii="Times New Roman" w:hAnsi="Times New Roman" w:cs="Times New Roman"/>
                                <w:color w:val="000000" w:themeColor="text1"/>
                              </w:rPr>
                            </w:pPr>
                            <w:r>
                              <w:rPr>
                                <w:b/>
                                <w:bCs/>
                                <w:color w:val="000000" w:themeColor="text1"/>
                              </w:rPr>
                              <w:t xml:space="preserve">       </w:t>
                            </w:r>
                            <w:r w:rsidRPr="00342E08">
                              <w:rPr>
                                <w:rFonts w:ascii="Times New Roman" w:hAnsi="Times New Roman" w:cs="Times New Roman"/>
                                <w:color w:val="000000" w:themeColor="text1"/>
                              </w:rPr>
                              <w:t>Greenwashing</w:t>
                            </w:r>
                            <w:r w:rsidRPr="00342E08">
                              <w:rPr>
                                <w:rFonts w:ascii="Times New Roman" w:hAnsi="Times New Roman" w:cs="Times New Roman"/>
                                <w:color w:val="000000" w:themeColor="text1"/>
                              </w:rPr>
                              <w:b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71B916" id="Ορθογώνιο 12" o:spid="_x0000_s1031" style="position:absolute;left:0;text-align:left;margin-left:49.1pt;margin-top:11.5pt;width:122.65pt;height:2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" fillcolor="white [3212]" strokecolor="black [3213]" strokeweight=".5pt">
                <v:textbox>
                  <w:txbxContent>
                    <w:p w14:paraId="4077D5C4" w14:textId="1EA9C9A9" w:rsidR="000A03FD" w:rsidRPr="00342E08" w:rsidRDefault="000A03FD" w:rsidP="001C54FB">
                      <w:pPr>
                        <w:rPr>
                          <w:rFonts w:ascii="Times New Roman" w:hAnsi="Times New Roman" w:cs="Times New Roman"/>
                          <w:color w:val="000000" w:themeColor="text1"/>
                        </w:rPr>
                      </w:pPr>
                      <w:r>
                        <w:rPr>
                          <w:b/>
                          <w:bCs/>
                          <w:color w:val="000000" w:themeColor="text1"/>
                        </w:rPr>
                        <w:t xml:space="preserve">       </w:t>
                      </w:r>
                      <w:r w:rsidRPr="00342E08">
                        <w:rPr>
                          <w:rFonts w:ascii="Times New Roman" w:hAnsi="Times New Roman" w:cs="Times New Roman"/>
                          <w:color w:val="000000" w:themeColor="text1"/>
                        </w:rPr>
                        <w:t>Greenwashing</w:t>
                      </w:r>
                      <w:r w:rsidRPr="00342E08">
                        <w:rPr>
                          <w:rFonts w:ascii="Times New Roman" w:hAnsi="Times New Roman" w:cs="Times New Roman"/>
                          <w:color w:val="000000" w:themeColor="text1"/>
                        </w:rPr>
                        <w:br/>
                        <w:t xml:space="preserve">        </w:t>
                      </w:r>
                    </w:p>
                  </w:txbxContent>
                </v:textbox>
              </v:rect>
            </w:pict>
          </mc:Fallback>
        </mc:AlternateContent>
      </w:r>
    </w:p>
    <w:p w14:paraId="6E3EDCE4" w14:textId="1ECEFD72" w:rsidR="001C54FB" w:rsidRPr="000309BA" w:rsidRDefault="00342E08" w:rsidP="00AC5587">
      <w:pPr>
        <w:spacing w:line="360" w:lineRule="auto"/>
        <w:jc w:val="both"/>
        <w:rPr>
          <w:rFonts w:ascii="Times New Roman" w:eastAsia="Times New Roman" w:hAnsi="Times New Roman" w:cs="Times New Roman"/>
          <w:sz w:val="24"/>
          <w:szCs w:val="24"/>
          <w:u w:val="single"/>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67456" behindDoc="0" locked="0" layoutInCell="1" allowOverlap="1" wp14:anchorId="179E0AF1" wp14:editId="1A82A278">
                <wp:simplePos x="0" y="0"/>
                <wp:positionH relativeFrom="column">
                  <wp:posOffset>2202873</wp:posOffset>
                </wp:positionH>
                <wp:positionV relativeFrom="paragraph">
                  <wp:posOffset>89939</wp:posOffset>
                </wp:positionV>
                <wp:extent cx="574963" cy="6927"/>
                <wp:effectExtent l="0" t="76200" r="15875" b="88900"/>
                <wp:wrapNone/>
                <wp:docPr id="8" name="Ευθύγραμμο βέλος σύνδεσης 8"/>
                <wp:cNvGraphicFramePr/>
                <a:graphic xmlns:a="http://schemas.openxmlformats.org/drawingml/2006/main">
                  <a:graphicData uri="http://schemas.microsoft.com/office/word/2010/wordprocessingShape">
                    <wps:wsp>
                      <wps:cNvCnPr/>
                      <wps:spPr>
                        <a:xfrm flipV="1">
                          <a:off x="0" y="0"/>
                          <a:ext cx="574963" cy="69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w:pict>
              <v:shape w14:anchorId="2F2D79AE" id="Ευθύγραμμο βέλος σύνδεσης 8" o:spid="_x0000_s1026" type="#_x0000_t32" style="position:absolute;margin-left:173.45pt;margin-top:7.1pt;width:45.25pt;height:.5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" strokecolor="black [3200]" strokeweight=".5pt">
                <v:stroke endarrow="block" joinstyle="miter"/>
              </v:shape>
            </w:pict>
          </mc:Fallback>
        </mc:AlternateContent>
      </w:r>
    </w:p>
    <w:p w14:paraId="7CAD1621" w14:textId="472F31D8" w:rsidR="001C54FB" w:rsidRPr="000309BA" w:rsidRDefault="001C54FB" w:rsidP="00AC5587">
      <w:pPr>
        <w:spacing w:line="360" w:lineRule="auto"/>
        <w:jc w:val="both"/>
        <w:rPr>
          <w:rFonts w:ascii="Times New Roman" w:eastAsia="Times New Roman" w:hAnsi="Times New Roman" w:cs="Times New Roman"/>
          <w:sz w:val="24"/>
          <w:szCs w:val="24"/>
          <w:u w:val="single"/>
        </w:rPr>
      </w:pPr>
    </w:p>
    <w:p w14:paraId="0BA5FAAB" w14:textId="77777777" w:rsidR="00D91119" w:rsidRPr="000309BA" w:rsidRDefault="00D91119" w:rsidP="00D91119">
      <w:pPr>
        <w:pStyle w:val="Web"/>
        <w:spacing w:before="0" w:beforeAutospacing="0" w:after="0" w:afterAutospacing="0" w:line="360" w:lineRule="auto"/>
        <w:contextualSpacing/>
      </w:pPr>
      <w:r w:rsidRPr="000309BA">
        <w:rPr>
          <w:i/>
          <w:iCs/>
          <w:lang w:val="en-GB"/>
        </w:rPr>
        <w:t xml:space="preserve">                                                  </w:t>
      </w:r>
      <w:commentRangeStart w:id="165"/>
      <w:r w:rsidR="00C56096" w:rsidRPr="000309BA">
        <w:rPr>
          <w:i/>
          <w:iCs/>
          <w:lang w:val="en-GB"/>
        </w:rPr>
        <w:t>Note: * p &lt; .001</w:t>
      </w:r>
      <w:r w:rsidR="001C54FB" w:rsidRPr="000309BA">
        <w:t xml:space="preserve">         </w:t>
      </w:r>
      <w:commentRangeEnd w:id="165"/>
      <w:r w:rsidR="00287E78">
        <w:rPr>
          <w:rStyle w:val="a8"/>
          <w:rFonts w:ascii="Arial" w:eastAsia="Arial" w:hAnsi="Arial" w:cs="Arial"/>
          <w:lang w:val="en" w:eastAsia="el-GR"/>
        </w:rPr>
        <w:commentReference w:id="165"/>
      </w:r>
    </w:p>
    <w:p w14:paraId="70152B19" w14:textId="225AACDA" w:rsidR="007A4D0E" w:rsidRPr="000309BA" w:rsidRDefault="001C54FB" w:rsidP="00D91119">
      <w:pPr>
        <w:pStyle w:val="Web"/>
        <w:spacing w:before="0" w:beforeAutospacing="0" w:after="0" w:afterAutospacing="0" w:line="360" w:lineRule="auto"/>
        <w:contextualSpacing/>
        <w:rPr>
          <w:i/>
          <w:iCs/>
          <w:lang w:val="en-GB"/>
        </w:rPr>
      </w:pPr>
      <w:r w:rsidRPr="000309BA">
        <w:t xml:space="preserve">            </w:t>
      </w:r>
      <w:r w:rsidRPr="000309BA">
        <w:rPr>
          <w:b/>
          <w:bCs/>
        </w:rPr>
        <w:t xml:space="preserve">                  </w:t>
      </w:r>
      <w:r w:rsidRPr="000309BA">
        <w:t xml:space="preserve">                                                                                                                                                                                        </w:t>
      </w:r>
      <w:r w:rsidRPr="000309BA">
        <w:rPr>
          <w:u w:val="single"/>
        </w:rPr>
        <w:t xml:space="preserve">                                                                                                                </w:t>
      </w:r>
      <w:r w:rsidRPr="000309BA">
        <w:t xml:space="preserve">                                                                    </w:t>
      </w:r>
    </w:p>
    <w:p w14:paraId="763AC5C0" w14:textId="187A2EB1" w:rsidR="0040174C" w:rsidRPr="000309BA" w:rsidRDefault="0040174C" w:rsidP="00AC5587">
      <w:pPr>
        <w:spacing w:line="360" w:lineRule="auto"/>
        <w:rPr>
          <w:rFonts w:ascii="Times New Roman" w:hAnsi="Times New Roman" w:cs="Times New Roman"/>
          <w:i/>
          <w:iCs/>
          <w:sz w:val="24"/>
          <w:szCs w:val="24"/>
        </w:rPr>
      </w:pPr>
      <w:r w:rsidRPr="000309BA">
        <w:rPr>
          <w:rFonts w:ascii="Times New Roman" w:hAnsi="Times New Roman" w:cs="Times New Roman"/>
          <w:i/>
          <w:iCs/>
          <w:sz w:val="24"/>
          <w:szCs w:val="24"/>
        </w:rPr>
        <w:t>4.</w:t>
      </w:r>
      <w:r w:rsidR="00C56096" w:rsidRPr="000309BA">
        <w:rPr>
          <w:rFonts w:ascii="Times New Roman" w:hAnsi="Times New Roman" w:cs="Times New Roman"/>
          <w:i/>
          <w:iCs/>
          <w:sz w:val="24"/>
          <w:szCs w:val="24"/>
        </w:rPr>
        <w:t>3.</w:t>
      </w:r>
      <w:r w:rsidRPr="000309BA">
        <w:rPr>
          <w:rFonts w:ascii="Times New Roman" w:hAnsi="Times New Roman" w:cs="Times New Roman"/>
          <w:i/>
          <w:iCs/>
          <w:sz w:val="24"/>
          <w:szCs w:val="24"/>
        </w:rPr>
        <w:t xml:space="preserve">3 The meditation effect of trust in the relationship between greenwashing and </w:t>
      </w:r>
      <w:proofErr w:type="spellStart"/>
      <w:r w:rsidRPr="000309BA">
        <w:rPr>
          <w:rFonts w:ascii="Times New Roman" w:hAnsi="Times New Roman" w:cs="Times New Roman"/>
          <w:i/>
          <w:iCs/>
          <w:sz w:val="24"/>
          <w:szCs w:val="24"/>
        </w:rPr>
        <w:t>eWOM</w:t>
      </w:r>
      <w:proofErr w:type="spellEnd"/>
      <w:r w:rsidRPr="000309BA">
        <w:rPr>
          <w:rFonts w:ascii="Times New Roman" w:hAnsi="Times New Roman" w:cs="Times New Roman"/>
          <w:i/>
          <w:iCs/>
          <w:sz w:val="24"/>
          <w:szCs w:val="24"/>
        </w:rPr>
        <w:t>.</w:t>
      </w:r>
    </w:p>
    <w:p w14:paraId="0FDDF075" w14:textId="00E381D4" w:rsidR="00290485" w:rsidRPr="000309BA" w:rsidRDefault="00AC735A" w:rsidP="00AC5587">
      <w:pPr>
        <w:spacing w:line="360" w:lineRule="auto"/>
        <w:rPr>
          <w:rFonts w:ascii="Times New Roman" w:hAnsi="Times New Roman" w:cs="Times New Roman"/>
          <w:sz w:val="24"/>
          <w:szCs w:val="24"/>
          <w:lang w:val="en-GB"/>
        </w:rPr>
      </w:pPr>
      <w:r w:rsidRPr="000309BA">
        <w:rPr>
          <w:rFonts w:ascii="Times New Roman" w:eastAsia="TimesNewRomanPSMT" w:hAnsi="Times New Roman" w:cs="Times New Roman"/>
          <w:sz w:val="24"/>
          <w:szCs w:val="24"/>
          <w:lang w:val="en-US" w:eastAsia="en-US"/>
        </w:rPr>
        <w:t xml:space="preserve">To investigate hypothesis 3 </w:t>
      </w:r>
      <w:r w:rsidRPr="000309BA">
        <w:rPr>
          <w:rFonts w:ascii="Times New Roman" w:hAnsi="Times New Roman" w:cs="Times New Roman"/>
          <w:sz w:val="24"/>
          <w:szCs w:val="24"/>
        </w:rPr>
        <w:t>and hypothesis 4</w:t>
      </w:r>
      <w:r w:rsidR="00BC4AB4" w:rsidRPr="000309BA">
        <w:rPr>
          <w:rFonts w:ascii="Times New Roman" w:hAnsi="Times New Roman" w:cs="Times New Roman"/>
          <w:sz w:val="24"/>
          <w:szCs w:val="24"/>
        </w:rPr>
        <w:t>,</w:t>
      </w:r>
      <w:r w:rsidRPr="000309BA">
        <w:rPr>
          <w:rFonts w:ascii="Times New Roman" w:hAnsi="Times New Roman" w:cs="Times New Roman"/>
          <w:sz w:val="24"/>
          <w:szCs w:val="24"/>
        </w:rPr>
        <w:t xml:space="preserve"> </w:t>
      </w:r>
      <w:r w:rsidRPr="000309BA">
        <w:rPr>
          <w:rFonts w:ascii="Times New Roman" w:eastAsia="Times New Roman" w:hAnsi="Times New Roman" w:cs="Times New Roman"/>
          <w:sz w:val="24"/>
          <w:szCs w:val="24"/>
        </w:rPr>
        <w:t xml:space="preserve">a mediation analysis was performed.  The relationship for positive </w:t>
      </w:r>
      <w:proofErr w:type="spellStart"/>
      <w:r w:rsidRPr="000309BA">
        <w:rPr>
          <w:rFonts w:ascii="Times New Roman" w:eastAsia="Times New Roman" w:hAnsi="Times New Roman" w:cs="Times New Roman"/>
          <w:sz w:val="24"/>
          <w:szCs w:val="24"/>
        </w:rPr>
        <w:t>eWOM</w:t>
      </w:r>
      <w:proofErr w:type="spellEnd"/>
      <w:r w:rsidRPr="000309BA">
        <w:rPr>
          <w:rFonts w:ascii="Times New Roman" w:eastAsia="Times New Roman" w:hAnsi="Times New Roman" w:cs="Times New Roman"/>
          <w:sz w:val="24"/>
          <w:szCs w:val="24"/>
        </w:rPr>
        <w:t xml:space="preserve"> was stated in hypothesis 3: </w:t>
      </w:r>
      <w:r w:rsidRPr="000309BA">
        <w:rPr>
          <w:rFonts w:ascii="Times New Roman" w:hAnsi="Times New Roman" w:cs="Times New Roman"/>
          <w:sz w:val="24"/>
          <w:szCs w:val="24"/>
        </w:rPr>
        <w:t xml:space="preserve">the effect of greenwashing on positive </w:t>
      </w:r>
      <w:proofErr w:type="spellStart"/>
      <w:r w:rsidRPr="000309BA">
        <w:rPr>
          <w:rFonts w:ascii="Times New Roman" w:hAnsi="Times New Roman" w:cs="Times New Roman"/>
          <w:sz w:val="24"/>
          <w:szCs w:val="24"/>
        </w:rPr>
        <w:t>eWOM</w:t>
      </w:r>
      <w:proofErr w:type="spellEnd"/>
      <w:r w:rsidRPr="000309BA">
        <w:rPr>
          <w:rFonts w:ascii="Times New Roman" w:hAnsi="Times New Roman" w:cs="Times New Roman"/>
          <w:sz w:val="24"/>
          <w:szCs w:val="24"/>
        </w:rPr>
        <w:t xml:space="preserve"> is mediated by trust. The relationship for negative </w:t>
      </w:r>
      <w:proofErr w:type="spellStart"/>
      <w:r w:rsidRPr="000309BA">
        <w:rPr>
          <w:rFonts w:ascii="Times New Roman" w:hAnsi="Times New Roman" w:cs="Times New Roman"/>
          <w:sz w:val="24"/>
          <w:szCs w:val="24"/>
        </w:rPr>
        <w:t>eWOM</w:t>
      </w:r>
      <w:proofErr w:type="spellEnd"/>
      <w:r w:rsidRPr="000309BA">
        <w:rPr>
          <w:rFonts w:ascii="Times New Roman" w:hAnsi="Times New Roman" w:cs="Times New Roman"/>
          <w:sz w:val="24"/>
          <w:szCs w:val="24"/>
        </w:rPr>
        <w:t xml:space="preserve"> was stated </w:t>
      </w:r>
      <w:del w:id="166" w:author="A. M. van Prooijen" w:date="2021-05-18T19:41:00Z">
        <w:r w:rsidRPr="000309BA" w:rsidDel="002871FE">
          <w:rPr>
            <w:rFonts w:ascii="Times New Roman" w:hAnsi="Times New Roman" w:cs="Times New Roman"/>
            <w:sz w:val="24"/>
            <w:szCs w:val="24"/>
          </w:rPr>
          <w:delText>I</w:delText>
        </w:r>
      </w:del>
      <w:ins w:id="167" w:author="A. M. van Prooijen" w:date="2021-05-18T19:41:00Z">
        <w:r w:rsidR="002871FE">
          <w:rPr>
            <w:rFonts w:ascii="Times New Roman" w:hAnsi="Times New Roman" w:cs="Times New Roman"/>
            <w:sz w:val="24"/>
            <w:szCs w:val="24"/>
          </w:rPr>
          <w:t>i</w:t>
        </w:r>
      </w:ins>
      <w:r w:rsidRPr="000309BA">
        <w:rPr>
          <w:rFonts w:ascii="Times New Roman" w:hAnsi="Times New Roman" w:cs="Times New Roman"/>
          <w:sz w:val="24"/>
          <w:szCs w:val="24"/>
        </w:rPr>
        <w:t>n hypothesis 4: t</w:t>
      </w:r>
      <w:r w:rsidRPr="000309BA">
        <w:rPr>
          <w:rFonts w:ascii="Times New Roman" w:eastAsia="Times New Roman" w:hAnsi="Times New Roman" w:cs="Times New Roman"/>
          <w:sz w:val="24"/>
          <w:szCs w:val="24"/>
        </w:rPr>
        <w:t xml:space="preserve">he effect of greenwashing on negative </w:t>
      </w:r>
      <w:proofErr w:type="spellStart"/>
      <w:r w:rsidRPr="000309BA">
        <w:rPr>
          <w:rFonts w:ascii="Times New Roman" w:eastAsia="Times New Roman" w:hAnsi="Times New Roman" w:cs="Times New Roman"/>
          <w:sz w:val="24"/>
          <w:szCs w:val="24"/>
        </w:rPr>
        <w:t>eWOM</w:t>
      </w:r>
      <w:proofErr w:type="spellEnd"/>
      <w:r w:rsidRPr="000309BA">
        <w:rPr>
          <w:rFonts w:ascii="Times New Roman" w:eastAsia="Times New Roman" w:hAnsi="Times New Roman" w:cs="Times New Roman"/>
          <w:sz w:val="24"/>
          <w:szCs w:val="24"/>
        </w:rPr>
        <w:t xml:space="preserve"> is mediated by trust. Since n</w:t>
      </w:r>
      <w:proofErr w:type="spellStart"/>
      <w:r w:rsidR="00985914" w:rsidRPr="000309BA">
        <w:rPr>
          <w:rFonts w:ascii="Times New Roman" w:hAnsi="Times New Roman" w:cs="Times New Roman"/>
          <w:sz w:val="24"/>
          <w:szCs w:val="24"/>
          <w:lang w:val="en-GB"/>
        </w:rPr>
        <w:t>egative</w:t>
      </w:r>
      <w:proofErr w:type="spellEnd"/>
      <w:r w:rsidR="00985914" w:rsidRPr="000309BA">
        <w:rPr>
          <w:rFonts w:ascii="Times New Roman" w:hAnsi="Times New Roman" w:cs="Times New Roman"/>
          <w:sz w:val="24"/>
          <w:szCs w:val="24"/>
          <w:lang w:val="en-GB"/>
        </w:rPr>
        <w:t xml:space="preserve"> and positive </w:t>
      </w:r>
      <w:proofErr w:type="spellStart"/>
      <w:r w:rsidR="00985914" w:rsidRPr="000309BA">
        <w:rPr>
          <w:rFonts w:ascii="Times New Roman" w:hAnsi="Times New Roman" w:cs="Times New Roman"/>
          <w:sz w:val="24"/>
          <w:szCs w:val="24"/>
          <w:lang w:val="en-GB"/>
        </w:rPr>
        <w:t>eWOM</w:t>
      </w:r>
      <w:proofErr w:type="spellEnd"/>
      <w:r w:rsidR="00985914" w:rsidRPr="000309BA">
        <w:rPr>
          <w:rFonts w:ascii="Times New Roman" w:hAnsi="Times New Roman" w:cs="Times New Roman"/>
          <w:sz w:val="24"/>
          <w:szCs w:val="24"/>
          <w:lang w:val="en-GB"/>
        </w:rPr>
        <w:t xml:space="preserve"> intentions </w:t>
      </w:r>
      <w:r w:rsidR="00BC4AB4" w:rsidRPr="000309BA">
        <w:rPr>
          <w:rFonts w:ascii="Times New Roman" w:hAnsi="Times New Roman" w:cs="Times New Roman"/>
          <w:sz w:val="24"/>
          <w:szCs w:val="24"/>
          <w:lang w:val="en-GB"/>
        </w:rPr>
        <w:t>are considered separate and not reverse variables, it is important</w:t>
      </w:r>
      <w:r w:rsidRPr="000309BA">
        <w:rPr>
          <w:rFonts w:ascii="Times New Roman" w:hAnsi="Times New Roman" w:cs="Times New Roman"/>
          <w:sz w:val="24"/>
          <w:szCs w:val="24"/>
          <w:lang w:val="en-GB"/>
        </w:rPr>
        <w:t xml:space="preserve"> to find out more about </w:t>
      </w:r>
      <w:r w:rsidR="00985914" w:rsidRPr="000309BA">
        <w:rPr>
          <w:rFonts w:ascii="Times New Roman" w:hAnsi="Times New Roman" w:cs="Times New Roman"/>
          <w:sz w:val="24"/>
          <w:szCs w:val="24"/>
          <w:lang w:val="en-GB"/>
        </w:rPr>
        <w:t xml:space="preserve">both types of </w:t>
      </w:r>
      <w:proofErr w:type="spellStart"/>
      <w:r w:rsidR="00985914"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intentions</w:t>
      </w:r>
      <w:r w:rsidR="00FE4056"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 xml:space="preserve"> </w:t>
      </w:r>
      <w:r w:rsidR="00FE4056" w:rsidRPr="000309BA">
        <w:rPr>
          <w:rFonts w:ascii="Times New Roman" w:hAnsi="Times New Roman" w:cs="Times New Roman"/>
          <w:sz w:val="24"/>
          <w:szCs w:val="24"/>
          <w:lang w:val="en-GB"/>
        </w:rPr>
        <w:t>T</w:t>
      </w:r>
      <w:r w:rsidR="00985914" w:rsidRPr="000309BA">
        <w:rPr>
          <w:rFonts w:ascii="Times New Roman" w:hAnsi="Times New Roman" w:cs="Times New Roman"/>
          <w:sz w:val="24"/>
          <w:szCs w:val="24"/>
          <w:lang w:val="en-GB"/>
        </w:rPr>
        <w:t>herefore, the model</w:t>
      </w:r>
      <w:r w:rsidRPr="000309BA">
        <w:rPr>
          <w:rFonts w:ascii="Times New Roman" w:hAnsi="Times New Roman" w:cs="Times New Roman"/>
          <w:sz w:val="24"/>
          <w:szCs w:val="24"/>
          <w:lang w:val="en-GB"/>
        </w:rPr>
        <w:t xml:space="preserve"> was</w:t>
      </w:r>
      <w:r w:rsidR="00985914" w:rsidRPr="000309BA">
        <w:rPr>
          <w:rFonts w:ascii="Times New Roman" w:hAnsi="Times New Roman" w:cs="Times New Roman"/>
          <w:sz w:val="24"/>
          <w:szCs w:val="24"/>
          <w:lang w:val="en-GB"/>
        </w:rPr>
        <w:t xml:space="preserve"> tested twic</w:t>
      </w:r>
      <w:r w:rsidR="00FE4056" w:rsidRPr="000309BA">
        <w:rPr>
          <w:rFonts w:ascii="Times New Roman" w:hAnsi="Times New Roman" w:cs="Times New Roman"/>
          <w:sz w:val="24"/>
          <w:szCs w:val="24"/>
          <w:lang w:val="en-GB"/>
        </w:rPr>
        <w:t>e through</w:t>
      </w:r>
      <w:r w:rsidR="00985914" w:rsidRPr="000309BA">
        <w:rPr>
          <w:rFonts w:ascii="Times New Roman" w:hAnsi="Times New Roman" w:cs="Times New Roman"/>
          <w:sz w:val="24"/>
          <w:szCs w:val="24"/>
          <w:lang w:val="en-GB"/>
        </w:rPr>
        <w:t xml:space="preserve"> a mediation analysis, </w:t>
      </w:r>
      <w:del w:id="168" w:author="A. M. van Prooijen" w:date="2021-05-18T19:42:00Z">
        <w:r w:rsidR="00985914" w:rsidRPr="000309BA" w:rsidDel="002871FE">
          <w:rPr>
            <w:rFonts w:ascii="Times New Roman" w:hAnsi="Times New Roman" w:cs="Times New Roman"/>
            <w:sz w:val="24"/>
            <w:szCs w:val="24"/>
            <w:lang w:val="en-GB"/>
          </w:rPr>
          <w:delText>also called</w:delText>
        </w:r>
      </w:del>
      <w:ins w:id="169" w:author="A. M. van Prooijen" w:date="2021-05-18T19:42:00Z">
        <w:r w:rsidR="002871FE">
          <w:rPr>
            <w:rFonts w:ascii="Times New Roman" w:hAnsi="Times New Roman" w:cs="Times New Roman"/>
            <w:sz w:val="24"/>
            <w:szCs w:val="24"/>
            <w:lang w:val="en-GB"/>
          </w:rPr>
          <w:t>using</w:t>
        </w:r>
      </w:ins>
      <w:r w:rsidR="00985914" w:rsidRPr="000309BA">
        <w:rPr>
          <w:rFonts w:ascii="Times New Roman" w:hAnsi="Times New Roman" w:cs="Times New Roman"/>
          <w:sz w:val="24"/>
          <w:szCs w:val="24"/>
          <w:lang w:val="en-GB"/>
        </w:rPr>
        <w:t xml:space="preserve"> </w:t>
      </w:r>
      <w:del w:id="170" w:author="A. M. van Prooijen" w:date="2021-05-18T19:42:00Z">
        <w:r w:rsidR="00985914" w:rsidRPr="000309BA" w:rsidDel="002871FE">
          <w:rPr>
            <w:rFonts w:ascii="Times New Roman" w:hAnsi="Times New Roman" w:cs="Times New Roman"/>
            <w:sz w:val="24"/>
            <w:szCs w:val="24"/>
            <w:lang w:val="en-GB"/>
          </w:rPr>
          <w:delText xml:space="preserve">multiple </w:delText>
        </w:r>
      </w:del>
      <w:r w:rsidR="00985914" w:rsidRPr="000309BA">
        <w:rPr>
          <w:rFonts w:ascii="Times New Roman" w:hAnsi="Times New Roman" w:cs="Times New Roman"/>
          <w:sz w:val="24"/>
          <w:szCs w:val="24"/>
          <w:lang w:val="en-GB"/>
        </w:rPr>
        <w:t xml:space="preserve">regression analysis. </w:t>
      </w:r>
      <w:r w:rsidR="00290485" w:rsidRPr="000309BA">
        <w:rPr>
          <w:rFonts w:ascii="Times New Roman" w:hAnsi="Times New Roman" w:cs="Times New Roman"/>
          <w:sz w:val="24"/>
          <w:szCs w:val="24"/>
          <w:lang w:val="en-GB"/>
        </w:rPr>
        <w:t>For the following analysis</w:t>
      </w:r>
      <w:r w:rsidR="00BC4AB4" w:rsidRPr="000309BA">
        <w:rPr>
          <w:rFonts w:ascii="Times New Roman" w:hAnsi="Times New Roman" w:cs="Times New Roman"/>
          <w:sz w:val="24"/>
          <w:szCs w:val="24"/>
          <w:lang w:val="en-GB"/>
        </w:rPr>
        <w:t>,</w:t>
      </w:r>
      <w:r w:rsidR="00290485" w:rsidRPr="000309BA">
        <w:rPr>
          <w:rFonts w:ascii="Times New Roman" w:hAnsi="Times New Roman" w:cs="Times New Roman"/>
          <w:sz w:val="24"/>
          <w:szCs w:val="24"/>
          <w:lang w:val="en-GB"/>
        </w:rPr>
        <w:t xml:space="preserve"> two dummy variables were created</w:t>
      </w:r>
      <w:del w:id="171" w:author="A. M. van Prooijen" w:date="2021-05-18T19:42:00Z">
        <w:r w:rsidR="00BC4AB4" w:rsidRPr="000309BA" w:rsidDel="002871FE">
          <w:rPr>
            <w:rFonts w:ascii="Times New Roman" w:hAnsi="Times New Roman" w:cs="Times New Roman"/>
            <w:sz w:val="24"/>
            <w:szCs w:val="24"/>
            <w:lang w:val="en-GB"/>
          </w:rPr>
          <w:delText>,</w:delText>
        </w:r>
        <w:r w:rsidR="00290485" w:rsidRPr="000309BA" w:rsidDel="002871FE">
          <w:rPr>
            <w:rFonts w:ascii="Times New Roman" w:hAnsi="Times New Roman" w:cs="Times New Roman"/>
            <w:sz w:val="24"/>
            <w:szCs w:val="24"/>
            <w:lang w:val="en-GB"/>
          </w:rPr>
          <w:delText xml:space="preserve"> including the concept of conditions and eWOM</w:delText>
        </w:r>
      </w:del>
      <w:ins w:id="172" w:author="A. M. van Prooijen" w:date="2021-05-18T19:42:00Z">
        <w:r w:rsidR="002871FE">
          <w:rPr>
            <w:rFonts w:ascii="Times New Roman" w:hAnsi="Times New Roman" w:cs="Times New Roman"/>
            <w:sz w:val="24"/>
            <w:szCs w:val="24"/>
            <w:lang w:val="en-GB"/>
          </w:rPr>
          <w:t xml:space="preserve"> for the manipulation</w:t>
        </w:r>
      </w:ins>
      <w:r w:rsidR="00290485" w:rsidRPr="000309BA">
        <w:rPr>
          <w:rFonts w:ascii="Times New Roman" w:hAnsi="Times New Roman" w:cs="Times New Roman"/>
          <w:sz w:val="24"/>
          <w:szCs w:val="24"/>
          <w:lang w:val="en-GB"/>
        </w:rPr>
        <w:t xml:space="preserve">. </w:t>
      </w:r>
      <w:commentRangeStart w:id="173"/>
      <w:r w:rsidR="00290485" w:rsidRPr="000309BA">
        <w:rPr>
          <w:rFonts w:ascii="Times New Roman" w:hAnsi="Times New Roman" w:cs="Times New Roman"/>
          <w:sz w:val="24"/>
          <w:szCs w:val="24"/>
          <w:lang w:val="en-GB"/>
        </w:rPr>
        <w:t>The first dummy variable (</w:t>
      </w:r>
      <w:commentRangeStart w:id="174"/>
      <w:proofErr w:type="spellStart"/>
      <w:r w:rsidR="00290485" w:rsidRPr="000309BA">
        <w:rPr>
          <w:rFonts w:ascii="Times New Roman" w:hAnsi="Times New Roman" w:cs="Times New Roman"/>
          <w:sz w:val="24"/>
          <w:szCs w:val="24"/>
          <w:lang w:val="en-GB"/>
        </w:rPr>
        <w:t>DumGreenwash</w:t>
      </w:r>
      <w:proofErr w:type="spellEnd"/>
      <w:r w:rsidR="00290485" w:rsidRPr="000309BA">
        <w:rPr>
          <w:rFonts w:ascii="Times New Roman" w:hAnsi="Times New Roman" w:cs="Times New Roman"/>
          <w:sz w:val="24"/>
          <w:szCs w:val="24"/>
          <w:lang w:val="en-GB"/>
        </w:rPr>
        <w:t>)</w:t>
      </w:r>
      <w:commentRangeEnd w:id="174"/>
      <w:r w:rsidR="002871FE">
        <w:rPr>
          <w:rStyle w:val="a8"/>
        </w:rPr>
        <w:commentReference w:id="174"/>
      </w:r>
      <w:r w:rsidR="00290485" w:rsidRPr="000309BA">
        <w:rPr>
          <w:rFonts w:ascii="Times New Roman" w:hAnsi="Times New Roman" w:cs="Times New Roman"/>
          <w:sz w:val="24"/>
          <w:szCs w:val="24"/>
          <w:lang w:val="en-GB"/>
        </w:rPr>
        <w:t xml:space="preserve"> sep</w:t>
      </w:r>
      <w:r w:rsidR="00BC4AB4" w:rsidRPr="000309BA">
        <w:rPr>
          <w:rFonts w:ascii="Times New Roman" w:hAnsi="Times New Roman" w:cs="Times New Roman"/>
          <w:sz w:val="24"/>
          <w:szCs w:val="24"/>
          <w:lang w:val="en-GB"/>
        </w:rPr>
        <w:t>arat</w:t>
      </w:r>
      <w:r w:rsidR="00290485" w:rsidRPr="000309BA">
        <w:rPr>
          <w:rFonts w:ascii="Times New Roman" w:hAnsi="Times New Roman" w:cs="Times New Roman"/>
          <w:sz w:val="24"/>
          <w:szCs w:val="24"/>
          <w:lang w:val="en-GB"/>
        </w:rPr>
        <w:t>es the greenwashing cond</w:t>
      </w:r>
      <w:r w:rsidR="00BC4AB4" w:rsidRPr="000309BA">
        <w:rPr>
          <w:rFonts w:ascii="Times New Roman" w:hAnsi="Times New Roman" w:cs="Times New Roman"/>
          <w:sz w:val="24"/>
          <w:szCs w:val="24"/>
          <w:lang w:val="en-GB"/>
        </w:rPr>
        <w:t>i</w:t>
      </w:r>
      <w:r w:rsidR="00290485" w:rsidRPr="000309BA">
        <w:rPr>
          <w:rFonts w:ascii="Times New Roman" w:hAnsi="Times New Roman" w:cs="Times New Roman"/>
          <w:sz w:val="24"/>
          <w:szCs w:val="24"/>
          <w:lang w:val="en-GB"/>
        </w:rPr>
        <w:t>tion</w:t>
      </w:r>
      <w:r w:rsidR="00985914" w:rsidRPr="000309BA">
        <w:rPr>
          <w:rFonts w:ascii="Times New Roman" w:hAnsi="Times New Roman" w:cs="Times New Roman"/>
          <w:sz w:val="24"/>
          <w:szCs w:val="24"/>
          <w:lang w:val="en-GB"/>
        </w:rPr>
        <w:t xml:space="preserve"> (1) from the </w:t>
      </w:r>
      <w:r w:rsidR="00290485" w:rsidRPr="000309BA">
        <w:rPr>
          <w:rFonts w:ascii="Times New Roman" w:hAnsi="Times New Roman" w:cs="Times New Roman"/>
          <w:sz w:val="24"/>
          <w:szCs w:val="24"/>
          <w:lang w:val="en-GB"/>
        </w:rPr>
        <w:t>non-greenwashing</w:t>
      </w:r>
      <w:r w:rsidR="00985914" w:rsidRPr="000309BA">
        <w:rPr>
          <w:rFonts w:ascii="Times New Roman" w:hAnsi="Times New Roman" w:cs="Times New Roman"/>
          <w:sz w:val="24"/>
          <w:szCs w:val="24"/>
          <w:lang w:val="en-GB"/>
        </w:rPr>
        <w:t xml:space="preserve"> and control condition (0)</w:t>
      </w:r>
      <w:r w:rsidR="00290485" w:rsidRPr="000309BA">
        <w:rPr>
          <w:rFonts w:ascii="Times New Roman" w:hAnsi="Times New Roman" w:cs="Times New Roman"/>
          <w:sz w:val="24"/>
          <w:szCs w:val="24"/>
          <w:lang w:val="en-GB"/>
        </w:rPr>
        <w:t xml:space="preserve">. </w:t>
      </w:r>
      <w:commentRangeEnd w:id="173"/>
      <w:r w:rsidR="00D2465F">
        <w:rPr>
          <w:rStyle w:val="a8"/>
        </w:rPr>
        <w:commentReference w:id="173"/>
      </w:r>
      <w:r w:rsidR="00290485" w:rsidRPr="000309BA">
        <w:rPr>
          <w:rFonts w:ascii="Times New Roman" w:hAnsi="Times New Roman" w:cs="Times New Roman"/>
          <w:sz w:val="24"/>
          <w:szCs w:val="24"/>
          <w:lang w:val="en-GB"/>
        </w:rPr>
        <w:t>The second dummy variable (</w:t>
      </w:r>
      <w:proofErr w:type="spellStart"/>
      <w:r w:rsidR="00290485" w:rsidRPr="000309BA">
        <w:rPr>
          <w:rFonts w:ascii="Times New Roman" w:hAnsi="Times New Roman" w:cs="Times New Roman"/>
          <w:sz w:val="24"/>
          <w:szCs w:val="24"/>
          <w:lang w:val="en-GB"/>
        </w:rPr>
        <w:t>DumPos</w:t>
      </w:r>
      <w:proofErr w:type="spellEnd"/>
      <w:r w:rsidR="00290485" w:rsidRPr="000309BA">
        <w:rPr>
          <w:rFonts w:ascii="Times New Roman" w:hAnsi="Times New Roman" w:cs="Times New Roman"/>
          <w:sz w:val="24"/>
          <w:szCs w:val="24"/>
          <w:lang w:val="en-GB"/>
        </w:rPr>
        <w:t xml:space="preserve">) separates the </w:t>
      </w:r>
      <w:del w:id="175" w:author="A. M. van Prooijen" w:date="2021-05-18T19:53:00Z">
        <w:r w:rsidR="00290485" w:rsidRPr="000309BA" w:rsidDel="00D2465F">
          <w:rPr>
            <w:rFonts w:ascii="Times New Roman" w:hAnsi="Times New Roman" w:cs="Times New Roman"/>
            <w:sz w:val="24"/>
            <w:szCs w:val="24"/>
            <w:lang w:val="en-GB"/>
          </w:rPr>
          <w:delText xml:space="preserve">positive </w:delText>
        </w:r>
      </w:del>
      <w:del w:id="176" w:author="A. M. van Prooijen" w:date="2021-05-18T19:43:00Z">
        <w:r w:rsidR="00290485" w:rsidRPr="000309BA" w:rsidDel="002871FE">
          <w:rPr>
            <w:rFonts w:ascii="Times New Roman" w:hAnsi="Times New Roman" w:cs="Times New Roman"/>
            <w:sz w:val="24"/>
            <w:szCs w:val="24"/>
            <w:lang w:val="en-GB"/>
          </w:rPr>
          <w:delText>eWOM intentions</w:delText>
        </w:r>
      </w:del>
      <w:ins w:id="177" w:author="A. M. van Prooijen" w:date="2021-05-18T19:43:00Z">
        <w:r w:rsidR="002871FE">
          <w:rPr>
            <w:rFonts w:ascii="Times New Roman" w:hAnsi="Times New Roman" w:cs="Times New Roman"/>
            <w:sz w:val="24"/>
            <w:szCs w:val="24"/>
            <w:lang w:val="en-GB"/>
          </w:rPr>
          <w:t xml:space="preserve">non-greenwashing condition </w:t>
        </w:r>
      </w:ins>
      <w:del w:id="178" w:author="A. M. van Prooijen" w:date="2021-05-18T19:53:00Z">
        <w:r w:rsidR="00290485" w:rsidRPr="000309BA" w:rsidDel="00D2465F">
          <w:rPr>
            <w:rFonts w:ascii="Times New Roman" w:hAnsi="Times New Roman" w:cs="Times New Roman"/>
            <w:sz w:val="24"/>
            <w:szCs w:val="24"/>
            <w:lang w:val="en-GB"/>
          </w:rPr>
          <w:delText xml:space="preserve"> </w:delText>
        </w:r>
      </w:del>
      <w:r w:rsidR="00290485" w:rsidRPr="000309BA">
        <w:rPr>
          <w:rFonts w:ascii="Times New Roman" w:hAnsi="Times New Roman" w:cs="Times New Roman"/>
          <w:sz w:val="24"/>
          <w:szCs w:val="24"/>
          <w:lang w:val="en-GB"/>
        </w:rPr>
        <w:t xml:space="preserve">(1) from the negative </w:t>
      </w:r>
      <w:commentRangeStart w:id="179"/>
      <w:proofErr w:type="spellStart"/>
      <w:r w:rsidR="00290485" w:rsidRPr="000309BA">
        <w:rPr>
          <w:rFonts w:ascii="Times New Roman" w:hAnsi="Times New Roman" w:cs="Times New Roman"/>
          <w:sz w:val="24"/>
          <w:szCs w:val="24"/>
          <w:lang w:val="en-GB"/>
        </w:rPr>
        <w:t>eWOM</w:t>
      </w:r>
      <w:proofErr w:type="spellEnd"/>
      <w:r w:rsidR="00290485" w:rsidRPr="000309BA">
        <w:rPr>
          <w:rFonts w:ascii="Times New Roman" w:hAnsi="Times New Roman" w:cs="Times New Roman"/>
          <w:sz w:val="24"/>
          <w:szCs w:val="24"/>
          <w:lang w:val="en-GB"/>
        </w:rPr>
        <w:t xml:space="preserve"> intentions </w:t>
      </w:r>
      <w:commentRangeEnd w:id="179"/>
      <w:r w:rsidR="002871FE">
        <w:rPr>
          <w:rStyle w:val="a8"/>
        </w:rPr>
        <w:commentReference w:id="179"/>
      </w:r>
      <w:r w:rsidR="00290485" w:rsidRPr="000309BA">
        <w:rPr>
          <w:rFonts w:ascii="Times New Roman" w:hAnsi="Times New Roman" w:cs="Times New Roman"/>
          <w:sz w:val="24"/>
          <w:szCs w:val="24"/>
          <w:lang w:val="en-GB"/>
        </w:rPr>
        <w:t>(0). Dummy varia</w:t>
      </w:r>
      <w:r w:rsidR="00BC4AB4" w:rsidRPr="000309BA">
        <w:rPr>
          <w:rFonts w:ascii="Times New Roman" w:hAnsi="Times New Roman" w:cs="Times New Roman"/>
          <w:sz w:val="24"/>
          <w:szCs w:val="24"/>
          <w:lang w:val="en-GB"/>
        </w:rPr>
        <w:t>b</w:t>
      </w:r>
      <w:r w:rsidR="00290485" w:rsidRPr="000309BA">
        <w:rPr>
          <w:rFonts w:ascii="Times New Roman" w:hAnsi="Times New Roman" w:cs="Times New Roman"/>
          <w:sz w:val="24"/>
          <w:szCs w:val="24"/>
          <w:lang w:val="en-GB"/>
        </w:rPr>
        <w:t xml:space="preserve">les were created to be able to include </w:t>
      </w:r>
      <w:r w:rsidR="00985914" w:rsidRPr="000309BA">
        <w:rPr>
          <w:rFonts w:ascii="Times New Roman" w:hAnsi="Times New Roman" w:cs="Times New Roman"/>
          <w:sz w:val="24"/>
          <w:szCs w:val="24"/>
          <w:lang w:val="en-GB"/>
        </w:rPr>
        <w:t>the categorical variable</w:t>
      </w:r>
      <w:r w:rsidR="00290485" w:rsidRPr="000309BA">
        <w:rPr>
          <w:rFonts w:ascii="Times New Roman" w:hAnsi="Times New Roman" w:cs="Times New Roman"/>
          <w:sz w:val="24"/>
          <w:szCs w:val="24"/>
          <w:lang w:val="en-GB"/>
        </w:rPr>
        <w:t>s</w:t>
      </w:r>
      <w:r w:rsidR="00985914" w:rsidRPr="000309BA">
        <w:rPr>
          <w:rFonts w:ascii="Times New Roman" w:hAnsi="Times New Roman" w:cs="Times New Roman"/>
          <w:sz w:val="24"/>
          <w:szCs w:val="24"/>
          <w:lang w:val="en-GB"/>
        </w:rPr>
        <w:t xml:space="preserve"> in the regression analysis. </w:t>
      </w:r>
      <w:r w:rsidR="00290485" w:rsidRPr="000309BA">
        <w:rPr>
          <w:rFonts w:ascii="Times New Roman" w:hAnsi="Times New Roman" w:cs="Times New Roman"/>
          <w:sz w:val="24"/>
          <w:szCs w:val="24"/>
          <w:lang w:val="en-GB"/>
        </w:rPr>
        <w:t>For trust</w:t>
      </w:r>
      <w:r w:rsidR="00BC4AB4" w:rsidRPr="000309BA">
        <w:rPr>
          <w:rFonts w:ascii="Times New Roman" w:hAnsi="Times New Roman" w:cs="Times New Roman"/>
          <w:sz w:val="24"/>
          <w:szCs w:val="24"/>
          <w:lang w:val="en-GB"/>
        </w:rPr>
        <w:t>,</w:t>
      </w:r>
      <w:r w:rsidR="00290485" w:rsidRPr="000309BA">
        <w:rPr>
          <w:rFonts w:ascii="Times New Roman" w:hAnsi="Times New Roman" w:cs="Times New Roman"/>
          <w:sz w:val="24"/>
          <w:szCs w:val="24"/>
          <w:lang w:val="en-GB"/>
        </w:rPr>
        <w:t xml:space="preserve"> the mentioned above</w:t>
      </w:r>
      <w:r w:rsidR="00BC4AB4" w:rsidRPr="000309BA">
        <w:rPr>
          <w:rFonts w:ascii="Times New Roman" w:hAnsi="Times New Roman" w:cs="Times New Roman"/>
          <w:sz w:val="24"/>
          <w:szCs w:val="24"/>
          <w:lang w:val="en-GB"/>
        </w:rPr>
        <w:t>-</w:t>
      </w:r>
      <w:r w:rsidR="00290485" w:rsidRPr="000309BA">
        <w:rPr>
          <w:rFonts w:ascii="Times New Roman" w:hAnsi="Times New Roman" w:cs="Times New Roman"/>
          <w:sz w:val="24"/>
          <w:szCs w:val="24"/>
          <w:lang w:val="en-GB"/>
        </w:rPr>
        <w:t>computed variable was used to test the relationships.</w:t>
      </w:r>
    </w:p>
    <w:p w14:paraId="5E987BE3" w14:textId="1AD5A92E" w:rsidR="00C56096" w:rsidRPr="000309BA" w:rsidRDefault="00C56096" w:rsidP="00AC5587">
      <w:pPr>
        <w:spacing w:line="360" w:lineRule="auto"/>
        <w:rPr>
          <w:rFonts w:ascii="Times New Roman" w:hAnsi="Times New Roman" w:cs="Times New Roman"/>
          <w:sz w:val="24"/>
          <w:szCs w:val="24"/>
          <w:lang w:val="en-GB"/>
        </w:rPr>
      </w:pPr>
    </w:p>
    <w:p w14:paraId="4256F471" w14:textId="2A13299F" w:rsidR="00C56096" w:rsidRPr="000309BA" w:rsidRDefault="00C56096" w:rsidP="00AC5587">
      <w:pPr>
        <w:spacing w:line="360" w:lineRule="auto"/>
        <w:contextualSpacing/>
        <w:jc w:val="center"/>
        <w:rPr>
          <w:rFonts w:ascii="Times New Roman" w:hAnsi="Times New Roman" w:cs="Times New Roman"/>
          <w:noProof/>
          <w:sz w:val="24"/>
          <w:szCs w:val="24"/>
          <w:lang w:val="en-GB"/>
        </w:rPr>
      </w:pPr>
      <w:r w:rsidRPr="000309BA">
        <w:rPr>
          <w:rFonts w:ascii="Times New Roman" w:hAnsi="Times New Roman" w:cs="Times New Roman"/>
          <w:noProof/>
          <w:sz w:val="24"/>
          <w:szCs w:val="24"/>
          <w:lang w:val="en-GB"/>
        </w:rPr>
        <w:t>Figure 4.3.3.1 Relationships that are tested for the complete model.</w:t>
      </w:r>
    </w:p>
    <w:p w14:paraId="0A61BCB1" w14:textId="4B4F946E" w:rsidR="00C56096" w:rsidRPr="000309BA" w:rsidRDefault="00AC5587" w:rsidP="00AC5587">
      <w:pPr>
        <w:pStyle w:val="Web"/>
        <w:spacing w:before="0" w:beforeAutospacing="0" w:after="0" w:afterAutospacing="0" w:line="360" w:lineRule="auto"/>
        <w:contextualSpacing/>
        <w:jc w:val="center"/>
        <w:rPr>
          <w:lang w:val="en-GB"/>
        </w:rPr>
      </w:pPr>
      <w:r w:rsidRPr="000309BA">
        <w:rPr>
          <w:noProof/>
          <w:u w:val="single"/>
        </w:rPr>
        <mc:AlternateContent>
          <mc:Choice Requires="wps">
            <w:drawing>
              <wp:anchor distT="0" distB="0" distL="114300" distR="114300" simplePos="0" relativeHeight="251673600" behindDoc="0" locked="0" layoutInCell="1" allowOverlap="1" wp14:anchorId="7CBFB8FD" wp14:editId="62DB118C">
                <wp:simplePos x="0" y="0"/>
                <wp:positionH relativeFrom="column">
                  <wp:posOffset>2998527</wp:posOffset>
                </wp:positionH>
                <wp:positionV relativeFrom="paragraph">
                  <wp:posOffset>263409</wp:posOffset>
                </wp:positionV>
                <wp:extent cx="453390" cy="746760"/>
                <wp:effectExtent l="57150" t="19050" r="60960" b="91440"/>
                <wp:wrapNone/>
                <wp:docPr id="14" name="Ευθύγραμμο βέλος σύνδεσης 14"/>
                <wp:cNvGraphicFramePr/>
                <a:graphic xmlns:a="http://schemas.openxmlformats.org/drawingml/2006/main">
                  <a:graphicData uri="http://schemas.microsoft.com/office/word/2010/wordprocessingShape">
                    <wps:wsp>
                      <wps:cNvCnPr/>
                      <wps:spPr>
                        <a:xfrm>
                          <a:off x="0" y="0"/>
                          <a:ext cx="453390" cy="74676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012A9FF6" id="Ευθύγραμμο βέλος σύνδεσης 14" o:spid="_x0000_s1026" type="#_x0000_t32" style="position:absolute;margin-left:236.1pt;margin-top:20.75pt;width:35.7pt;height:58.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" strokecolor="black [3200]" strokeweight="1pt">
                <v:stroke endarrow="block" joinstyle="miter"/>
              </v:shape>
            </w:pict>
          </mc:Fallback>
        </mc:AlternateContent>
      </w:r>
      <w:r w:rsidRPr="000309BA">
        <w:rPr>
          <w:noProof/>
          <w:u w:val="single"/>
        </w:rPr>
        <mc:AlternateContent>
          <mc:Choice Requires="wps">
            <w:drawing>
              <wp:anchor distT="0" distB="0" distL="114300" distR="114300" simplePos="0" relativeHeight="251672576" behindDoc="0" locked="0" layoutInCell="1" allowOverlap="1" wp14:anchorId="5021AA7D" wp14:editId="6E4B3442">
                <wp:simplePos x="0" y="0"/>
                <wp:positionH relativeFrom="column">
                  <wp:posOffset>1463156</wp:posOffset>
                </wp:positionH>
                <wp:positionV relativeFrom="paragraph">
                  <wp:posOffset>241415</wp:posOffset>
                </wp:positionV>
                <wp:extent cx="453390" cy="769620"/>
                <wp:effectExtent l="57150" t="38100" r="60960" b="87630"/>
                <wp:wrapNone/>
                <wp:docPr id="17" name="Ευθύγραμμο βέλος σύνδεσης 17"/>
                <wp:cNvGraphicFramePr/>
                <a:graphic xmlns:a="http://schemas.openxmlformats.org/drawingml/2006/main">
                  <a:graphicData uri="http://schemas.microsoft.com/office/word/2010/wordprocessingShape">
                    <wps:wsp>
                      <wps:cNvCnPr/>
                      <wps:spPr>
                        <a:xfrm flipV="1">
                          <a:off x="0" y="0"/>
                          <a:ext cx="453390" cy="76962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00CA3E05" id="Ευθύγραμμο βέλος σύνδεσης 17" o:spid="_x0000_s1026" type="#_x0000_t32" style="position:absolute;margin-left:115.2pt;margin-top:19pt;width:35.7pt;height:60.6pt;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" strokecolor="black [3200]" strokeweight="1pt">
                <v:stroke endarrow="block" joinstyle="miter"/>
              </v:shape>
            </w:pict>
          </mc:Fallback>
        </mc:AlternateContent>
      </w:r>
      <w:r w:rsidR="00C56096" w:rsidRPr="000309BA">
        <w:rPr>
          <w:noProof/>
          <w:u w:val="single"/>
        </w:rPr>
        <mc:AlternateContent>
          <mc:Choice Requires="wps">
            <w:drawing>
              <wp:anchor distT="0" distB="0" distL="114300" distR="114300" simplePos="0" relativeHeight="251669504" behindDoc="1" locked="0" layoutInCell="1" allowOverlap="1" wp14:anchorId="74EE2433" wp14:editId="47AA533B">
                <wp:simplePos x="0" y="0"/>
                <wp:positionH relativeFrom="margin">
                  <wp:posOffset>1918335</wp:posOffset>
                </wp:positionH>
                <wp:positionV relativeFrom="paragraph">
                  <wp:posOffset>116205</wp:posOffset>
                </wp:positionV>
                <wp:extent cx="1038860" cy="491490"/>
                <wp:effectExtent l="0" t="0" r="27940" b="22860"/>
                <wp:wrapTight wrapText="bothSides">
                  <wp:wrapPolygon edited="0">
                    <wp:start x="0" y="0"/>
                    <wp:lineTo x="0" y="21767"/>
                    <wp:lineTo x="21785" y="21767"/>
                    <wp:lineTo x="21785" y="0"/>
                    <wp:lineTo x="0" y="0"/>
                  </wp:wrapPolygon>
                </wp:wrapTight>
                <wp:docPr id="10" name="Ορθογώνιο 10"/>
                <wp:cNvGraphicFramePr/>
                <a:graphic xmlns:a="http://schemas.openxmlformats.org/drawingml/2006/main">
                  <a:graphicData uri="http://schemas.microsoft.com/office/word/2010/wordprocessingShape">
                    <wps:wsp>
                      <wps:cNvSpPr/>
                      <wps:spPr>
                        <a:xfrm>
                          <a:off x="0" y="0"/>
                          <a:ext cx="1038860" cy="49149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1A5AA0A" w14:textId="77777777" w:rsidR="000A03FD" w:rsidRDefault="000A03FD" w:rsidP="00C56096">
                            <w:pPr>
                              <w:rPr>
                                <w:rFonts w:ascii="Times New Roman" w:hAnsi="Times New Roman" w:cs="Times New Roman"/>
                                <w:color w:val="000000" w:themeColor="text1"/>
                              </w:rPr>
                            </w:pPr>
                            <w:r w:rsidRPr="009176C4">
                              <w:rPr>
                                <w:rFonts w:ascii="Times New Roman" w:hAnsi="Times New Roman" w:cs="Times New Roman"/>
                                <w:color w:val="000000" w:themeColor="text1"/>
                                <w:sz w:val="24"/>
                                <w:szCs w:val="24"/>
                              </w:rPr>
                              <w:t xml:space="preserve">        </w:t>
                            </w:r>
                            <w:r w:rsidRPr="00342E08">
                              <w:rPr>
                                <w:rFonts w:ascii="Times New Roman" w:hAnsi="Times New Roman" w:cs="Times New Roman"/>
                                <w:color w:val="000000" w:themeColor="text1"/>
                              </w:rPr>
                              <w:t>Trust</w:t>
                            </w:r>
                          </w:p>
                          <w:p w14:paraId="699F8F76" w14:textId="1BD8C0F5" w:rsidR="000A03FD" w:rsidRPr="00342E08" w:rsidRDefault="000A03FD" w:rsidP="00C56096">
                            <w:pPr>
                              <w:rPr>
                                <w:rFonts w:ascii="Times New Roman" w:hAnsi="Times New Roman" w:cs="Times New Roman"/>
                                <w:color w:val="000000" w:themeColor="text1"/>
                              </w:rPr>
                            </w:pPr>
                            <w:r>
                              <w:rPr>
                                <w:rFonts w:ascii="Times New Roman" w:hAnsi="Times New Roman" w:cs="Times New Roman"/>
                                <w:color w:val="000000" w:themeColor="text1"/>
                              </w:rPr>
                              <w:t xml:space="preserve">      Mediator</w:t>
                            </w:r>
                            <w:r w:rsidRPr="00342E08">
                              <w:rPr>
                                <w:rFonts w:ascii="Times New Roman" w:hAnsi="Times New Roman" w:cs="Times New Roman"/>
                                <w:color w:val="000000" w:themeColor="text1"/>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EE2433" id="Ορθογώνιο 10" o:spid="_x0000_s1032" style="position:absolute;left:0;text-align:left;margin-left:151.05pt;margin-top:9.15pt;width:81.8pt;height:38.7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" fillcolor="white [3212]" strokecolor="black [3213]" strokeweight=".5pt">
                <v:textbox>
                  <w:txbxContent>
                    <w:p w14:paraId="61A5AA0A" w14:textId="77777777" w:rsidR="000A03FD" w:rsidRDefault="000A03FD" w:rsidP="00C56096">
                      <w:pPr>
                        <w:rPr>
                          <w:rFonts w:ascii="Times New Roman" w:hAnsi="Times New Roman" w:cs="Times New Roman"/>
                          <w:color w:val="000000" w:themeColor="text1"/>
                        </w:rPr>
                      </w:pPr>
                      <w:r w:rsidRPr="009176C4">
                        <w:rPr>
                          <w:rFonts w:ascii="Times New Roman" w:hAnsi="Times New Roman" w:cs="Times New Roman"/>
                          <w:color w:val="000000" w:themeColor="text1"/>
                          <w:sz w:val="24"/>
                          <w:szCs w:val="24"/>
                        </w:rPr>
                        <w:t xml:space="preserve">        </w:t>
                      </w:r>
                      <w:r w:rsidRPr="00342E08">
                        <w:rPr>
                          <w:rFonts w:ascii="Times New Roman" w:hAnsi="Times New Roman" w:cs="Times New Roman"/>
                          <w:color w:val="000000" w:themeColor="text1"/>
                        </w:rPr>
                        <w:t>Trust</w:t>
                      </w:r>
                    </w:p>
                    <w:p w14:paraId="699F8F76" w14:textId="1BD8C0F5" w:rsidR="000A03FD" w:rsidRPr="00342E08" w:rsidRDefault="000A03FD" w:rsidP="00C56096">
                      <w:pPr>
                        <w:rPr>
                          <w:rFonts w:ascii="Times New Roman" w:hAnsi="Times New Roman" w:cs="Times New Roman"/>
                          <w:color w:val="000000" w:themeColor="text1"/>
                        </w:rPr>
                      </w:pPr>
                      <w:r>
                        <w:rPr>
                          <w:rFonts w:ascii="Times New Roman" w:hAnsi="Times New Roman" w:cs="Times New Roman"/>
                          <w:color w:val="000000" w:themeColor="text1"/>
                        </w:rPr>
                        <w:t xml:space="preserve">      Mediator</w:t>
                      </w:r>
                      <w:r w:rsidRPr="00342E08">
                        <w:rPr>
                          <w:rFonts w:ascii="Times New Roman" w:hAnsi="Times New Roman" w:cs="Times New Roman"/>
                          <w:color w:val="000000" w:themeColor="text1"/>
                        </w:rPr>
                        <w:br/>
                      </w:r>
                    </w:p>
                  </w:txbxContent>
                </v:textbox>
                <w10:wrap type="tight" anchorx="margin"/>
              </v:rect>
            </w:pict>
          </mc:Fallback>
        </mc:AlternateContent>
      </w:r>
    </w:p>
    <w:p w14:paraId="62907B82" w14:textId="7E00F869" w:rsidR="00C56096" w:rsidRPr="000309BA" w:rsidRDefault="00AC5587" w:rsidP="00AC5587">
      <w:pPr>
        <w:pStyle w:val="Web"/>
        <w:spacing w:before="0" w:beforeAutospacing="0" w:after="0" w:afterAutospacing="0" w:line="360" w:lineRule="auto"/>
        <w:contextualSpacing/>
        <w:jc w:val="center"/>
        <w:rPr>
          <w:lang w:val="en-GB"/>
        </w:rPr>
      </w:pPr>
      <w:r w:rsidRPr="000309BA">
        <w:rPr>
          <w:noProof/>
          <w:u w:val="single"/>
        </w:rPr>
        <mc:AlternateContent>
          <mc:Choice Requires="wps">
            <w:drawing>
              <wp:anchor distT="0" distB="0" distL="114300" distR="114300" simplePos="0" relativeHeight="251675648" behindDoc="0" locked="0" layoutInCell="1" allowOverlap="1" wp14:anchorId="6BCF41B6" wp14:editId="6D439B71">
                <wp:simplePos x="0" y="0"/>
                <wp:positionH relativeFrom="column">
                  <wp:posOffset>1315489</wp:posOffset>
                </wp:positionH>
                <wp:positionV relativeFrom="paragraph">
                  <wp:posOffset>98021</wp:posOffset>
                </wp:positionV>
                <wp:extent cx="270164" cy="280035"/>
                <wp:effectExtent l="0" t="0" r="15875" b="24765"/>
                <wp:wrapNone/>
                <wp:docPr id="20" name="Πλαίσιο κειμένου 20"/>
                <wp:cNvGraphicFramePr/>
                <a:graphic xmlns:a="http://schemas.openxmlformats.org/drawingml/2006/main">
                  <a:graphicData uri="http://schemas.microsoft.com/office/word/2010/wordprocessingShape">
                    <wps:wsp>
                      <wps:cNvSpPr txBox="1"/>
                      <wps:spPr>
                        <a:xfrm>
                          <a:off x="0" y="0"/>
                          <a:ext cx="270164" cy="280035"/>
                        </a:xfrm>
                        <a:prstGeom prst="rect">
                          <a:avLst/>
                        </a:prstGeom>
                        <a:solidFill>
                          <a:schemeClr val="lt1"/>
                        </a:solidFill>
                        <a:ln w="6350">
                          <a:solidFill>
                            <a:schemeClr val="bg1"/>
                          </a:solidFill>
                        </a:ln>
                      </wps:spPr>
                      <wps:txbx>
                        <w:txbxContent>
                          <w:p w14:paraId="6291F7A6" w14:textId="3051DEA4" w:rsidR="000A03FD" w:rsidRPr="00C56096" w:rsidRDefault="000A03FD" w:rsidP="00C56096">
                            <w:pPr>
                              <w:rPr>
                                <w:rFonts w:ascii="Times New Roman" w:hAnsi="Times New Roman" w:cs="Times New Roman"/>
                                <w:sz w:val="24"/>
                                <w:szCs w:val="24"/>
                              </w:rPr>
                            </w:pPr>
                            <w:r w:rsidRPr="00C56096">
                              <w:rPr>
                                <w:rFonts w:ascii="Times New Roman" w:hAnsi="Times New Roman" w:cs="Times New Roman"/>
                                <w:color w:val="000000" w:themeColor="text1"/>
                                <w:sz w:val="24"/>
                                <w:szCs w:val="24"/>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CF41B6" id="Πλαίσιο κειμένου 20" o:spid="_x0000_s1033" type="#_x0000_t202" style="position:absolute;left:0;text-align:left;margin-left:103.6pt;margin-top:7.7pt;width:21.25pt;height:22.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" fillcolor="white [3201]" strokecolor="white [3212]" strokeweight=".5pt">
                <v:textbox>
                  <w:txbxContent>
                    <w:p w14:paraId="6291F7A6" w14:textId="3051DEA4" w:rsidR="000A03FD" w:rsidRPr="00C56096" w:rsidRDefault="000A03FD" w:rsidP="00C56096">
                      <w:pPr>
                        <w:rPr>
                          <w:rFonts w:ascii="Times New Roman" w:hAnsi="Times New Roman" w:cs="Times New Roman"/>
                          <w:sz w:val="24"/>
                          <w:szCs w:val="24"/>
                        </w:rPr>
                      </w:pPr>
                      <w:r w:rsidRPr="00C56096">
                        <w:rPr>
                          <w:rFonts w:ascii="Times New Roman" w:hAnsi="Times New Roman" w:cs="Times New Roman"/>
                          <w:color w:val="000000" w:themeColor="text1"/>
                          <w:sz w:val="24"/>
                          <w:szCs w:val="24"/>
                        </w:rPr>
                        <w:t>a</w:t>
                      </w:r>
                    </w:p>
                  </w:txbxContent>
                </v:textbox>
              </v:shape>
            </w:pict>
          </mc:Fallback>
        </mc:AlternateContent>
      </w:r>
      <w:r w:rsidRPr="000309BA">
        <w:rPr>
          <w:noProof/>
          <w:u w:val="single"/>
        </w:rPr>
        <mc:AlternateContent>
          <mc:Choice Requires="wps">
            <w:drawing>
              <wp:anchor distT="0" distB="0" distL="114300" distR="114300" simplePos="0" relativeHeight="251674624" behindDoc="0" locked="0" layoutInCell="1" allowOverlap="1" wp14:anchorId="427E0E53" wp14:editId="13CE9FF9">
                <wp:simplePos x="0" y="0"/>
                <wp:positionH relativeFrom="column">
                  <wp:posOffset>3365904</wp:posOffset>
                </wp:positionH>
                <wp:positionV relativeFrom="paragraph">
                  <wp:posOffset>63327</wp:posOffset>
                </wp:positionV>
                <wp:extent cx="284018" cy="312420"/>
                <wp:effectExtent l="0" t="0" r="20955" b="11430"/>
                <wp:wrapNone/>
                <wp:docPr id="18" name="Πλαίσιο κειμένου 18"/>
                <wp:cNvGraphicFramePr/>
                <a:graphic xmlns:a="http://schemas.openxmlformats.org/drawingml/2006/main">
                  <a:graphicData uri="http://schemas.microsoft.com/office/word/2010/wordprocessingShape">
                    <wps:wsp>
                      <wps:cNvSpPr txBox="1"/>
                      <wps:spPr>
                        <a:xfrm>
                          <a:off x="0" y="0"/>
                          <a:ext cx="284018" cy="312420"/>
                        </a:xfrm>
                        <a:prstGeom prst="rect">
                          <a:avLst/>
                        </a:prstGeom>
                        <a:solidFill>
                          <a:schemeClr val="lt1"/>
                        </a:solidFill>
                        <a:ln w="6350">
                          <a:solidFill>
                            <a:schemeClr val="bg1"/>
                          </a:solidFill>
                        </a:ln>
                      </wps:spPr>
                      <wps:txbx>
                        <w:txbxContent>
                          <w:p w14:paraId="6F205D2C" w14:textId="28019CD7" w:rsidR="000A03FD" w:rsidRPr="00C56096" w:rsidRDefault="000A03FD" w:rsidP="00C56096">
                            <w:pPr>
                              <w:rPr>
                                <w:rFonts w:ascii="Times New Roman" w:hAnsi="Times New Roman" w:cs="Times New Roman"/>
                                <w:sz w:val="24"/>
                                <w:szCs w:val="24"/>
                                <w:lang w:val="en-US"/>
                              </w:rPr>
                            </w:pPr>
                            <w:r w:rsidRPr="00C56096">
                              <w:rPr>
                                <w:rFonts w:ascii="Times New Roman" w:hAnsi="Times New Roman" w:cs="Times New Roman"/>
                                <w:color w:val="000000" w:themeColor="text1"/>
                                <w:sz w:val="24"/>
                                <w:szCs w:val="24"/>
                                <w:lang w:val="en-U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E0E53" id="Πλαίσιο κειμένου 18" o:spid="_x0000_s1034" type="#_x0000_t202" style="position:absolute;left:0;text-align:left;margin-left:265.05pt;margin-top:5pt;width:22.35pt;height:24.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" fillcolor="white [3201]" strokecolor="white [3212]" strokeweight=".5pt">
                <v:textbox>
                  <w:txbxContent>
                    <w:p w14:paraId="6F205D2C" w14:textId="28019CD7" w:rsidR="000A03FD" w:rsidRPr="00C56096" w:rsidRDefault="000A03FD" w:rsidP="00C56096">
                      <w:pPr>
                        <w:rPr>
                          <w:rFonts w:ascii="Times New Roman" w:hAnsi="Times New Roman" w:cs="Times New Roman"/>
                          <w:sz w:val="24"/>
                          <w:szCs w:val="24"/>
                          <w:lang w:val="en-US"/>
                        </w:rPr>
                      </w:pPr>
                      <w:r w:rsidRPr="00C56096">
                        <w:rPr>
                          <w:rFonts w:ascii="Times New Roman" w:hAnsi="Times New Roman" w:cs="Times New Roman"/>
                          <w:color w:val="000000" w:themeColor="text1"/>
                          <w:sz w:val="24"/>
                          <w:szCs w:val="24"/>
                          <w:lang w:val="en-US"/>
                        </w:rPr>
                        <w:t>b</w:t>
                      </w:r>
                    </w:p>
                  </w:txbxContent>
                </v:textbox>
              </v:shape>
            </w:pict>
          </mc:Fallback>
        </mc:AlternateContent>
      </w:r>
    </w:p>
    <w:p w14:paraId="5BDF26AE" w14:textId="09DCFDCB" w:rsidR="00C56096" w:rsidRPr="000309BA" w:rsidRDefault="00C56096" w:rsidP="00AC5587">
      <w:pPr>
        <w:spacing w:line="360" w:lineRule="auto"/>
        <w:rPr>
          <w:rFonts w:ascii="Times New Roman" w:eastAsia="Times New Roman" w:hAnsi="Times New Roman" w:cs="Times New Roman"/>
          <w:b/>
          <w:bCs/>
          <w:sz w:val="24"/>
          <w:szCs w:val="24"/>
        </w:rPr>
      </w:pPr>
    </w:p>
    <w:p w14:paraId="3D42A853" w14:textId="04C45D52" w:rsidR="001C54FB" w:rsidRPr="000309BA" w:rsidRDefault="00C56096" w:rsidP="00AC5587">
      <w:pPr>
        <w:spacing w:line="360" w:lineRule="auto"/>
        <w:jc w:val="both"/>
        <w:rPr>
          <w:rFonts w:ascii="Times New Roman" w:eastAsia="Times New Roman" w:hAnsi="Times New Roman" w:cs="Times New Roman"/>
          <w:sz w:val="24"/>
          <w:szCs w:val="24"/>
          <w:u w:val="single"/>
        </w:rPr>
      </w:pPr>
      <w:r w:rsidRPr="000309BA">
        <w:rPr>
          <w:rFonts w:ascii="Times New Roman" w:eastAsia="Times New Roman" w:hAnsi="Times New Roman" w:cs="Times New Roman"/>
          <w:noProof/>
          <w:sz w:val="24"/>
          <w:szCs w:val="24"/>
          <w:u w:val="single"/>
        </w:rPr>
        <w:lastRenderedPageBreak/>
        <mc:AlternateContent>
          <mc:Choice Requires="wps">
            <w:drawing>
              <wp:anchor distT="0" distB="0" distL="114300" distR="114300" simplePos="0" relativeHeight="251676672" behindDoc="0" locked="0" layoutInCell="1" allowOverlap="1" wp14:anchorId="16D64094" wp14:editId="6EB38191">
                <wp:simplePos x="0" y="0"/>
                <wp:positionH relativeFrom="margin">
                  <wp:posOffset>2306435</wp:posOffset>
                </wp:positionH>
                <wp:positionV relativeFrom="paragraph">
                  <wp:posOffset>161464</wp:posOffset>
                </wp:positionV>
                <wp:extent cx="270164" cy="249382"/>
                <wp:effectExtent l="0" t="0" r="15875" b="17780"/>
                <wp:wrapNone/>
                <wp:docPr id="21" name="Πλαίσιο κειμένου 21"/>
                <wp:cNvGraphicFramePr/>
                <a:graphic xmlns:a="http://schemas.openxmlformats.org/drawingml/2006/main">
                  <a:graphicData uri="http://schemas.microsoft.com/office/word/2010/wordprocessingShape">
                    <wps:wsp>
                      <wps:cNvSpPr txBox="1"/>
                      <wps:spPr>
                        <a:xfrm>
                          <a:off x="0" y="0"/>
                          <a:ext cx="270164" cy="249382"/>
                        </a:xfrm>
                        <a:prstGeom prst="rect">
                          <a:avLst/>
                        </a:prstGeom>
                        <a:solidFill>
                          <a:schemeClr val="lt1"/>
                        </a:solidFill>
                        <a:ln w="6350">
                          <a:solidFill>
                            <a:schemeClr val="bg1"/>
                          </a:solidFill>
                        </a:ln>
                      </wps:spPr>
                      <wps:txbx>
                        <w:txbxContent>
                          <w:p w14:paraId="02CEB8D1" w14:textId="4B8DD8AE" w:rsidR="000A03FD" w:rsidRPr="00C56096" w:rsidRDefault="000A03FD" w:rsidP="00C56096">
                            <w:pPr>
                              <w:rPr>
                                <w:rFonts w:ascii="Times New Roman" w:hAnsi="Times New Roman" w:cs="Times New Roman"/>
                                <w:sz w:val="24"/>
                                <w:szCs w:val="24"/>
                                <w:lang w:val="en-US"/>
                              </w:rPr>
                            </w:pPr>
                            <w:r w:rsidRPr="00C56096">
                              <w:rPr>
                                <w:rFonts w:ascii="Times New Roman" w:hAnsi="Times New Roman" w:cs="Times New Roman"/>
                                <w:color w:val="000000" w:themeColor="text1"/>
                                <w:sz w:val="24"/>
                                <w:szCs w:val="24"/>
                                <w:lang w:val="en-US"/>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64094" id="Πλαίσιο κειμένου 21" o:spid="_x0000_s1035" type="#_x0000_t202" style="position:absolute;left:0;text-align:left;margin-left:181.6pt;margin-top:12.7pt;width:21.25pt;height:19.6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" fillcolor="white [3201]" strokecolor="white [3212]" strokeweight=".5pt">
                <v:textbox>
                  <w:txbxContent>
                    <w:p w14:paraId="02CEB8D1" w14:textId="4B8DD8AE" w:rsidR="000A03FD" w:rsidRPr="00C56096" w:rsidRDefault="000A03FD" w:rsidP="00C56096">
                      <w:pPr>
                        <w:rPr>
                          <w:rFonts w:ascii="Times New Roman" w:hAnsi="Times New Roman" w:cs="Times New Roman"/>
                          <w:sz w:val="24"/>
                          <w:szCs w:val="24"/>
                          <w:lang w:val="en-US"/>
                        </w:rPr>
                      </w:pPr>
                      <w:r w:rsidRPr="00C56096">
                        <w:rPr>
                          <w:rFonts w:ascii="Times New Roman" w:hAnsi="Times New Roman" w:cs="Times New Roman"/>
                          <w:color w:val="000000" w:themeColor="text1"/>
                          <w:sz w:val="24"/>
                          <w:szCs w:val="24"/>
                          <w:lang w:val="en-US"/>
                        </w:rPr>
                        <w:t>c</w:t>
                      </w:r>
                    </w:p>
                  </w:txbxContent>
                </v:textbox>
                <w10:wrap anchorx="margin"/>
              </v:shape>
            </w:pict>
          </mc:Fallback>
        </mc:AlternateContent>
      </w:r>
    </w:p>
    <w:p w14:paraId="00383D7D" w14:textId="7C3CD027" w:rsidR="00A1715C" w:rsidRPr="000309BA" w:rsidRDefault="00AC5587" w:rsidP="00AC5587">
      <w:pPr>
        <w:spacing w:line="360" w:lineRule="auto"/>
        <w:rPr>
          <w:rFonts w:ascii="Times New Roman" w:hAnsi="Times New Roman" w:cs="Times New Roman"/>
          <w:sz w:val="24"/>
          <w:szCs w:val="24"/>
          <w:lang w:val="en-GB"/>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77696" behindDoc="0" locked="0" layoutInCell="1" allowOverlap="1" wp14:anchorId="2EDBE0F6" wp14:editId="3E6DD2BF">
                <wp:simplePos x="0" y="0"/>
                <wp:positionH relativeFrom="column">
                  <wp:posOffset>2195311</wp:posOffset>
                </wp:positionH>
                <wp:positionV relativeFrom="paragraph">
                  <wp:posOffset>247015</wp:posOffset>
                </wp:positionV>
                <wp:extent cx="574963" cy="6927"/>
                <wp:effectExtent l="0" t="76200" r="15875" b="88900"/>
                <wp:wrapNone/>
                <wp:docPr id="24" name="Ευθύγραμμο βέλος σύνδεσης 24"/>
                <wp:cNvGraphicFramePr/>
                <a:graphic xmlns:a="http://schemas.openxmlformats.org/drawingml/2006/main">
                  <a:graphicData uri="http://schemas.microsoft.com/office/word/2010/wordprocessingShape">
                    <wps:wsp>
                      <wps:cNvCnPr/>
                      <wps:spPr>
                        <a:xfrm flipV="1">
                          <a:off x="0" y="0"/>
                          <a:ext cx="574963" cy="69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w:pict>
              <v:shape w14:anchorId="7B16DC1B" id="Ευθύγραμμο βέλος σύνδεσης 24" o:spid="_x0000_s1026" type="#_x0000_t32" style="position:absolute;margin-left:172.85pt;margin-top:19.45pt;width:45.25pt;height:.55pt;flip:y;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" strokecolor="black [3200]" strokeweight=".5pt">
                <v:stroke endarrow="block" joinstyle="miter"/>
              </v:shape>
            </w:pict>
          </mc:Fallback>
        </mc:AlternateContent>
      </w: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71552" behindDoc="0" locked="0" layoutInCell="1" allowOverlap="1" wp14:anchorId="01FE9DE9" wp14:editId="4A59B551">
                <wp:simplePos x="0" y="0"/>
                <wp:positionH relativeFrom="column">
                  <wp:posOffset>2818765</wp:posOffset>
                </wp:positionH>
                <wp:positionV relativeFrom="paragraph">
                  <wp:posOffset>1905</wp:posOffset>
                </wp:positionV>
                <wp:extent cx="1524000" cy="484505"/>
                <wp:effectExtent l="0" t="0" r="19050" b="10795"/>
                <wp:wrapNone/>
                <wp:docPr id="22" name="Ορθογώνιο 22"/>
                <wp:cNvGraphicFramePr/>
                <a:graphic xmlns:a="http://schemas.openxmlformats.org/drawingml/2006/main">
                  <a:graphicData uri="http://schemas.microsoft.com/office/word/2010/wordprocessingShape">
                    <wps:wsp>
                      <wps:cNvSpPr/>
                      <wps:spPr>
                        <a:xfrm>
                          <a:off x="0" y="0"/>
                          <a:ext cx="1524000" cy="484505"/>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74DA410F" w14:textId="77777777" w:rsidR="000A03FD" w:rsidRDefault="000A03FD" w:rsidP="00C56096">
                            <w:pPr>
                              <w:rPr>
                                <w:rFonts w:ascii="Times New Roman" w:hAnsi="Times New Roman" w:cs="Times New Roman"/>
                                <w:color w:val="0D0D0D" w:themeColor="text1" w:themeTint="F2"/>
                              </w:rPr>
                            </w:pPr>
                            <w:r>
                              <w:rPr>
                                <w:b/>
                                <w:bCs/>
                                <w:color w:val="0D0D0D" w:themeColor="text1" w:themeTint="F2"/>
                              </w:rPr>
                              <w:t xml:space="preserve">     </w:t>
                            </w:r>
                            <w:r w:rsidRPr="00342E08">
                              <w:rPr>
                                <w:rFonts w:ascii="Times New Roman" w:hAnsi="Times New Roman" w:cs="Times New Roman"/>
                                <w:color w:val="0D0D0D" w:themeColor="text1" w:themeTint="F2"/>
                              </w:rPr>
                              <w:t>eWOM intentions</w:t>
                            </w:r>
                          </w:p>
                          <w:p w14:paraId="1A9A45A4" w14:textId="3AC07EFD" w:rsidR="000A03FD" w:rsidRPr="00342E08" w:rsidRDefault="000A03FD" w:rsidP="00C56096">
                            <w:pPr>
                              <w:rPr>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     Dependent variable</w:t>
                            </w:r>
                            <w:r w:rsidRPr="00342E08">
                              <w:rPr>
                                <w:rFonts w:ascii="Times New Roman" w:hAnsi="Times New Roman" w:cs="Times New Roman"/>
                                <w:color w:val="0D0D0D" w:themeColor="text1" w:themeTint="F2"/>
                              </w:rPr>
                              <w:b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FE9DE9" id="Ορθογώνιο 22" o:spid="_x0000_s1036" style="position:absolute;margin-left:221.95pt;margin-top:.15pt;width:120pt;height:38.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" fillcolor="white [3212]" strokecolor="black [3213]" strokeweight=".5pt">
                <v:textbox>
                  <w:txbxContent>
                    <w:p w14:paraId="74DA410F" w14:textId="77777777" w:rsidR="000A03FD" w:rsidRDefault="000A03FD" w:rsidP="00C56096">
                      <w:pPr>
                        <w:rPr>
                          <w:rFonts w:ascii="Times New Roman" w:hAnsi="Times New Roman" w:cs="Times New Roman"/>
                          <w:color w:val="0D0D0D" w:themeColor="text1" w:themeTint="F2"/>
                        </w:rPr>
                      </w:pPr>
                      <w:r>
                        <w:rPr>
                          <w:b/>
                          <w:bCs/>
                          <w:color w:val="0D0D0D" w:themeColor="text1" w:themeTint="F2"/>
                        </w:rPr>
                        <w:t xml:space="preserve">     </w:t>
                      </w:r>
                      <w:r w:rsidRPr="00342E08">
                        <w:rPr>
                          <w:rFonts w:ascii="Times New Roman" w:hAnsi="Times New Roman" w:cs="Times New Roman"/>
                          <w:color w:val="0D0D0D" w:themeColor="text1" w:themeTint="F2"/>
                        </w:rPr>
                        <w:t>eWOM intentions</w:t>
                      </w:r>
                    </w:p>
                    <w:p w14:paraId="1A9A45A4" w14:textId="3AC07EFD" w:rsidR="000A03FD" w:rsidRPr="00342E08" w:rsidRDefault="000A03FD" w:rsidP="00C56096">
                      <w:pPr>
                        <w:rPr>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     Dependent variable</w:t>
                      </w:r>
                      <w:r w:rsidRPr="00342E08">
                        <w:rPr>
                          <w:rFonts w:ascii="Times New Roman" w:hAnsi="Times New Roman" w:cs="Times New Roman"/>
                          <w:color w:val="0D0D0D" w:themeColor="text1" w:themeTint="F2"/>
                        </w:rPr>
                        <w:br/>
                        <w:t xml:space="preserve">           </w:t>
                      </w:r>
                    </w:p>
                  </w:txbxContent>
                </v:textbox>
              </v:rect>
            </w:pict>
          </mc:Fallback>
        </mc:AlternateContent>
      </w: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70528" behindDoc="0" locked="0" layoutInCell="1" allowOverlap="1" wp14:anchorId="3C7E6C99" wp14:editId="6310FCA3">
                <wp:simplePos x="0" y="0"/>
                <wp:positionH relativeFrom="column">
                  <wp:posOffset>574444</wp:posOffset>
                </wp:positionH>
                <wp:positionV relativeFrom="paragraph">
                  <wp:posOffset>8486</wp:posOffset>
                </wp:positionV>
                <wp:extent cx="1557655" cy="471055"/>
                <wp:effectExtent l="0" t="0" r="23495" b="24765"/>
                <wp:wrapNone/>
                <wp:docPr id="23" name="Ορθογώνιο 23"/>
                <wp:cNvGraphicFramePr/>
                <a:graphic xmlns:a="http://schemas.openxmlformats.org/drawingml/2006/main">
                  <a:graphicData uri="http://schemas.microsoft.com/office/word/2010/wordprocessingShape">
                    <wps:wsp>
                      <wps:cNvSpPr/>
                      <wps:spPr>
                        <a:xfrm>
                          <a:off x="0" y="0"/>
                          <a:ext cx="1557655" cy="471055"/>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4681733D" w14:textId="547C7F0C" w:rsidR="000A03FD" w:rsidRDefault="000A03FD" w:rsidP="00C56096">
                            <w:pPr>
                              <w:rPr>
                                <w:rFonts w:ascii="Times New Roman" w:hAnsi="Times New Roman" w:cs="Times New Roman"/>
                                <w:color w:val="000000" w:themeColor="text1"/>
                              </w:rPr>
                            </w:pPr>
                            <w:r>
                              <w:rPr>
                                <w:b/>
                                <w:bCs/>
                                <w:color w:val="000000" w:themeColor="text1"/>
                              </w:rPr>
                              <w:t xml:space="preserve">       </w:t>
                            </w:r>
                            <w:r w:rsidRPr="00342E08">
                              <w:rPr>
                                <w:rFonts w:ascii="Times New Roman" w:hAnsi="Times New Roman" w:cs="Times New Roman"/>
                                <w:color w:val="000000" w:themeColor="text1"/>
                              </w:rPr>
                              <w:t>Greenwashing</w:t>
                            </w:r>
                          </w:p>
                          <w:p w14:paraId="4722C7A0" w14:textId="54F35B54" w:rsidR="000A03FD" w:rsidRDefault="000A03FD" w:rsidP="00C56096">
                            <w:pPr>
                              <w:rPr>
                                <w:rFonts w:ascii="Times New Roman" w:hAnsi="Times New Roman" w:cs="Times New Roman"/>
                                <w:color w:val="000000" w:themeColor="text1"/>
                              </w:rPr>
                            </w:pPr>
                            <w:r>
                              <w:rPr>
                                <w:rFonts w:ascii="Times New Roman" w:hAnsi="Times New Roman" w:cs="Times New Roman"/>
                                <w:color w:val="000000" w:themeColor="text1"/>
                              </w:rPr>
                              <w:t>Independent variable</w:t>
                            </w:r>
                          </w:p>
                          <w:p w14:paraId="45E6C3B8" w14:textId="05D48F13" w:rsidR="000A03FD" w:rsidRPr="00342E08" w:rsidRDefault="000A03FD" w:rsidP="00C56096">
                            <w:pPr>
                              <w:rPr>
                                <w:rFonts w:ascii="Times New Roman" w:hAnsi="Times New Roman" w:cs="Times New Roman"/>
                                <w:color w:val="000000" w:themeColor="text1"/>
                              </w:rPr>
                            </w:pPr>
                            <w:r w:rsidRPr="00342E08">
                              <w:rPr>
                                <w:rFonts w:ascii="Times New Roman" w:hAnsi="Times New Roman" w:cs="Times New Roman"/>
                                <w:color w:val="000000" w:themeColor="text1"/>
                              </w:rPr>
                              <w:b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7E6C99" id="Ορθογώνιο 23" o:spid="_x0000_s1037" style="position:absolute;margin-left:45.25pt;margin-top:.65pt;width:122.65pt;height:37.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" fillcolor="white [3212]" strokecolor="black [3213]" strokeweight=".5pt">
                <v:textbox>
                  <w:txbxContent>
                    <w:p w14:paraId="4681733D" w14:textId="547C7F0C" w:rsidR="000A03FD" w:rsidRDefault="000A03FD" w:rsidP="00C56096">
                      <w:pPr>
                        <w:rPr>
                          <w:rFonts w:ascii="Times New Roman" w:hAnsi="Times New Roman" w:cs="Times New Roman"/>
                          <w:color w:val="000000" w:themeColor="text1"/>
                        </w:rPr>
                      </w:pPr>
                      <w:r>
                        <w:rPr>
                          <w:b/>
                          <w:bCs/>
                          <w:color w:val="000000" w:themeColor="text1"/>
                        </w:rPr>
                        <w:t xml:space="preserve">       </w:t>
                      </w:r>
                      <w:r w:rsidRPr="00342E08">
                        <w:rPr>
                          <w:rFonts w:ascii="Times New Roman" w:hAnsi="Times New Roman" w:cs="Times New Roman"/>
                          <w:color w:val="000000" w:themeColor="text1"/>
                        </w:rPr>
                        <w:t>Greenwashing</w:t>
                      </w:r>
                    </w:p>
                    <w:p w14:paraId="4722C7A0" w14:textId="54F35B54" w:rsidR="000A03FD" w:rsidRDefault="000A03FD" w:rsidP="00C56096">
                      <w:pPr>
                        <w:rPr>
                          <w:rFonts w:ascii="Times New Roman" w:hAnsi="Times New Roman" w:cs="Times New Roman"/>
                          <w:color w:val="000000" w:themeColor="text1"/>
                        </w:rPr>
                      </w:pPr>
                      <w:r>
                        <w:rPr>
                          <w:rFonts w:ascii="Times New Roman" w:hAnsi="Times New Roman" w:cs="Times New Roman"/>
                          <w:color w:val="000000" w:themeColor="text1"/>
                        </w:rPr>
                        <w:t>Independent variable</w:t>
                      </w:r>
                    </w:p>
                    <w:p w14:paraId="45E6C3B8" w14:textId="05D48F13" w:rsidR="000A03FD" w:rsidRPr="00342E08" w:rsidRDefault="000A03FD" w:rsidP="00C56096">
                      <w:pPr>
                        <w:rPr>
                          <w:rFonts w:ascii="Times New Roman" w:hAnsi="Times New Roman" w:cs="Times New Roman"/>
                          <w:color w:val="000000" w:themeColor="text1"/>
                        </w:rPr>
                      </w:pPr>
                      <w:r w:rsidRPr="00342E08">
                        <w:rPr>
                          <w:rFonts w:ascii="Times New Roman" w:hAnsi="Times New Roman" w:cs="Times New Roman"/>
                          <w:color w:val="000000" w:themeColor="text1"/>
                        </w:rPr>
                        <w:br/>
                        <w:t xml:space="preserve">        </w:t>
                      </w:r>
                    </w:p>
                  </w:txbxContent>
                </v:textbox>
              </v:rect>
            </w:pict>
          </mc:Fallback>
        </mc:AlternateContent>
      </w:r>
    </w:p>
    <w:p w14:paraId="27900716" w14:textId="77777777" w:rsidR="00A360CF" w:rsidRPr="000309BA" w:rsidRDefault="00A360CF" w:rsidP="00AC5587">
      <w:pPr>
        <w:spacing w:line="360" w:lineRule="auto"/>
        <w:rPr>
          <w:rFonts w:ascii="Times New Roman" w:hAnsi="Times New Roman" w:cs="Times New Roman"/>
          <w:i/>
          <w:iCs/>
          <w:sz w:val="24"/>
          <w:szCs w:val="24"/>
          <w:lang w:val="en-GB"/>
        </w:rPr>
      </w:pPr>
    </w:p>
    <w:p w14:paraId="7366F172" w14:textId="77777777" w:rsidR="00A360CF" w:rsidRPr="000309BA" w:rsidRDefault="00A360CF" w:rsidP="00AC5587">
      <w:pPr>
        <w:spacing w:line="360" w:lineRule="auto"/>
        <w:rPr>
          <w:rFonts w:ascii="Times New Roman" w:hAnsi="Times New Roman" w:cs="Times New Roman"/>
          <w:i/>
          <w:iCs/>
          <w:sz w:val="24"/>
          <w:szCs w:val="24"/>
          <w:lang w:val="en-GB"/>
        </w:rPr>
      </w:pPr>
    </w:p>
    <w:p w14:paraId="6B9939D7" w14:textId="5B6CAE48" w:rsidR="00985914" w:rsidRPr="000309BA" w:rsidRDefault="00290485" w:rsidP="00AC5587">
      <w:pPr>
        <w:spacing w:line="360" w:lineRule="auto"/>
        <w:rPr>
          <w:rFonts w:ascii="Times New Roman" w:hAnsi="Times New Roman" w:cs="Times New Roman"/>
          <w:i/>
          <w:iCs/>
          <w:sz w:val="24"/>
          <w:szCs w:val="24"/>
          <w:lang w:val="en-GB"/>
        </w:rPr>
      </w:pPr>
      <w:r w:rsidRPr="000309BA">
        <w:rPr>
          <w:rFonts w:ascii="Times New Roman" w:hAnsi="Times New Roman" w:cs="Times New Roman"/>
          <w:i/>
          <w:iCs/>
          <w:sz w:val="24"/>
          <w:szCs w:val="24"/>
          <w:lang w:val="en-GB"/>
        </w:rPr>
        <w:t xml:space="preserve">4.3.4 Positive </w:t>
      </w:r>
      <w:proofErr w:type="spellStart"/>
      <w:r w:rsidRPr="000309BA">
        <w:rPr>
          <w:rFonts w:ascii="Times New Roman" w:hAnsi="Times New Roman" w:cs="Times New Roman"/>
          <w:i/>
          <w:iCs/>
          <w:sz w:val="24"/>
          <w:szCs w:val="24"/>
          <w:lang w:val="en-GB"/>
        </w:rPr>
        <w:t>eWOM</w:t>
      </w:r>
      <w:proofErr w:type="spellEnd"/>
      <w:r w:rsidR="00965564" w:rsidRPr="000309BA">
        <w:rPr>
          <w:rFonts w:ascii="Times New Roman" w:hAnsi="Times New Roman" w:cs="Times New Roman"/>
          <w:i/>
          <w:iCs/>
          <w:sz w:val="24"/>
          <w:szCs w:val="24"/>
          <w:lang w:val="en-GB"/>
        </w:rPr>
        <w:t xml:space="preserve"> (H</w:t>
      </w:r>
      <w:r w:rsidR="00D970AA" w:rsidRPr="000309BA">
        <w:rPr>
          <w:rFonts w:ascii="Times New Roman" w:hAnsi="Times New Roman" w:cs="Times New Roman"/>
          <w:i/>
          <w:iCs/>
          <w:sz w:val="24"/>
          <w:szCs w:val="24"/>
          <w:lang w:val="en-GB"/>
        </w:rPr>
        <w:t>1</w:t>
      </w:r>
      <w:r w:rsidR="00965564" w:rsidRPr="000309BA">
        <w:rPr>
          <w:rFonts w:ascii="Times New Roman" w:hAnsi="Times New Roman" w:cs="Times New Roman"/>
          <w:i/>
          <w:iCs/>
          <w:sz w:val="24"/>
          <w:szCs w:val="24"/>
          <w:lang w:val="en-GB"/>
        </w:rPr>
        <w:t>).</w:t>
      </w:r>
    </w:p>
    <w:p w14:paraId="52725BB2" w14:textId="0E6F1EA0" w:rsidR="00290485" w:rsidRPr="000309BA" w:rsidRDefault="00290485" w:rsidP="00AC5587">
      <w:pPr>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-The relationship between greenwashing and positive </w:t>
      </w:r>
      <w:proofErr w:type="spellStart"/>
      <w:r w:rsidRPr="000309BA">
        <w:rPr>
          <w:rFonts w:ascii="Times New Roman" w:hAnsi="Times New Roman" w:cs="Times New Roman"/>
          <w:sz w:val="24"/>
          <w:szCs w:val="24"/>
          <w:lang w:val="en-GB"/>
        </w:rPr>
        <w:t>eWOM</w:t>
      </w:r>
      <w:proofErr w:type="spellEnd"/>
      <w:r w:rsidR="00AC5587" w:rsidRPr="000309BA">
        <w:rPr>
          <w:rFonts w:ascii="Times New Roman" w:hAnsi="Times New Roman" w:cs="Times New Roman"/>
          <w:sz w:val="24"/>
          <w:szCs w:val="24"/>
          <w:lang w:val="en-GB"/>
        </w:rPr>
        <w:t xml:space="preserve"> (c).</w:t>
      </w:r>
    </w:p>
    <w:p w14:paraId="2F358CEA" w14:textId="2D72D3E0" w:rsidR="008F5EF6" w:rsidRPr="000309BA" w:rsidRDefault="00AC5587" w:rsidP="00AC5587">
      <w:pPr>
        <w:spacing w:line="360" w:lineRule="auto"/>
        <w:rPr>
          <w:rFonts w:ascii="Times New Roman" w:hAnsi="Times New Roman" w:cs="Times New Roman"/>
          <w:sz w:val="24"/>
          <w:szCs w:val="24"/>
          <w:highlight w:val="yellow"/>
          <w:lang w:val="en-US"/>
        </w:rPr>
      </w:pPr>
      <w:r w:rsidRPr="000309BA">
        <w:rPr>
          <w:rFonts w:ascii="Times New Roman" w:eastAsia="Times New Roman" w:hAnsi="Times New Roman" w:cs="Times New Roman"/>
          <w:sz w:val="24"/>
          <w:szCs w:val="24"/>
          <w:lang w:val="en-GB" w:eastAsia="nl-NL"/>
        </w:rPr>
        <w:t xml:space="preserve">To test the relationship between greenwashing and positive </w:t>
      </w:r>
      <w:proofErr w:type="spellStart"/>
      <w:r w:rsidRPr="000309BA">
        <w:rPr>
          <w:rFonts w:ascii="Times New Roman" w:eastAsia="Times New Roman" w:hAnsi="Times New Roman" w:cs="Times New Roman"/>
          <w:sz w:val="24"/>
          <w:szCs w:val="24"/>
          <w:lang w:val="en-GB" w:eastAsia="nl-NL"/>
        </w:rPr>
        <w:t>eWOM</w:t>
      </w:r>
      <w:proofErr w:type="spellEnd"/>
      <w:r w:rsidR="00BC4AB4" w:rsidRPr="000309BA">
        <w:rPr>
          <w:rFonts w:ascii="Times New Roman" w:eastAsia="Times New Roman" w:hAnsi="Times New Roman" w:cs="Times New Roman"/>
          <w:sz w:val="24"/>
          <w:szCs w:val="24"/>
          <w:lang w:val="en-GB" w:eastAsia="nl-NL"/>
        </w:rPr>
        <w:t>,</w:t>
      </w:r>
      <w:r w:rsidRPr="000309BA">
        <w:rPr>
          <w:rFonts w:ascii="Times New Roman" w:eastAsia="Times New Roman" w:hAnsi="Times New Roman" w:cs="Times New Roman"/>
          <w:sz w:val="24"/>
          <w:szCs w:val="24"/>
          <w:lang w:val="en-GB" w:eastAsia="nl-NL"/>
        </w:rPr>
        <w:t xml:space="preserve"> a </w:t>
      </w:r>
      <w:del w:id="180" w:author="A. M. van Prooijen" w:date="2021-05-18T19:44:00Z">
        <w:r w:rsidRPr="000309BA" w:rsidDel="002871FE">
          <w:rPr>
            <w:rFonts w:ascii="Times New Roman" w:eastAsia="Times New Roman" w:hAnsi="Times New Roman" w:cs="Times New Roman"/>
            <w:sz w:val="24"/>
            <w:szCs w:val="24"/>
            <w:lang w:val="en-GB" w:eastAsia="nl-NL"/>
          </w:rPr>
          <w:delText xml:space="preserve">bivariate </w:delText>
        </w:r>
      </w:del>
      <w:r w:rsidRPr="000309BA">
        <w:rPr>
          <w:rFonts w:ascii="Times New Roman" w:eastAsia="Times New Roman" w:hAnsi="Times New Roman" w:cs="Times New Roman"/>
          <w:sz w:val="24"/>
          <w:szCs w:val="24"/>
          <w:lang w:val="en-GB" w:eastAsia="nl-NL"/>
        </w:rPr>
        <w:t>regression analysis was conducted. The independent variable</w:t>
      </w:r>
      <w:ins w:id="181" w:author="A. M. van Prooijen" w:date="2021-05-18T19:44:00Z">
        <w:r w:rsidR="002871FE">
          <w:rPr>
            <w:rFonts w:ascii="Times New Roman" w:eastAsia="Times New Roman" w:hAnsi="Times New Roman" w:cs="Times New Roman"/>
            <w:sz w:val="24"/>
            <w:szCs w:val="24"/>
            <w:lang w:val="en-GB" w:eastAsia="nl-NL"/>
          </w:rPr>
          <w:t>s</w:t>
        </w:r>
      </w:ins>
      <w:ins w:id="182" w:author="A. M. van Prooijen" w:date="2021-05-18T19:45:00Z">
        <w:r w:rsidR="002871FE">
          <w:rPr>
            <w:rFonts w:ascii="Times New Roman" w:eastAsia="Times New Roman" w:hAnsi="Times New Roman" w:cs="Times New Roman"/>
            <w:sz w:val="24"/>
            <w:szCs w:val="24"/>
            <w:lang w:val="en-GB" w:eastAsia="nl-NL"/>
          </w:rPr>
          <w:t xml:space="preserve"> were the dummy variables</w:t>
        </w:r>
      </w:ins>
      <w:del w:id="183" w:author="A. M. van Prooijen" w:date="2021-05-18T19:45:00Z">
        <w:r w:rsidRPr="000309BA" w:rsidDel="002871FE">
          <w:rPr>
            <w:rFonts w:ascii="Times New Roman" w:eastAsia="Times New Roman" w:hAnsi="Times New Roman" w:cs="Times New Roman"/>
            <w:sz w:val="24"/>
            <w:szCs w:val="24"/>
            <w:lang w:val="en-GB" w:eastAsia="nl-NL"/>
          </w:rPr>
          <w:delText xml:space="preserve"> </w:delText>
        </w:r>
        <w:commentRangeStart w:id="184"/>
        <w:r w:rsidRPr="000309BA" w:rsidDel="002871FE">
          <w:rPr>
            <w:rFonts w:ascii="Times New Roman" w:eastAsia="Times New Roman" w:hAnsi="Times New Roman" w:cs="Times New Roman"/>
            <w:sz w:val="24"/>
            <w:szCs w:val="24"/>
            <w:lang w:val="en-GB" w:eastAsia="nl-NL"/>
          </w:rPr>
          <w:delText xml:space="preserve">is </w:delText>
        </w:r>
        <w:commentRangeEnd w:id="184"/>
        <w:r w:rsidR="002871FE" w:rsidDel="002871FE">
          <w:rPr>
            <w:rStyle w:val="a8"/>
          </w:rPr>
          <w:commentReference w:id="184"/>
        </w:r>
        <w:r w:rsidRPr="000309BA" w:rsidDel="002871FE">
          <w:rPr>
            <w:rFonts w:ascii="Times New Roman" w:eastAsia="Times New Roman" w:hAnsi="Times New Roman" w:cs="Times New Roman"/>
            <w:sz w:val="24"/>
            <w:szCs w:val="24"/>
            <w:lang w:val="en-GB" w:eastAsia="nl-NL"/>
          </w:rPr>
          <w:delText>greenwashing, which is a categorical variable</w:delText>
        </w:r>
      </w:del>
      <w:r w:rsidRPr="000309BA">
        <w:rPr>
          <w:rFonts w:ascii="Times New Roman" w:eastAsia="Times New Roman" w:hAnsi="Times New Roman" w:cs="Times New Roman"/>
          <w:sz w:val="24"/>
          <w:szCs w:val="24"/>
          <w:lang w:val="en-GB" w:eastAsia="nl-NL"/>
        </w:rPr>
        <w:t xml:space="preserve">. The dependent variable is the intention to participate </w:t>
      </w:r>
      <w:r w:rsidR="00BC4AB4" w:rsidRPr="000309BA">
        <w:rPr>
          <w:rFonts w:ascii="Times New Roman" w:eastAsia="Times New Roman" w:hAnsi="Times New Roman" w:cs="Times New Roman"/>
          <w:sz w:val="24"/>
          <w:szCs w:val="24"/>
          <w:lang w:val="en-GB" w:eastAsia="nl-NL"/>
        </w:rPr>
        <w:t>in</w:t>
      </w:r>
      <w:r w:rsidRPr="000309BA">
        <w:rPr>
          <w:rFonts w:ascii="Times New Roman" w:eastAsia="Times New Roman" w:hAnsi="Times New Roman" w:cs="Times New Roman"/>
          <w:sz w:val="24"/>
          <w:szCs w:val="24"/>
          <w:lang w:val="en-GB" w:eastAsia="nl-NL"/>
        </w:rPr>
        <w:t xml:space="preserve"> positive </w:t>
      </w:r>
      <w:proofErr w:type="spellStart"/>
      <w:r w:rsidRPr="000309BA">
        <w:rPr>
          <w:rFonts w:ascii="Times New Roman" w:eastAsia="Times New Roman" w:hAnsi="Times New Roman" w:cs="Times New Roman"/>
          <w:sz w:val="24"/>
          <w:szCs w:val="24"/>
          <w:lang w:val="en-GB" w:eastAsia="nl-NL"/>
        </w:rPr>
        <w:t>eWOM</w:t>
      </w:r>
      <w:proofErr w:type="spellEnd"/>
      <w:r w:rsidRPr="000309BA">
        <w:rPr>
          <w:rFonts w:ascii="Times New Roman" w:eastAsia="Times New Roman" w:hAnsi="Times New Roman" w:cs="Times New Roman"/>
          <w:sz w:val="24"/>
          <w:szCs w:val="24"/>
          <w:lang w:val="en-GB" w:eastAsia="nl-NL"/>
        </w:rPr>
        <w:t>, which is a continuous variable.</w:t>
      </w:r>
      <w:r w:rsidR="00D970AA" w:rsidRPr="000309BA">
        <w:rPr>
          <w:rFonts w:ascii="Times New Roman" w:eastAsia="Times New Roman" w:hAnsi="Times New Roman" w:cs="Times New Roman"/>
          <w:sz w:val="24"/>
          <w:szCs w:val="24"/>
          <w:lang w:val="en-GB" w:eastAsia="nl-NL"/>
        </w:rPr>
        <w:t xml:space="preserve"> </w:t>
      </w:r>
      <w:r w:rsidR="005419EC" w:rsidRPr="000309BA">
        <w:rPr>
          <w:rFonts w:ascii="Times New Roman" w:eastAsia="Times New Roman" w:hAnsi="Times New Roman" w:cs="Times New Roman"/>
          <w:sz w:val="24"/>
          <w:szCs w:val="24"/>
          <w:lang w:val="en-GB" w:eastAsia="nl-NL"/>
        </w:rPr>
        <w:t xml:space="preserve">The results showed </w:t>
      </w:r>
      <w:del w:id="185" w:author="A. M. van Prooijen" w:date="2021-05-18T19:51:00Z">
        <w:r w:rsidR="005419EC" w:rsidRPr="000309BA" w:rsidDel="00D2465F">
          <w:rPr>
            <w:rFonts w:ascii="Times New Roman" w:eastAsia="Times New Roman" w:hAnsi="Times New Roman" w:cs="Times New Roman"/>
            <w:sz w:val="24"/>
            <w:szCs w:val="24"/>
            <w:lang w:val="en-GB" w:eastAsia="nl-NL"/>
          </w:rPr>
          <w:delText xml:space="preserve">a </w:delText>
        </w:r>
      </w:del>
      <w:ins w:id="186" w:author="A. M. van Prooijen" w:date="2021-05-18T19:51:00Z">
        <w:r w:rsidR="00D2465F">
          <w:rPr>
            <w:rFonts w:ascii="Times New Roman" w:eastAsia="Times New Roman" w:hAnsi="Times New Roman" w:cs="Times New Roman"/>
            <w:sz w:val="24"/>
            <w:szCs w:val="24"/>
            <w:lang w:val="en-GB" w:eastAsia="nl-NL"/>
          </w:rPr>
          <w:t>no</w:t>
        </w:r>
        <w:r w:rsidR="00D2465F" w:rsidRPr="000309BA">
          <w:rPr>
            <w:rFonts w:ascii="Times New Roman" w:eastAsia="Times New Roman" w:hAnsi="Times New Roman" w:cs="Times New Roman"/>
            <w:sz w:val="24"/>
            <w:szCs w:val="24"/>
            <w:lang w:val="en-GB" w:eastAsia="nl-NL"/>
          </w:rPr>
          <w:t xml:space="preserve"> </w:t>
        </w:r>
      </w:ins>
      <w:r w:rsidR="005419EC" w:rsidRPr="000309BA">
        <w:rPr>
          <w:rFonts w:ascii="Times New Roman" w:eastAsia="Times New Roman" w:hAnsi="Times New Roman" w:cs="Times New Roman"/>
          <w:sz w:val="24"/>
          <w:szCs w:val="24"/>
          <w:lang w:val="en-GB" w:eastAsia="nl-NL"/>
        </w:rPr>
        <w:t xml:space="preserve">significant relationship between </w:t>
      </w:r>
      <w:ins w:id="187" w:author="A. M. van Prooijen" w:date="2021-05-18T19:49:00Z">
        <w:r w:rsidR="00D2465F">
          <w:rPr>
            <w:rFonts w:ascii="Times New Roman" w:eastAsia="Times New Roman" w:hAnsi="Times New Roman" w:cs="Times New Roman"/>
            <w:sz w:val="24"/>
            <w:szCs w:val="24"/>
            <w:lang w:val="en-GB" w:eastAsia="nl-NL"/>
          </w:rPr>
          <w:t xml:space="preserve">the </w:t>
        </w:r>
      </w:ins>
      <w:r w:rsidR="005419EC" w:rsidRPr="000309BA">
        <w:rPr>
          <w:rFonts w:ascii="Times New Roman" w:eastAsia="Times New Roman" w:hAnsi="Times New Roman" w:cs="Times New Roman"/>
          <w:sz w:val="24"/>
          <w:szCs w:val="24"/>
          <w:lang w:val="en-GB" w:eastAsia="nl-NL"/>
        </w:rPr>
        <w:t xml:space="preserve">greenwashing </w:t>
      </w:r>
      <w:ins w:id="188" w:author="A. M. van Prooijen" w:date="2021-05-18T19:49:00Z">
        <w:r w:rsidR="00D2465F">
          <w:rPr>
            <w:rFonts w:ascii="Times New Roman" w:eastAsia="Times New Roman" w:hAnsi="Times New Roman" w:cs="Times New Roman"/>
            <w:sz w:val="24"/>
            <w:szCs w:val="24"/>
            <w:lang w:val="en-GB" w:eastAsia="nl-NL"/>
          </w:rPr>
          <w:t xml:space="preserve">dummy </w:t>
        </w:r>
      </w:ins>
      <w:r w:rsidR="005419EC" w:rsidRPr="000309BA">
        <w:rPr>
          <w:rFonts w:ascii="Times New Roman" w:eastAsia="Times New Roman" w:hAnsi="Times New Roman" w:cs="Times New Roman"/>
          <w:sz w:val="24"/>
          <w:szCs w:val="24"/>
          <w:lang w:val="en-GB" w:eastAsia="nl-NL"/>
        </w:rPr>
        <w:t xml:space="preserve">and positive </w:t>
      </w:r>
      <w:proofErr w:type="spellStart"/>
      <w:r w:rsidR="005419EC" w:rsidRPr="000309BA">
        <w:rPr>
          <w:rFonts w:ascii="Times New Roman" w:eastAsia="Times New Roman" w:hAnsi="Times New Roman" w:cs="Times New Roman"/>
          <w:sz w:val="24"/>
          <w:szCs w:val="24"/>
          <w:lang w:val="en-GB" w:eastAsia="nl-NL"/>
        </w:rPr>
        <w:t>eWOM</w:t>
      </w:r>
      <w:proofErr w:type="spellEnd"/>
      <w:r w:rsidR="005419EC" w:rsidRPr="000309BA">
        <w:rPr>
          <w:rFonts w:ascii="Times New Roman" w:eastAsia="Times New Roman" w:hAnsi="Times New Roman" w:cs="Times New Roman"/>
          <w:sz w:val="24"/>
          <w:szCs w:val="24"/>
          <w:lang w:val="en-GB" w:eastAsia="nl-NL"/>
        </w:rPr>
        <w:t xml:space="preserve">, </w:t>
      </w:r>
      <w:del w:id="189" w:author="A. M. van Prooijen" w:date="2021-05-18T19:51:00Z">
        <w:r w:rsidRPr="000309BA" w:rsidDel="00D2465F">
          <w:rPr>
            <w:rFonts w:ascii="Times New Roman" w:hAnsi="Times New Roman" w:cs="Times New Roman"/>
            <w:i/>
            <w:iCs/>
            <w:sz w:val="24"/>
            <w:szCs w:val="24"/>
            <w:lang w:val="en-GB"/>
          </w:rPr>
          <w:delText>Fchange</w:delText>
        </w:r>
        <w:r w:rsidR="005419EC" w:rsidRPr="000309BA" w:rsidDel="00D2465F">
          <w:rPr>
            <w:rFonts w:ascii="Times New Roman" w:hAnsi="Times New Roman" w:cs="Times New Roman"/>
            <w:i/>
            <w:iCs/>
            <w:sz w:val="24"/>
            <w:szCs w:val="24"/>
            <w:lang w:val="en-GB"/>
          </w:rPr>
          <w:delText xml:space="preserve"> </w:delText>
        </w:r>
        <w:r w:rsidRPr="000309BA" w:rsidDel="00D2465F">
          <w:rPr>
            <w:rFonts w:ascii="Times New Roman" w:hAnsi="Times New Roman" w:cs="Times New Roman"/>
            <w:sz w:val="24"/>
            <w:szCs w:val="24"/>
            <w:lang w:val="en-GB"/>
          </w:rPr>
          <w:delText>(2, 2</w:delText>
        </w:r>
        <w:r w:rsidR="005419EC" w:rsidRPr="000309BA" w:rsidDel="00D2465F">
          <w:rPr>
            <w:rFonts w:ascii="Times New Roman" w:hAnsi="Times New Roman" w:cs="Times New Roman"/>
            <w:sz w:val="24"/>
            <w:szCs w:val="24"/>
            <w:lang w:val="en-GB"/>
          </w:rPr>
          <w:delText>84</w:delText>
        </w:r>
        <w:r w:rsidRPr="000309BA" w:rsidDel="00D2465F">
          <w:rPr>
            <w:rFonts w:ascii="Times New Roman" w:hAnsi="Times New Roman" w:cs="Times New Roman"/>
            <w:sz w:val="24"/>
            <w:szCs w:val="24"/>
            <w:lang w:val="en-GB"/>
          </w:rPr>
          <w:delText xml:space="preserve">) = </w:delText>
        </w:r>
        <w:r w:rsidR="005419EC" w:rsidRPr="000309BA" w:rsidDel="00D2465F">
          <w:rPr>
            <w:rFonts w:ascii="Times New Roman" w:hAnsi="Times New Roman" w:cs="Times New Roman"/>
            <w:sz w:val="24"/>
            <w:szCs w:val="24"/>
            <w:lang w:val="en-GB"/>
          </w:rPr>
          <w:delText>7.29</w:delText>
        </w:r>
        <w:r w:rsidRPr="000309BA" w:rsidDel="00D2465F">
          <w:rPr>
            <w:rFonts w:ascii="Times New Roman" w:hAnsi="Times New Roman" w:cs="Times New Roman"/>
            <w:sz w:val="24"/>
            <w:szCs w:val="24"/>
            <w:lang w:val="en-GB"/>
          </w:rPr>
          <w:delText xml:space="preserve">, </w:delText>
        </w:r>
        <w:r w:rsidRPr="000309BA" w:rsidDel="00D2465F">
          <w:rPr>
            <w:rFonts w:ascii="Times New Roman" w:hAnsi="Times New Roman" w:cs="Times New Roman"/>
            <w:i/>
            <w:iCs/>
            <w:sz w:val="24"/>
            <w:szCs w:val="24"/>
            <w:lang w:val="en-GB"/>
          </w:rPr>
          <w:delText>p</w:delText>
        </w:r>
        <w:r w:rsidRPr="000309BA" w:rsidDel="00D2465F">
          <w:rPr>
            <w:rFonts w:ascii="Times New Roman" w:hAnsi="Times New Roman" w:cs="Times New Roman"/>
            <w:sz w:val="24"/>
            <w:szCs w:val="24"/>
            <w:lang w:val="en-GB"/>
          </w:rPr>
          <w:delText xml:space="preserve"> </w:delText>
        </w:r>
        <w:r w:rsidR="008F5EF6" w:rsidRPr="000309BA" w:rsidDel="00D2465F">
          <w:rPr>
            <w:rFonts w:ascii="Times New Roman" w:hAnsi="Times New Roman" w:cs="Times New Roman"/>
            <w:sz w:val="24"/>
            <w:szCs w:val="24"/>
            <w:lang w:val="en-GB"/>
          </w:rPr>
          <w:delText xml:space="preserve">&lt; </w:delText>
        </w:r>
        <w:r w:rsidR="00CA4E14" w:rsidRPr="000309BA" w:rsidDel="00D2465F">
          <w:rPr>
            <w:rFonts w:ascii="Times New Roman" w:hAnsi="Times New Roman" w:cs="Times New Roman"/>
            <w:sz w:val="24"/>
            <w:szCs w:val="24"/>
            <w:lang w:val="en-GB"/>
          </w:rPr>
          <w:delText>.</w:delText>
        </w:r>
        <w:r w:rsidR="005419EC" w:rsidRPr="000309BA" w:rsidDel="00D2465F">
          <w:rPr>
            <w:rFonts w:ascii="Times New Roman" w:hAnsi="Times New Roman" w:cs="Times New Roman"/>
            <w:sz w:val="24"/>
            <w:szCs w:val="24"/>
            <w:lang w:val="en-GB"/>
          </w:rPr>
          <w:delText>001</w:delText>
        </w:r>
      </w:del>
      <w:ins w:id="190" w:author="A. M. van Prooijen" w:date="2021-05-18T19:51:00Z">
        <w:r w:rsidR="00D2465F" w:rsidRPr="000A03FD">
          <w:rPr>
            <w:rFonts w:ascii="Times New Roman" w:hAnsi="Times New Roman" w:cs="Times New Roman"/>
            <w:sz w:val="24"/>
            <w:szCs w:val="24"/>
            <w:lang w:val="en-US"/>
            <w:rPrChange w:id="191" w:author="chris" w:date="2021-05-19T16:27:00Z">
              <w:rPr>
                <w:rFonts w:ascii="Times New Roman" w:hAnsi="Times New Roman" w:cs="Times New Roman"/>
                <w:sz w:val="24"/>
                <w:szCs w:val="24"/>
                <w:lang w:val="el-GR"/>
              </w:rPr>
            </w:rPrChange>
          </w:rPr>
          <w:t xml:space="preserve"> </w:t>
        </w:r>
        <w:r w:rsidR="00D2465F" w:rsidRPr="000309BA">
          <w:rPr>
            <w:rFonts w:ascii="Times New Roman" w:hAnsi="Times New Roman" w:cs="Times New Roman"/>
            <w:sz w:val="24"/>
            <w:szCs w:val="24"/>
            <w:lang w:val="el-GR"/>
          </w:rPr>
          <w:t>β</w:t>
        </w:r>
        <w:r w:rsidR="00D2465F">
          <w:rPr>
            <w:rFonts w:ascii="Times New Roman" w:hAnsi="Times New Roman" w:cs="Times New Roman"/>
            <w:sz w:val="24"/>
            <w:szCs w:val="24"/>
            <w:lang w:val="nl-NL"/>
          </w:rPr>
          <w:t xml:space="preserve"> = -0.11, </w:t>
        </w:r>
        <w:r w:rsidR="00D2465F" w:rsidRPr="00D2465F">
          <w:rPr>
            <w:rFonts w:ascii="Times New Roman" w:hAnsi="Times New Roman" w:cs="Times New Roman"/>
            <w:i/>
            <w:iCs/>
            <w:sz w:val="24"/>
            <w:szCs w:val="24"/>
            <w:lang w:val="nl-NL"/>
            <w:rPrChange w:id="192" w:author="A. M. van Prooijen" w:date="2021-05-18T19:51:00Z">
              <w:rPr>
                <w:rFonts w:ascii="Times New Roman" w:hAnsi="Times New Roman" w:cs="Times New Roman"/>
                <w:sz w:val="24"/>
                <w:szCs w:val="24"/>
                <w:lang w:val="nl-NL"/>
              </w:rPr>
            </w:rPrChange>
          </w:rPr>
          <w:t>p</w:t>
        </w:r>
        <w:r w:rsidR="00D2465F">
          <w:rPr>
            <w:rFonts w:ascii="Times New Roman" w:hAnsi="Times New Roman" w:cs="Times New Roman"/>
            <w:sz w:val="24"/>
            <w:szCs w:val="24"/>
            <w:lang w:val="en-GB"/>
          </w:rPr>
          <w:t xml:space="preserve"> = .097</w:t>
        </w:r>
      </w:ins>
      <w:r w:rsidRPr="000309BA">
        <w:rPr>
          <w:rFonts w:ascii="Times New Roman" w:hAnsi="Times New Roman" w:cs="Times New Roman"/>
          <w:sz w:val="24"/>
          <w:szCs w:val="24"/>
          <w:lang w:val="en-GB"/>
        </w:rPr>
        <w:t>.</w:t>
      </w:r>
      <w:r w:rsidR="00C647E3" w:rsidRPr="000309BA">
        <w:rPr>
          <w:rFonts w:ascii="Times New Roman" w:hAnsi="Times New Roman" w:cs="Times New Roman"/>
          <w:sz w:val="24"/>
          <w:szCs w:val="24"/>
          <w:lang w:val="en-GB"/>
        </w:rPr>
        <w:t xml:space="preserve"> </w:t>
      </w:r>
      <w:ins w:id="193" w:author="A. M. van Prooijen" w:date="2021-05-18T19:52:00Z">
        <w:r w:rsidR="00D2465F">
          <w:rPr>
            <w:rFonts w:ascii="Times New Roman" w:hAnsi="Times New Roman" w:cs="Times New Roman"/>
            <w:sz w:val="24"/>
            <w:szCs w:val="24"/>
            <w:lang w:val="en-GB"/>
          </w:rPr>
          <w:t xml:space="preserve">However, a significant effect of the non-greenwashing dummy on positive </w:t>
        </w:r>
        <w:proofErr w:type="spellStart"/>
        <w:r w:rsidR="00D2465F">
          <w:rPr>
            <w:rFonts w:ascii="Times New Roman" w:hAnsi="Times New Roman" w:cs="Times New Roman"/>
            <w:sz w:val="24"/>
            <w:szCs w:val="24"/>
            <w:lang w:val="en-GB"/>
          </w:rPr>
          <w:t>eWOM</w:t>
        </w:r>
        <w:proofErr w:type="spellEnd"/>
        <w:r w:rsidR="00D2465F">
          <w:rPr>
            <w:rFonts w:ascii="Times New Roman" w:hAnsi="Times New Roman" w:cs="Times New Roman"/>
            <w:sz w:val="24"/>
            <w:szCs w:val="24"/>
            <w:lang w:val="en-GB"/>
          </w:rPr>
          <w:t xml:space="preserve"> was found (report test stats</w:t>
        </w:r>
      </w:ins>
      <w:ins w:id="194" w:author="A. M. van Prooijen" w:date="2021-05-18T19:59:00Z">
        <w:r w:rsidR="00D2465F">
          <w:rPr>
            <w:rFonts w:ascii="Times New Roman" w:hAnsi="Times New Roman" w:cs="Times New Roman"/>
            <w:sz w:val="24"/>
            <w:szCs w:val="24"/>
            <w:lang w:val="en-GB"/>
          </w:rPr>
          <w:t>: Beta and p-value</w:t>
        </w:r>
      </w:ins>
      <w:ins w:id="195" w:author="A. M. van Prooijen" w:date="2021-05-18T19:52:00Z">
        <w:r w:rsidR="00D2465F">
          <w:rPr>
            <w:rFonts w:ascii="Times New Roman" w:hAnsi="Times New Roman" w:cs="Times New Roman"/>
            <w:sz w:val="24"/>
            <w:szCs w:val="24"/>
            <w:lang w:val="en-GB"/>
          </w:rPr>
          <w:t xml:space="preserve">) </w:t>
        </w:r>
      </w:ins>
      <w:del w:id="196" w:author="A. M. van Prooijen" w:date="2021-05-18T19:52:00Z">
        <w:r w:rsidR="00C647E3" w:rsidRPr="000309BA" w:rsidDel="00D2465F">
          <w:rPr>
            <w:rFonts w:ascii="Times New Roman" w:hAnsi="Times New Roman" w:cs="Times New Roman"/>
            <w:sz w:val="24"/>
            <w:szCs w:val="24"/>
            <w:lang w:val="en-GB"/>
          </w:rPr>
          <w:delText>Respondents from the greenwashing condition score less on positive eWOM in</w:delText>
        </w:r>
        <w:r w:rsidR="00BC4AB4" w:rsidRPr="000309BA" w:rsidDel="00D2465F">
          <w:rPr>
            <w:rFonts w:ascii="Times New Roman" w:hAnsi="Times New Roman" w:cs="Times New Roman"/>
            <w:sz w:val="24"/>
            <w:szCs w:val="24"/>
            <w:lang w:val="en-GB"/>
          </w:rPr>
          <w:delText>t</w:delText>
        </w:r>
        <w:r w:rsidR="00C647E3" w:rsidRPr="000309BA" w:rsidDel="00D2465F">
          <w:rPr>
            <w:rFonts w:ascii="Times New Roman" w:hAnsi="Times New Roman" w:cs="Times New Roman"/>
            <w:sz w:val="24"/>
            <w:szCs w:val="24"/>
            <w:lang w:val="en-GB"/>
          </w:rPr>
          <w:delText>entions (</w:delText>
        </w:r>
        <w:r w:rsidR="00C647E3" w:rsidRPr="000309BA" w:rsidDel="00D2465F">
          <w:rPr>
            <w:rFonts w:ascii="Times New Roman" w:hAnsi="Times New Roman" w:cs="Times New Roman"/>
            <w:sz w:val="24"/>
            <w:szCs w:val="24"/>
            <w:lang w:val="el-GR"/>
          </w:rPr>
          <w:delText>β</w:delText>
        </w:r>
        <w:r w:rsidR="00C647E3" w:rsidRPr="000309BA" w:rsidDel="00D2465F">
          <w:rPr>
            <w:rFonts w:ascii="Times New Roman" w:hAnsi="Times New Roman" w:cs="Times New Roman"/>
            <w:sz w:val="24"/>
            <w:szCs w:val="24"/>
            <w:lang w:val="en-US"/>
          </w:rPr>
          <w:delText xml:space="preserve">=-0.1, </w:delText>
        </w:r>
        <w:commentRangeStart w:id="197"/>
        <w:r w:rsidR="00C647E3" w:rsidRPr="000309BA" w:rsidDel="00D2465F">
          <w:rPr>
            <w:rFonts w:ascii="Times New Roman" w:hAnsi="Times New Roman" w:cs="Times New Roman"/>
            <w:i/>
            <w:iCs/>
            <w:sz w:val="24"/>
            <w:szCs w:val="24"/>
            <w:lang w:val="en-US"/>
          </w:rPr>
          <w:delText>p</w:delText>
        </w:r>
        <w:r w:rsidR="00C647E3" w:rsidRPr="000309BA" w:rsidDel="00D2465F">
          <w:rPr>
            <w:rFonts w:ascii="Times New Roman" w:hAnsi="Times New Roman" w:cs="Times New Roman"/>
            <w:sz w:val="24"/>
            <w:szCs w:val="24"/>
            <w:lang w:val="en-US"/>
          </w:rPr>
          <w:delText xml:space="preserve"> = 0.1) </w:delText>
        </w:r>
        <w:commentRangeEnd w:id="197"/>
        <w:r w:rsidR="00D2465F" w:rsidDel="00D2465F">
          <w:rPr>
            <w:rStyle w:val="a8"/>
          </w:rPr>
          <w:commentReference w:id="197"/>
        </w:r>
        <w:r w:rsidR="00C647E3" w:rsidRPr="000309BA" w:rsidDel="00D2465F">
          <w:rPr>
            <w:rFonts w:ascii="Times New Roman" w:hAnsi="Times New Roman" w:cs="Times New Roman"/>
            <w:sz w:val="24"/>
            <w:szCs w:val="24"/>
            <w:lang w:val="en-GB"/>
          </w:rPr>
          <w:delText>than participants in the non</w:delText>
        </w:r>
        <w:r w:rsidR="00C647E3" w:rsidRPr="000309BA" w:rsidDel="00D2465F">
          <w:rPr>
            <w:rFonts w:ascii="Times New Roman" w:hAnsi="Times New Roman" w:cs="Times New Roman"/>
            <w:sz w:val="24"/>
            <w:szCs w:val="24"/>
            <w:lang w:val="en-US"/>
          </w:rPr>
          <w:delText>-greenwashing and the control cond</w:delText>
        </w:r>
        <w:r w:rsidR="00BC4AB4" w:rsidRPr="000309BA" w:rsidDel="00D2465F">
          <w:rPr>
            <w:rFonts w:ascii="Times New Roman" w:hAnsi="Times New Roman" w:cs="Times New Roman"/>
            <w:sz w:val="24"/>
            <w:szCs w:val="24"/>
            <w:lang w:val="en-US"/>
          </w:rPr>
          <w:delText>i</w:delText>
        </w:r>
        <w:r w:rsidR="00C647E3" w:rsidRPr="000309BA" w:rsidDel="00D2465F">
          <w:rPr>
            <w:rFonts w:ascii="Times New Roman" w:hAnsi="Times New Roman" w:cs="Times New Roman"/>
            <w:sz w:val="24"/>
            <w:szCs w:val="24"/>
            <w:lang w:val="en-US"/>
          </w:rPr>
          <w:delText>tion (</w:delText>
        </w:r>
        <w:r w:rsidR="00C647E3" w:rsidRPr="000309BA" w:rsidDel="00D2465F">
          <w:rPr>
            <w:rFonts w:ascii="Times New Roman" w:hAnsi="Times New Roman" w:cs="Times New Roman"/>
            <w:sz w:val="24"/>
            <w:szCs w:val="24"/>
            <w:lang w:val="el-GR"/>
          </w:rPr>
          <w:delText>β</w:delText>
        </w:r>
        <w:r w:rsidR="00C647E3" w:rsidRPr="000309BA" w:rsidDel="00D2465F">
          <w:rPr>
            <w:rFonts w:ascii="Times New Roman" w:hAnsi="Times New Roman" w:cs="Times New Roman"/>
            <w:sz w:val="24"/>
            <w:szCs w:val="24"/>
            <w:lang w:val="en-US"/>
          </w:rPr>
          <w:delText xml:space="preserve">=0.1, </w:delText>
        </w:r>
        <w:r w:rsidR="00C647E3" w:rsidRPr="000309BA" w:rsidDel="00D2465F">
          <w:rPr>
            <w:rFonts w:ascii="Times New Roman" w:hAnsi="Times New Roman" w:cs="Times New Roman"/>
            <w:i/>
            <w:iCs/>
            <w:sz w:val="24"/>
            <w:szCs w:val="24"/>
            <w:lang w:val="en-US"/>
          </w:rPr>
          <w:delText>p=</w:delText>
        </w:r>
        <w:r w:rsidR="00C647E3" w:rsidRPr="000309BA" w:rsidDel="00D2465F">
          <w:rPr>
            <w:rFonts w:ascii="Times New Roman" w:hAnsi="Times New Roman" w:cs="Times New Roman"/>
            <w:i/>
            <w:iCs/>
            <w:sz w:val="24"/>
            <w:szCs w:val="24"/>
            <w:lang w:val="en-GB"/>
          </w:rPr>
          <w:delText>0.03</w:delText>
        </w:r>
        <w:r w:rsidR="00C647E3" w:rsidRPr="000309BA" w:rsidDel="00D2465F">
          <w:rPr>
            <w:rFonts w:ascii="Times New Roman" w:hAnsi="Times New Roman" w:cs="Times New Roman"/>
            <w:i/>
            <w:iCs/>
            <w:sz w:val="24"/>
            <w:szCs w:val="24"/>
            <w:lang w:val="en-US"/>
          </w:rPr>
          <w:delText>).</w:delText>
        </w:r>
        <w:r w:rsidR="00261B8A" w:rsidRPr="000309BA" w:rsidDel="00D2465F">
          <w:rPr>
            <w:rFonts w:ascii="Times New Roman" w:hAnsi="Times New Roman" w:cs="Times New Roman"/>
            <w:i/>
            <w:iCs/>
            <w:sz w:val="24"/>
            <w:szCs w:val="24"/>
            <w:lang w:val="en-US"/>
          </w:rPr>
          <w:delText xml:space="preserve"> </w:delText>
        </w:r>
      </w:del>
      <w:del w:id="198" w:author="A. M. van Prooijen" w:date="2021-05-18T19:54:00Z">
        <w:r w:rsidR="00261B8A" w:rsidRPr="000309BA" w:rsidDel="00D2465F">
          <w:rPr>
            <w:rFonts w:ascii="Times New Roman" w:hAnsi="Times New Roman" w:cs="Times New Roman"/>
            <w:sz w:val="24"/>
            <w:szCs w:val="24"/>
            <w:lang w:val="en-US"/>
          </w:rPr>
          <w:delText>This means that H1 is supported</w:delText>
        </w:r>
        <w:commentRangeStart w:id="199"/>
        <w:r w:rsidR="00261B8A" w:rsidRPr="000309BA" w:rsidDel="00D2465F">
          <w:rPr>
            <w:rFonts w:ascii="Times New Roman" w:hAnsi="Times New Roman" w:cs="Times New Roman"/>
            <w:sz w:val="24"/>
            <w:szCs w:val="24"/>
            <w:lang w:val="en-US"/>
          </w:rPr>
          <w:delText>.</w:delText>
        </w:r>
      </w:del>
      <w:commentRangeEnd w:id="199"/>
      <w:r w:rsidR="00D2465F">
        <w:rPr>
          <w:rStyle w:val="a8"/>
        </w:rPr>
        <w:commentReference w:id="199"/>
      </w:r>
    </w:p>
    <w:p w14:paraId="09880999" w14:textId="5161C7A9" w:rsidR="00C77788" w:rsidRPr="000309BA" w:rsidRDefault="00290485" w:rsidP="00AC5587">
      <w:pPr>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The relationship between greenwashing and trust</w:t>
      </w:r>
      <w:r w:rsidR="00AC5587" w:rsidRPr="000309BA">
        <w:rPr>
          <w:rFonts w:ascii="Times New Roman" w:hAnsi="Times New Roman" w:cs="Times New Roman"/>
          <w:sz w:val="24"/>
          <w:szCs w:val="24"/>
          <w:lang w:val="en-GB"/>
        </w:rPr>
        <w:t xml:space="preserve"> (a).</w:t>
      </w:r>
    </w:p>
    <w:p w14:paraId="40E189C4" w14:textId="0942EA97" w:rsidR="00923DA5" w:rsidRPr="000309BA" w:rsidRDefault="00C77788" w:rsidP="00C77788">
      <w:pPr>
        <w:spacing w:line="360" w:lineRule="auto"/>
        <w:rPr>
          <w:rFonts w:ascii="Times New Roman" w:hAnsi="Times New Roman" w:cs="Times New Roman"/>
          <w:sz w:val="24"/>
          <w:szCs w:val="24"/>
          <w:lang w:val="en-US"/>
        </w:rPr>
      </w:pPr>
      <w:r w:rsidRPr="000309BA">
        <w:rPr>
          <w:rFonts w:ascii="Times New Roman" w:hAnsi="Times New Roman" w:cs="Times New Roman"/>
          <w:sz w:val="24"/>
          <w:szCs w:val="24"/>
          <w:lang w:val="en-GB"/>
        </w:rPr>
        <w:t>The</w:t>
      </w:r>
      <w:del w:id="200" w:author="A. M. van Prooijen" w:date="2021-05-18T19:56:00Z">
        <w:r w:rsidRPr="000309BA" w:rsidDel="00D2465F">
          <w:rPr>
            <w:rFonts w:ascii="Times New Roman" w:hAnsi="Times New Roman" w:cs="Times New Roman"/>
            <w:sz w:val="24"/>
            <w:szCs w:val="24"/>
            <w:lang w:val="en-GB"/>
          </w:rPr>
          <w:delText xml:space="preserve"> bivariate</w:delText>
        </w:r>
      </w:del>
      <w:r w:rsidRPr="000309BA">
        <w:rPr>
          <w:rFonts w:ascii="Times New Roman" w:hAnsi="Times New Roman" w:cs="Times New Roman"/>
          <w:sz w:val="24"/>
          <w:szCs w:val="24"/>
          <w:lang w:val="en-GB"/>
        </w:rPr>
        <w:t xml:space="preserve"> regression analysis of </w:t>
      </w:r>
      <w:ins w:id="201" w:author="A. M. van Prooijen" w:date="2021-05-18T19:56:00Z">
        <w:r w:rsidR="00D2465F">
          <w:rPr>
            <w:rFonts w:ascii="Times New Roman" w:hAnsi="Times New Roman" w:cs="Times New Roman"/>
            <w:sz w:val="24"/>
            <w:szCs w:val="24"/>
            <w:lang w:val="en-GB"/>
          </w:rPr>
          <w:t>the non-</w:t>
        </w:r>
      </w:ins>
      <w:r w:rsidRPr="000309BA">
        <w:rPr>
          <w:rFonts w:ascii="Times New Roman" w:hAnsi="Times New Roman" w:cs="Times New Roman"/>
          <w:sz w:val="24"/>
          <w:szCs w:val="24"/>
          <w:lang w:val="en-GB"/>
        </w:rPr>
        <w:t>greenwashing</w:t>
      </w:r>
      <w:ins w:id="202" w:author="A. M. van Prooijen" w:date="2021-05-18T19:57:00Z">
        <w:r w:rsidR="00D2465F">
          <w:rPr>
            <w:rFonts w:ascii="Times New Roman" w:hAnsi="Times New Roman" w:cs="Times New Roman"/>
            <w:sz w:val="24"/>
            <w:szCs w:val="24"/>
            <w:lang w:val="en-GB"/>
          </w:rPr>
          <w:t xml:space="preserve"> dummy</w:t>
        </w:r>
      </w:ins>
      <w:r w:rsidRPr="000309BA">
        <w:rPr>
          <w:rFonts w:ascii="Times New Roman" w:hAnsi="Times New Roman" w:cs="Times New Roman"/>
          <w:sz w:val="24"/>
          <w:szCs w:val="24"/>
          <w:lang w:val="en-GB"/>
        </w:rPr>
        <w:t>, a categorical independent variable, and trust, a continuous dependent variable, showed a significant relationship</w:t>
      </w:r>
      <w:del w:id="203" w:author="A. M. van Prooijen" w:date="2021-05-18T19:57:00Z">
        <w:r w:rsidRPr="000309BA" w:rsidDel="00D2465F">
          <w:rPr>
            <w:rFonts w:ascii="Times New Roman" w:hAnsi="Times New Roman" w:cs="Times New Roman"/>
            <w:sz w:val="24"/>
            <w:szCs w:val="24"/>
            <w:lang w:val="en-GB"/>
          </w:rPr>
          <w:delText xml:space="preserve"> between greenwashing and trust</w:delText>
        </w:r>
      </w:del>
      <w:r w:rsidRPr="000309BA">
        <w:rPr>
          <w:rFonts w:ascii="Times New Roman" w:hAnsi="Times New Roman" w:cs="Times New Roman"/>
          <w:sz w:val="24"/>
          <w:szCs w:val="24"/>
          <w:lang w:val="en-GB"/>
        </w:rPr>
        <w:t xml:space="preserve">. According to the results </w:t>
      </w:r>
      <w:r w:rsidR="00DE4BFA" w:rsidRPr="000309BA">
        <w:rPr>
          <w:rFonts w:ascii="Times New Roman" w:hAnsi="Times New Roman" w:cs="Times New Roman"/>
          <w:sz w:val="24"/>
          <w:szCs w:val="24"/>
          <w:lang w:val="en-GB"/>
        </w:rPr>
        <w:t xml:space="preserve">greenwashing explain </w:t>
      </w:r>
      <w:r w:rsidR="00E65822" w:rsidRPr="000309BA">
        <w:rPr>
          <w:rFonts w:ascii="Times New Roman" w:hAnsi="Times New Roman" w:cs="Times New Roman"/>
          <w:sz w:val="24"/>
          <w:szCs w:val="24"/>
          <w:lang w:val="en-GB"/>
        </w:rPr>
        <w:t>6%</w:t>
      </w:r>
      <w:r w:rsidR="00DE4BFA" w:rsidRPr="000309BA">
        <w:rPr>
          <w:rFonts w:ascii="Times New Roman" w:hAnsi="Times New Roman" w:cs="Times New Roman"/>
          <w:sz w:val="24"/>
          <w:szCs w:val="24"/>
          <w:lang w:val="en-GB"/>
        </w:rPr>
        <w:t xml:space="preserve"> of variance in trust, </w:t>
      </w:r>
      <w:proofErr w:type="spellStart"/>
      <w:proofErr w:type="gramStart"/>
      <w:r w:rsidRPr="000309BA">
        <w:rPr>
          <w:rFonts w:ascii="Times New Roman" w:hAnsi="Times New Roman" w:cs="Times New Roman"/>
          <w:i/>
          <w:iCs/>
          <w:sz w:val="24"/>
          <w:szCs w:val="24"/>
          <w:lang w:val="en-GB"/>
        </w:rPr>
        <w:t>Fchange</w:t>
      </w:r>
      <w:proofErr w:type="spellEnd"/>
      <w:r w:rsidRPr="000309BA">
        <w:rPr>
          <w:rFonts w:ascii="Times New Roman" w:hAnsi="Times New Roman" w:cs="Times New Roman"/>
          <w:sz w:val="24"/>
          <w:szCs w:val="24"/>
          <w:lang w:val="en-GB"/>
        </w:rPr>
        <w:t>(</w:t>
      </w:r>
      <w:proofErr w:type="gramEnd"/>
      <w:r w:rsidRPr="000309BA">
        <w:rPr>
          <w:rFonts w:ascii="Times New Roman" w:hAnsi="Times New Roman" w:cs="Times New Roman"/>
          <w:sz w:val="24"/>
          <w:szCs w:val="24"/>
          <w:lang w:val="en-GB"/>
        </w:rPr>
        <w:t>2, 2</w:t>
      </w:r>
      <w:r w:rsidR="00DE4BFA" w:rsidRPr="000309BA">
        <w:rPr>
          <w:rFonts w:ascii="Times New Roman" w:hAnsi="Times New Roman" w:cs="Times New Roman"/>
          <w:sz w:val="24"/>
          <w:szCs w:val="24"/>
          <w:lang w:val="en-GB"/>
        </w:rPr>
        <w:t>84</w:t>
      </w:r>
      <w:r w:rsidRPr="000309BA">
        <w:rPr>
          <w:rFonts w:ascii="Times New Roman" w:hAnsi="Times New Roman" w:cs="Times New Roman"/>
          <w:sz w:val="24"/>
          <w:szCs w:val="24"/>
          <w:lang w:val="en-GB"/>
        </w:rPr>
        <w:t xml:space="preserve">) = </w:t>
      </w:r>
      <w:r w:rsidR="00DE4BFA" w:rsidRPr="000309BA">
        <w:rPr>
          <w:rFonts w:ascii="Times New Roman" w:hAnsi="Times New Roman" w:cs="Times New Roman"/>
          <w:sz w:val="24"/>
          <w:szCs w:val="24"/>
          <w:lang w:val="en-GB"/>
        </w:rPr>
        <w:t>9</w:t>
      </w:r>
      <w:r w:rsidRPr="000309BA">
        <w:rPr>
          <w:rFonts w:ascii="Times New Roman" w:hAnsi="Times New Roman" w:cs="Times New Roman"/>
          <w:sz w:val="24"/>
          <w:szCs w:val="24"/>
          <w:lang w:val="en-GB"/>
        </w:rPr>
        <w:t>.</w:t>
      </w:r>
      <w:r w:rsidR="00DE4BFA" w:rsidRPr="000309BA">
        <w:rPr>
          <w:rFonts w:ascii="Times New Roman" w:hAnsi="Times New Roman" w:cs="Times New Roman"/>
          <w:sz w:val="24"/>
          <w:szCs w:val="24"/>
          <w:lang w:val="en-GB"/>
        </w:rPr>
        <w:t>05</w:t>
      </w:r>
      <w:r w:rsidRPr="000309BA">
        <w:rPr>
          <w:rFonts w:ascii="Times New Roman" w:hAnsi="Times New Roman" w:cs="Times New Roman"/>
          <w:sz w:val="24"/>
          <w:szCs w:val="24"/>
          <w:lang w:val="en-GB"/>
        </w:rPr>
        <w:t xml:space="preserve">, </w:t>
      </w:r>
      <w:r w:rsidRPr="000309BA">
        <w:rPr>
          <w:rFonts w:ascii="Times New Roman" w:hAnsi="Times New Roman" w:cs="Times New Roman"/>
          <w:i/>
          <w:iCs/>
          <w:sz w:val="24"/>
          <w:szCs w:val="24"/>
          <w:lang w:val="en-GB"/>
        </w:rPr>
        <w:t>p</w:t>
      </w:r>
      <w:r w:rsidRPr="000309BA">
        <w:rPr>
          <w:rFonts w:ascii="Times New Roman" w:hAnsi="Times New Roman" w:cs="Times New Roman"/>
          <w:sz w:val="24"/>
          <w:szCs w:val="24"/>
          <w:lang w:val="en-GB"/>
        </w:rPr>
        <w:t xml:space="preserve"> </w:t>
      </w:r>
      <w:r w:rsidR="00C647E3"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 xml:space="preserve"> .001. </w:t>
      </w:r>
      <w:r w:rsidR="00923DA5" w:rsidRPr="000309BA">
        <w:rPr>
          <w:rFonts w:ascii="Times New Roman" w:hAnsi="Times New Roman" w:cs="Times New Roman"/>
          <w:sz w:val="24"/>
          <w:szCs w:val="24"/>
          <w:lang w:val="en-GB"/>
        </w:rPr>
        <w:t xml:space="preserve"> The greenwashing condition showed to differ significantly compared to the control and non-greenwashing condition. Respondents from greenwashing condition score less on trust </w:t>
      </w:r>
      <w:commentRangeStart w:id="204"/>
      <w:r w:rsidR="00923DA5" w:rsidRPr="000309BA">
        <w:rPr>
          <w:rFonts w:ascii="Times New Roman" w:hAnsi="Times New Roman" w:cs="Times New Roman"/>
          <w:sz w:val="24"/>
          <w:szCs w:val="24"/>
          <w:lang w:val="en-GB"/>
        </w:rPr>
        <w:t>(</w:t>
      </w:r>
      <w:r w:rsidR="00923DA5" w:rsidRPr="000309BA">
        <w:rPr>
          <w:rFonts w:ascii="Times New Roman" w:hAnsi="Times New Roman" w:cs="Times New Roman"/>
          <w:sz w:val="24"/>
          <w:szCs w:val="24"/>
          <w:lang w:val="el-GR"/>
        </w:rPr>
        <w:t>β</w:t>
      </w:r>
      <w:r w:rsidR="00923DA5" w:rsidRPr="000309BA">
        <w:rPr>
          <w:rFonts w:ascii="Times New Roman" w:hAnsi="Times New Roman" w:cs="Times New Roman"/>
          <w:sz w:val="24"/>
          <w:szCs w:val="24"/>
          <w:lang w:val="en-US"/>
        </w:rPr>
        <w:t xml:space="preserve"> = -0.11, </w:t>
      </w:r>
      <w:r w:rsidR="00923DA5" w:rsidRPr="000309BA">
        <w:rPr>
          <w:rFonts w:ascii="Times New Roman" w:hAnsi="Times New Roman" w:cs="Times New Roman"/>
          <w:sz w:val="24"/>
          <w:szCs w:val="24"/>
          <w:lang w:val="en-GB"/>
        </w:rPr>
        <w:t>p</w:t>
      </w:r>
      <w:r w:rsidR="00E2677A" w:rsidRPr="000309BA">
        <w:rPr>
          <w:rFonts w:ascii="Times New Roman" w:hAnsi="Times New Roman" w:cs="Times New Roman"/>
          <w:sz w:val="24"/>
          <w:szCs w:val="24"/>
          <w:lang w:val="en-US"/>
        </w:rPr>
        <w:t xml:space="preserve"> </w:t>
      </w:r>
      <w:r w:rsidR="00923DA5" w:rsidRPr="000309BA">
        <w:rPr>
          <w:rFonts w:ascii="Times New Roman" w:hAnsi="Times New Roman" w:cs="Times New Roman"/>
          <w:sz w:val="24"/>
          <w:szCs w:val="24"/>
          <w:lang w:val="en-US"/>
        </w:rPr>
        <w:t>&lt;</w:t>
      </w:r>
      <w:r w:rsidR="00E2677A" w:rsidRPr="000309BA">
        <w:rPr>
          <w:rFonts w:ascii="Times New Roman" w:hAnsi="Times New Roman" w:cs="Times New Roman"/>
          <w:sz w:val="24"/>
          <w:szCs w:val="24"/>
          <w:lang w:val="en-US"/>
        </w:rPr>
        <w:t xml:space="preserve"> 009</w:t>
      </w:r>
      <w:commentRangeEnd w:id="204"/>
      <w:r w:rsidR="00D2465F">
        <w:rPr>
          <w:rStyle w:val="a8"/>
        </w:rPr>
        <w:commentReference w:id="204"/>
      </w:r>
      <w:r w:rsidR="00E2677A" w:rsidRPr="000309BA">
        <w:rPr>
          <w:rFonts w:ascii="Times New Roman" w:hAnsi="Times New Roman" w:cs="Times New Roman"/>
          <w:sz w:val="24"/>
          <w:szCs w:val="24"/>
          <w:lang w:val="en-US"/>
        </w:rPr>
        <w:t>, than the respondents in the control and non-greenwashing condition (</w:t>
      </w:r>
      <w:r w:rsidR="00E2677A" w:rsidRPr="000309BA">
        <w:rPr>
          <w:rFonts w:ascii="Times New Roman" w:hAnsi="Times New Roman" w:cs="Times New Roman"/>
          <w:sz w:val="24"/>
          <w:szCs w:val="24"/>
          <w:lang w:val="el-GR"/>
        </w:rPr>
        <w:t>β</w:t>
      </w:r>
      <w:r w:rsidR="00E2677A" w:rsidRPr="000309BA">
        <w:rPr>
          <w:rFonts w:ascii="Times New Roman" w:hAnsi="Times New Roman" w:cs="Times New Roman"/>
          <w:sz w:val="24"/>
          <w:szCs w:val="24"/>
          <w:lang w:val="en-US"/>
        </w:rPr>
        <w:t>= 0.17,</w:t>
      </w:r>
      <w:r w:rsidR="00E2677A" w:rsidRPr="000309BA">
        <w:rPr>
          <w:rFonts w:ascii="Times New Roman" w:hAnsi="Times New Roman" w:cs="Times New Roman"/>
          <w:sz w:val="24"/>
          <w:szCs w:val="24"/>
          <w:lang w:val="en-GB"/>
        </w:rPr>
        <w:t xml:space="preserve"> </w:t>
      </w:r>
      <w:r w:rsidR="00E2677A" w:rsidRPr="000309BA">
        <w:rPr>
          <w:rFonts w:ascii="Times New Roman" w:hAnsi="Times New Roman" w:cs="Times New Roman"/>
          <w:i/>
          <w:iCs/>
          <w:sz w:val="24"/>
          <w:szCs w:val="24"/>
          <w:lang w:val="en-GB"/>
        </w:rPr>
        <w:t>p</w:t>
      </w:r>
      <w:r w:rsidR="00E2677A" w:rsidRPr="000309BA">
        <w:rPr>
          <w:rFonts w:ascii="Times New Roman" w:hAnsi="Times New Roman" w:cs="Times New Roman"/>
          <w:sz w:val="24"/>
          <w:szCs w:val="24"/>
          <w:lang w:val="en-GB"/>
        </w:rPr>
        <w:t xml:space="preserve"> </w:t>
      </w:r>
      <w:r w:rsidR="00E2677A" w:rsidRPr="000309BA">
        <w:rPr>
          <w:rFonts w:ascii="Times New Roman" w:hAnsi="Times New Roman" w:cs="Times New Roman"/>
          <w:sz w:val="24"/>
          <w:szCs w:val="24"/>
          <w:lang w:val="en-US"/>
        </w:rPr>
        <w:t xml:space="preserve">&lt; </w:t>
      </w:r>
      <w:r w:rsidR="00B84529" w:rsidRPr="000309BA">
        <w:rPr>
          <w:rFonts w:ascii="Times New Roman" w:hAnsi="Times New Roman" w:cs="Times New Roman"/>
          <w:sz w:val="24"/>
          <w:szCs w:val="24"/>
          <w:lang w:val="en-US"/>
        </w:rPr>
        <w:t>0.</w:t>
      </w:r>
      <w:r w:rsidR="00E2677A" w:rsidRPr="000309BA">
        <w:rPr>
          <w:rFonts w:ascii="Times New Roman" w:hAnsi="Times New Roman" w:cs="Times New Roman"/>
          <w:sz w:val="24"/>
          <w:szCs w:val="24"/>
          <w:lang w:val="en-US"/>
        </w:rPr>
        <w:t>01</w:t>
      </w:r>
      <w:r w:rsidR="00B4586B" w:rsidRPr="000309BA">
        <w:rPr>
          <w:rFonts w:ascii="Times New Roman" w:hAnsi="Times New Roman" w:cs="Times New Roman"/>
          <w:sz w:val="24"/>
          <w:szCs w:val="24"/>
          <w:lang w:val="en-US"/>
        </w:rPr>
        <w:t>)</w:t>
      </w:r>
      <w:r w:rsidR="00E2677A" w:rsidRPr="000309BA">
        <w:rPr>
          <w:rFonts w:ascii="Times New Roman" w:hAnsi="Times New Roman" w:cs="Times New Roman"/>
          <w:sz w:val="24"/>
          <w:szCs w:val="24"/>
          <w:lang w:val="en-US"/>
        </w:rPr>
        <w:t>.</w:t>
      </w:r>
      <w:r w:rsidR="00B4586B" w:rsidRPr="000309BA">
        <w:rPr>
          <w:rFonts w:ascii="Times New Roman" w:hAnsi="Times New Roman" w:cs="Times New Roman"/>
          <w:sz w:val="24"/>
          <w:szCs w:val="24"/>
          <w:lang w:val="en-US"/>
        </w:rPr>
        <w:t xml:space="preserve"> Conditions showed a positive correlation (R=0.24) with trust and explained 6% of the variance.</w:t>
      </w:r>
      <w:r w:rsidR="00782997" w:rsidRPr="000309BA">
        <w:rPr>
          <w:rFonts w:ascii="Times New Roman" w:hAnsi="Times New Roman" w:cs="Times New Roman"/>
          <w:sz w:val="24"/>
          <w:szCs w:val="24"/>
          <w:lang w:val="en-US"/>
        </w:rPr>
        <w:t xml:space="preserve"> The regression model of greenwashing and trust is statistically significant with a </w:t>
      </w:r>
      <w:r w:rsidR="00782997" w:rsidRPr="000309BA">
        <w:rPr>
          <w:rFonts w:ascii="Times New Roman" w:hAnsi="Times New Roman" w:cs="Times New Roman"/>
          <w:i/>
          <w:iCs/>
          <w:sz w:val="24"/>
          <w:szCs w:val="24"/>
          <w:lang w:val="en-US"/>
        </w:rPr>
        <w:t>p</w:t>
      </w:r>
      <w:r w:rsidR="00BC4AB4" w:rsidRPr="000309BA">
        <w:rPr>
          <w:rFonts w:ascii="Times New Roman" w:hAnsi="Times New Roman" w:cs="Times New Roman"/>
          <w:sz w:val="24"/>
          <w:szCs w:val="24"/>
          <w:lang w:val="en-US"/>
        </w:rPr>
        <w:t>-</w:t>
      </w:r>
      <w:r w:rsidR="00782997" w:rsidRPr="000309BA">
        <w:rPr>
          <w:rFonts w:ascii="Times New Roman" w:hAnsi="Times New Roman" w:cs="Times New Roman"/>
          <w:sz w:val="24"/>
          <w:szCs w:val="24"/>
          <w:lang w:val="en-US"/>
        </w:rPr>
        <w:t>value &lt;</w:t>
      </w:r>
      <w:r w:rsidR="00D72209" w:rsidRPr="000309BA">
        <w:rPr>
          <w:rFonts w:ascii="Times New Roman" w:hAnsi="Times New Roman" w:cs="Times New Roman"/>
          <w:sz w:val="24"/>
          <w:szCs w:val="24"/>
          <w:lang w:val="en-US"/>
        </w:rPr>
        <w:t xml:space="preserve"> </w:t>
      </w:r>
      <w:r w:rsidR="00782997" w:rsidRPr="000309BA">
        <w:rPr>
          <w:rFonts w:ascii="Times New Roman" w:hAnsi="Times New Roman" w:cs="Times New Roman"/>
          <w:sz w:val="24"/>
          <w:szCs w:val="24"/>
          <w:lang w:val="en-US"/>
        </w:rPr>
        <w:t>0.001</w:t>
      </w:r>
      <w:commentRangeStart w:id="205"/>
      <w:r w:rsidR="00782997" w:rsidRPr="000309BA">
        <w:rPr>
          <w:rFonts w:ascii="Times New Roman" w:hAnsi="Times New Roman" w:cs="Times New Roman"/>
          <w:sz w:val="24"/>
          <w:szCs w:val="24"/>
          <w:lang w:val="en-US"/>
        </w:rPr>
        <w:t>.</w:t>
      </w:r>
      <w:commentRangeEnd w:id="205"/>
      <w:r w:rsidR="00D2465F">
        <w:rPr>
          <w:rStyle w:val="a8"/>
        </w:rPr>
        <w:commentReference w:id="205"/>
      </w:r>
    </w:p>
    <w:p w14:paraId="65D30093" w14:textId="121ABB9C" w:rsidR="00C77788" w:rsidRPr="000309BA" w:rsidRDefault="00290485" w:rsidP="00AC5587">
      <w:pPr>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 The influence of </w:t>
      </w:r>
      <w:r w:rsidR="00A360CF" w:rsidRPr="000309BA">
        <w:rPr>
          <w:rFonts w:ascii="Times New Roman" w:hAnsi="Times New Roman" w:cs="Times New Roman"/>
          <w:sz w:val="24"/>
          <w:szCs w:val="24"/>
          <w:lang w:val="en-GB"/>
        </w:rPr>
        <w:t xml:space="preserve">both trust and greenwashing </w:t>
      </w:r>
      <w:r w:rsidRPr="000309BA">
        <w:rPr>
          <w:rFonts w:ascii="Times New Roman" w:hAnsi="Times New Roman" w:cs="Times New Roman"/>
          <w:sz w:val="24"/>
          <w:szCs w:val="24"/>
          <w:lang w:val="en-GB"/>
        </w:rPr>
        <w:t xml:space="preserve">on positive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intentions</w:t>
      </w:r>
      <w:r w:rsidR="00C77788" w:rsidRPr="000309BA">
        <w:rPr>
          <w:rFonts w:ascii="Times New Roman" w:hAnsi="Times New Roman" w:cs="Times New Roman"/>
          <w:sz w:val="24"/>
          <w:szCs w:val="24"/>
          <w:lang w:val="en-GB"/>
        </w:rPr>
        <w:t xml:space="preserve"> (</w:t>
      </w:r>
      <w:proofErr w:type="spellStart"/>
      <w:r w:rsidR="00C77788" w:rsidRPr="000309BA">
        <w:rPr>
          <w:rFonts w:ascii="Times New Roman" w:hAnsi="Times New Roman" w:cs="Times New Roman"/>
          <w:sz w:val="24"/>
          <w:szCs w:val="24"/>
          <w:lang w:val="en-GB"/>
        </w:rPr>
        <w:t>b</w:t>
      </w:r>
      <w:r w:rsidR="00947853" w:rsidRPr="000309BA">
        <w:rPr>
          <w:rFonts w:ascii="Times New Roman" w:hAnsi="Times New Roman" w:cs="Times New Roman"/>
          <w:sz w:val="24"/>
          <w:szCs w:val="24"/>
          <w:lang w:val="en-GB"/>
        </w:rPr>
        <w:t>+c</w:t>
      </w:r>
      <w:commentRangeStart w:id="206"/>
      <w:proofErr w:type="spellEnd"/>
      <w:r w:rsidR="00C77788" w:rsidRPr="000309BA">
        <w:rPr>
          <w:rFonts w:ascii="Times New Roman" w:hAnsi="Times New Roman" w:cs="Times New Roman"/>
          <w:sz w:val="24"/>
          <w:szCs w:val="24"/>
          <w:lang w:val="en-GB"/>
        </w:rPr>
        <w:t>).</w:t>
      </w:r>
      <w:commentRangeEnd w:id="206"/>
      <w:r w:rsidR="0058608F">
        <w:rPr>
          <w:rStyle w:val="a8"/>
        </w:rPr>
        <w:commentReference w:id="206"/>
      </w:r>
    </w:p>
    <w:p w14:paraId="278B0A2B" w14:textId="6A04DAB6" w:rsidR="00BC475E" w:rsidRPr="000309BA" w:rsidRDefault="00DE4BFA" w:rsidP="00AA2EE7">
      <w:pPr>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To test the relationship between trust</w:t>
      </w:r>
      <w:r w:rsidR="00AA2EE7" w:rsidRPr="000309BA">
        <w:rPr>
          <w:rFonts w:ascii="Times New Roman" w:hAnsi="Times New Roman" w:cs="Times New Roman"/>
          <w:sz w:val="24"/>
          <w:szCs w:val="24"/>
          <w:lang w:val="en-GB"/>
        </w:rPr>
        <w:t xml:space="preserve"> and </w:t>
      </w:r>
      <w:r w:rsidRPr="000309BA">
        <w:rPr>
          <w:rFonts w:ascii="Times New Roman" w:hAnsi="Times New Roman" w:cs="Times New Roman"/>
          <w:sz w:val="24"/>
          <w:szCs w:val="24"/>
          <w:lang w:val="en-GB"/>
        </w:rPr>
        <w:t xml:space="preserve">positive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in</w:t>
      </w:r>
      <w:r w:rsidR="00BC4AB4" w:rsidRPr="000309BA">
        <w:rPr>
          <w:rFonts w:ascii="Times New Roman" w:hAnsi="Times New Roman" w:cs="Times New Roman"/>
          <w:sz w:val="24"/>
          <w:szCs w:val="24"/>
          <w:lang w:val="en-GB"/>
        </w:rPr>
        <w:t>t</w:t>
      </w:r>
      <w:r w:rsidRPr="000309BA">
        <w:rPr>
          <w:rFonts w:ascii="Times New Roman" w:hAnsi="Times New Roman" w:cs="Times New Roman"/>
          <w:sz w:val="24"/>
          <w:szCs w:val="24"/>
          <w:lang w:val="en-GB"/>
        </w:rPr>
        <w:t>entions</w:t>
      </w:r>
      <w:r w:rsidR="00BC4AB4"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 xml:space="preserve"> and </w:t>
      </w:r>
      <w:r w:rsidR="00AA2EE7" w:rsidRPr="000309BA">
        <w:rPr>
          <w:rFonts w:ascii="Times New Roman" w:hAnsi="Times New Roman" w:cs="Times New Roman"/>
          <w:sz w:val="24"/>
          <w:szCs w:val="24"/>
          <w:lang w:val="en-GB"/>
        </w:rPr>
        <w:t>bivariate</w:t>
      </w:r>
      <w:r w:rsidRPr="000309BA">
        <w:rPr>
          <w:rFonts w:ascii="Times New Roman" w:hAnsi="Times New Roman" w:cs="Times New Roman"/>
          <w:sz w:val="24"/>
          <w:szCs w:val="24"/>
          <w:lang w:val="en-GB"/>
        </w:rPr>
        <w:t xml:space="preserve"> regression analysis was conducted. Trust </w:t>
      </w:r>
      <w:r w:rsidR="00AA2EE7" w:rsidRPr="000309BA">
        <w:rPr>
          <w:rFonts w:ascii="Times New Roman" w:hAnsi="Times New Roman" w:cs="Times New Roman"/>
          <w:sz w:val="24"/>
          <w:szCs w:val="24"/>
          <w:lang w:val="en-GB"/>
        </w:rPr>
        <w:t>was an i</w:t>
      </w:r>
      <w:r w:rsidR="00BC4AB4" w:rsidRPr="000309BA">
        <w:rPr>
          <w:rFonts w:ascii="Times New Roman" w:hAnsi="Times New Roman" w:cs="Times New Roman"/>
          <w:sz w:val="24"/>
          <w:szCs w:val="24"/>
          <w:lang w:val="en-GB"/>
        </w:rPr>
        <w:t>n</w:t>
      </w:r>
      <w:r w:rsidR="00AA2EE7" w:rsidRPr="000309BA">
        <w:rPr>
          <w:rFonts w:ascii="Times New Roman" w:hAnsi="Times New Roman" w:cs="Times New Roman"/>
          <w:sz w:val="24"/>
          <w:szCs w:val="24"/>
          <w:lang w:val="en-GB"/>
        </w:rPr>
        <w:t>dependent</w:t>
      </w:r>
      <w:r w:rsidR="00F820BE" w:rsidRPr="000309BA">
        <w:rPr>
          <w:rFonts w:ascii="Times New Roman" w:hAnsi="Times New Roman" w:cs="Times New Roman"/>
          <w:sz w:val="24"/>
          <w:szCs w:val="24"/>
          <w:lang w:val="en-GB"/>
        </w:rPr>
        <w:t xml:space="preserve"> variable used as predictors</w:t>
      </w:r>
      <w:r w:rsidR="00BC4AB4" w:rsidRPr="000309BA">
        <w:rPr>
          <w:rFonts w:ascii="Times New Roman" w:hAnsi="Times New Roman" w:cs="Times New Roman"/>
          <w:sz w:val="24"/>
          <w:szCs w:val="24"/>
          <w:lang w:val="en-GB"/>
        </w:rPr>
        <w:t>,</w:t>
      </w:r>
      <w:r w:rsidR="00F820BE" w:rsidRPr="000309BA">
        <w:rPr>
          <w:rFonts w:ascii="Times New Roman" w:hAnsi="Times New Roman" w:cs="Times New Roman"/>
          <w:sz w:val="24"/>
          <w:szCs w:val="24"/>
          <w:lang w:val="en-GB"/>
        </w:rPr>
        <w:t xml:space="preserve"> and positive </w:t>
      </w:r>
      <w:proofErr w:type="spellStart"/>
      <w:r w:rsidR="00F820BE" w:rsidRPr="000309BA">
        <w:rPr>
          <w:rFonts w:ascii="Times New Roman" w:hAnsi="Times New Roman" w:cs="Times New Roman"/>
          <w:sz w:val="24"/>
          <w:szCs w:val="24"/>
          <w:lang w:val="en-GB"/>
        </w:rPr>
        <w:t>eWOM</w:t>
      </w:r>
      <w:proofErr w:type="spellEnd"/>
      <w:r w:rsidR="00F820BE" w:rsidRPr="000309BA">
        <w:rPr>
          <w:rFonts w:ascii="Times New Roman" w:hAnsi="Times New Roman" w:cs="Times New Roman"/>
          <w:sz w:val="24"/>
          <w:szCs w:val="24"/>
          <w:lang w:val="en-GB"/>
        </w:rPr>
        <w:t xml:space="preserve"> was the dependent variable. </w:t>
      </w:r>
      <w:r w:rsidR="00AA2EE7" w:rsidRPr="000309BA">
        <w:rPr>
          <w:rFonts w:ascii="Times New Roman" w:eastAsia="Times New Roman" w:hAnsi="Times New Roman" w:cs="Times New Roman"/>
          <w:sz w:val="24"/>
          <w:szCs w:val="24"/>
          <w:lang w:val="en-GB" w:eastAsia="nl-NL"/>
        </w:rPr>
        <w:t>T</w:t>
      </w:r>
      <w:r w:rsidR="00F820BE" w:rsidRPr="000309BA">
        <w:rPr>
          <w:rFonts w:ascii="Times New Roman" w:eastAsia="Times New Roman" w:hAnsi="Times New Roman" w:cs="Times New Roman"/>
          <w:sz w:val="24"/>
          <w:szCs w:val="24"/>
          <w:lang w:val="en-GB" w:eastAsia="nl-NL"/>
        </w:rPr>
        <w:t xml:space="preserve">rust and positive </w:t>
      </w:r>
      <w:proofErr w:type="spellStart"/>
      <w:r w:rsidR="00F820BE" w:rsidRPr="000309BA">
        <w:rPr>
          <w:rFonts w:ascii="Times New Roman" w:eastAsia="Times New Roman" w:hAnsi="Times New Roman" w:cs="Times New Roman"/>
          <w:sz w:val="24"/>
          <w:szCs w:val="24"/>
          <w:lang w:val="en-GB" w:eastAsia="nl-NL"/>
        </w:rPr>
        <w:t>eWOM</w:t>
      </w:r>
      <w:proofErr w:type="spellEnd"/>
      <w:r w:rsidR="00F820BE" w:rsidRPr="000309BA">
        <w:rPr>
          <w:rFonts w:ascii="Times New Roman" w:eastAsia="Times New Roman" w:hAnsi="Times New Roman" w:cs="Times New Roman"/>
          <w:sz w:val="24"/>
          <w:szCs w:val="24"/>
          <w:lang w:val="en-GB" w:eastAsia="nl-NL"/>
        </w:rPr>
        <w:t xml:space="preserve"> are </w:t>
      </w:r>
      <w:r w:rsidR="00AA2EE7" w:rsidRPr="000309BA">
        <w:rPr>
          <w:rFonts w:ascii="Times New Roman" w:eastAsia="Times New Roman" w:hAnsi="Times New Roman" w:cs="Times New Roman"/>
          <w:sz w:val="24"/>
          <w:szCs w:val="24"/>
          <w:lang w:val="en-GB" w:eastAsia="nl-NL"/>
        </w:rPr>
        <w:t xml:space="preserve">both </w:t>
      </w:r>
      <w:r w:rsidR="00F820BE" w:rsidRPr="000309BA">
        <w:rPr>
          <w:rFonts w:ascii="Times New Roman" w:eastAsia="Times New Roman" w:hAnsi="Times New Roman" w:cs="Times New Roman"/>
          <w:sz w:val="24"/>
          <w:szCs w:val="24"/>
          <w:lang w:val="en-GB" w:eastAsia="nl-NL"/>
        </w:rPr>
        <w:t xml:space="preserve">continuous variables. </w:t>
      </w:r>
      <w:r w:rsidR="00E65822" w:rsidRPr="000309BA">
        <w:rPr>
          <w:rFonts w:ascii="Times New Roman" w:eastAsia="Times New Roman" w:hAnsi="Times New Roman" w:cs="Times New Roman"/>
          <w:sz w:val="24"/>
          <w:szCs w:val="24"/>
          <w:lang w:val="en-GB" w:eastAsia="nl-NL"/>
        </w:rPr>
        <w:t xml:space="preserve">There </w:t>
      </w:r>
      <w:r w:rsidR="00FA1DA7" w:rsidRPr="000309BA">
        <w:rPr>
          <w:rFonts w:ascii="Times New Roman" w:eastAsia="Times New Roman" w:hAnsi="Times New Roman" w:cs="Times New Roman"/>
          <w:sz w:val="24"/>
          <w:szCs w:val="24"/>
          <w:lang w:val="en-GB" w:eastAsia="nl-NL"/>
        </w:rPr>
        <w:t>was</w:t>
      </w:r>
      <w:r w:rsidR="00E65822" w:rsidRPr="000309BA">
        <w:rPr>
          <w:rFonts w:ascii="Times New Roman" w:eastAsia="Times New Roman" w:hAnsi="Times New Roman" w:cs="Times New Roman"/>
          <w:sz w:val="24"/>
          <w:szCs w:val="24"/>
          <w:lang w:val="en-GB" w:eastAsia="nl-NL"/>
        </w:rPr>
        <w:t xml:space="preserve"> a significant relationship</w:t>
      </w:r>
      <w:r w:rsidR="00FA1DA7" w:rsidRPr="000309BA">
        <w:rPr>
          <w:rFonts w:ascii="Times New Roman" w:eastAsia="Times New Roman" w:hAnsi="Times New Roman" w:cs="Times New Roman"/>
          <w:sz w:val="24"/>
          <w:szCs w:val="24"/>
          <w:lang w:val="en-GB" w:eastAsia="nl-NL"/>
        </w:rPr>
        <w:t xml:space="preserve"> between trust </w:t>
      </w:r>
      <w:r w:rsidR="001420EF" w:rsidRPr="000309BA">
        <w:rPr>
          <w:rFonts w:ascii="Times New Roman" w:eastAsia="Times New Roman" w:hAnsi="Times New Roman" w:cs="Times New Roman"/>
          <w:sz w:val="24"/>
          <w:szCs w:val="24"/>
          <w:lang w:val="en-GB" w:eastAsia="nl-NL"/>
        </w:rPr>
        <w:t xml:space="preserve">and positive </w:t>
      </w:r>
      <w:proofErr w:type="spellStart"/>
      <w:r w:rsidR="001420EF" w:rsidRPr="000309BA">
        <w:rPr>
          <w:rFonts w:ascii="Times New Roman" w:eastAsia="Times New Roman" w:hAnsi="Times New Roman" w:cs="Times New Roman"/>
          <w:sz w:val="24"/>
          <w:szCs w:val="24"/>
          <w:lang w:val="en-GB" w:eastAsia="nl-NL"/>
        </w:rPr>
        <w:t>eWOM</w:t>
      </w:r>
      <w:proofErr w:type="spellEnd"/>
      <w:r w:rsidR="001420EF" w:rsidRPr="000309BA">
        <w:rPr>
          <w:rFonts w:ascii="Times New Roman" w:eastAsia="Times New Roman" w:hAnsi="Times New Roman" w:cs="Times New Roman"/>
          <w:sz w:val="24"/>
          <w:szCs w:val="24"/>
          <w:lang w:val="en-GB" w:eastAsia="nl-NL"/>
        </w:rPr>
        <w:t>.</w:t>
      </w:r>
      <w:r w:rsidR="00855B50" w:rsidRPr="000309BA">
        <w:rPr>
          <w:rFonts w:ascii="Times New Roman" w:eastAsia="Times New Roman" w:hAnsi="Times New Roman" w:cs="Times New Roman"/>
          <w:sz w:val="24"/>
          <w:szCs w:val="24"/>
          <w:lang w:val="en-GB" w:eastAsia="nl-NL"/>
        </w:rPr>
        <w:t xml:space="preserve"> Trust </w:t>
      </w:r>
      <w:r w:rsidR="00A360CF" w:rsidRPr="000309BA">
        <w:rPr>
          <w:rFonts w:ascii="Times New Roman" w:eastAsia="Times New Roman" w:hAnsi="Times New Roman" w:cs="Times New Roman"/>
          <w:sz w:val="24"/>
          <w:szCs w:val="24"/>
          <w:lang w:val="en-GB" w:eastAsia="nl-NL"/>
        </w:rPr>
        <w:t xml:space="preserve">and greenwashing conditions </w:t>
      </w:r>
      <w:r w:rsidR="00855B50" w:rsidRPr="000309BA">
        <w:rPr>
          <w:rFonts w:ascii="Times New Roman" w:eastAsia="Times New Roman" w:hAnsi="Times New Roman" w:cs="Times New Roman"/>
          <w:sz w:val="24"/>
          <w:szCs w:val="24"/>
          <w:lang w:val="en-GB" w:eastAsia="nl-NL"/>
        </w:rPr>
        <w:t>explain</w:t>
      </w:r>
      <w:r w:rsidR="00A360CF" w:rsidRPr="000309BA">
        <w:rPr>
          <w:rFonts w:ascii="Times New Roman" w:eastAsia="Times New Roman" w:hAnsi="Times New Roman" w:cs="Times New Roman"/>
          <w:sz w:val="24"/>
          <w:szCs w:val="24"/>
          <w:lang w:val="en-GB" w:eastAsia="nl-NL"/>
        </w:rPr>
        <w:t xml:space="preserve"> together</w:t>
      </w:r>
      <w:r w:rsidR="00855B50" w:rsidRPr="000309BA">
        <w:rPr>
          <w:rFonts w:ascii="Times New Roman" w:eastAsia="Times New Roman" w:hAnsi="Times New Roman" w:cs="Times New Roman"/>
          <w:sz w:val="24"/>
          <w:szCs w:val="24"/>
          <w:lang w:val="en-GB" w:eastAsia="nl-NL"/>
        </w:rPr>
        <w:t xml:space="preserve"> 2</w:t>
      </w:r>
      <w:r w:rsidR="00A360CF" w:rsidRPr="000309BA">
        <w:rPr>
          <w:rFonts w:ascii="Times New Roman" w:eastAsia="Times New Roman" w:hAnsi="Times New Roman" w:cs="Times New Roman"/>
          <w:sz w:val="24"/>
          <w:szCs w:val="24"/>
          <w:lang w:val="en-GB" w:eastAsia="nl-NL"/>
        </w:rPr>
        <w:t>4</w:t>
      </w:r>
      <w:r w:rsidR="00855B50" w:rsidRPr="000309BA">
        <w:rPr>
          <w:rFonts w:ascii="Times New Roman" w:eastAsia="Times New Roman" w:hAnsi="Times New Roman" w:cs="Times New Roman"/>
          <w:sz w:val="24"/>
          <w:szCs w:val="24"/>
          <w:lang w:val="en-GB" w:eastAsia="nl-NL"/>
        </w:rPr>
        <w:t xml:space="preserve">% of </w:t>
      </w:r>
      <w:r w:rsidR="00855B50" w:rsidRPr="000309BA">
        <w:rPr>
          <w:rFonts w:ascii="Times New Roman" w:eastAsia="Times New Roman" w:hAnsi="Times New Roman" w:cs="Times New Roman"/>
          <w:sz w:val="24"/>
          <w:szCs w:val="24"/>
          <w:lang w:val="en-GB" w:eastAsia="nl-NL"/>
        </w:rPr>
        <w:lastRenderedPageBreak/>
        <w:t xml:space="preserve">variance </w:t>
      </w:r>
      <w:r w:rsidR="00AA2EE7" w:rsidRPr="000309BA">
        <w:rPr>
          <w:rFonts w:ascii="Times New Roman" w:eastAsia="Times New Roman" w:hAnsi="Times New Roman" w:cs="Times New Roman"/>
          <w:sz w:val="24"/>
          <w:szCs w:val="24"/>
          <w:lang w:val="en-GB" w:eastAsia="nl-NL"/>
        </w:rPr>
        <w:t xml:space="preserve">in positive </w:t>
      </w:r>
      <w:proofErr w:type="spellStart"/>
      <w:r w:rsidR="00AA2EE7" w:rsidRPr="000309BA">
        <w:rPr>
          <w:rFonts w:ascii="Times New Roman" w:eastAsia="Times New Roman" w:hAnsi="Times New Roman" w:cs="Times New Roman"/>
          <w:sz w:val="24"/>
          <w:szCs w:val="24"/>
          <w:lang w:val="en-GB" w:eastAsia="nl-NL"/>
        </w:rPr>
        <w:t>eWOM</w:t>
      </w:r>
      <w:proofErr w:type="spellEnd"/>
      <w:r w:rsidR="00AA2EE7" w:rsidRPr="000309BA">
        <w:rPr>
          <w:rFonts w:ascii="Times New Roman" w:eastAsia="Times New Roman" w:hAnsi="Times New Roman" w:cs="Times New Roman"/>
          <w:sz w:val="24"/>
          <w:szCs w:val="24"/>
          <w:lang w:val="en-GB" w:eastAsia="nl-NL"/>
        </w:rPr>
        <w:t xml:space="preserve">, </w:t>
      </w:r>
      <w:proofErr w:type="spellStart"/>
      <w:proofErr w:type="gramStart"/>
      <w:r w:rsidR="00AA2EE7" w:rsidRPr="000309BA">
        <w:rPr>
          <w:rFonts w:ascii="Times New Roman" w:hAnsi="Times New Roman" w:cs="Times New Roman"/>
          <w:i/>
          <w:iCs/>
          <w:sz w:val="24"/>
          <w:szCs w:val="24"/>
          <w:lang w:val="en-GB"/>
        </w:rPr>
        <w:t>Fchange</w:t>
      </w:r>
      <w:proofErr w:type="spellEnd"/>
      <w:r w:rsidR="00AA2EE7" w:rsidRPr="000309BA">
        <w:rPr>
          <w:rFonts w:ascii="Times New Roman" w:hAnsi="Times New Roman" w:cs="Times New Roman"/>
          <w:sz w:val="24"/>
          <w:szCs w:val="24"/>
          <w:lang w:val="en-GB"/>
        </w:rPr>
        <w:t>(</w:t>
      </w:r>
      <w:proofErr w:type="gramEnd"/>
      <w:r w:rsidR="00A360CF" w:rsidRPr="000309BA">
        <w:rPr>
          <w:rFonts w:ascii="Times New Roman" w:hAnsi="Times New Roman" w:cs="Times New Roman"/>
          <w:sz w:val="24"/>
          <w:szCs w:val="24"/>
          <w:lang w:val="en-GB"/>
        </w:rPr>
        <w:t>3</w:t>
      </w:r>
      <w:r w:rsidR="00AA2EE7" w:rsidRPr="000309BA">
        <w:rPr>
          <w:rFonts w:ascii="Times New Roman" w:hAnsi="Times New Roman" w:cs="Times New Roman"/>
          <w:sz w:val="24"/>
          <w:szCs w:val="24"/>
          <w:lang w:val="en-GB"/>
        </w:rPr>
        <w:t>, 28</w:t>
      </w:r>
      <w:r w:rsidR="00A360CF" w:rsidRPr="000309BA">
        <w:rPr>
          <w:rFonts w:ascii="Times New Roman" w:hAnsi="Times New Roman" w:cs="Times New Roman"/>
          <w:sz w:val="24"/>
          <w:szCs w:val="24"/>
          <w:lang w:val="en-GB"/>
        </w:rPr>
        <w:t>3</w:t>
      </w:r>
      <w:r w:rsidR="00AA2EE7" w:rsidRPr="000309BA">
        <w:rPr>
          <w:rFonts w:ascii="Times New Roman" w:hAnsi="Times New Roman" w:cs="Times New Roman"/>
          <w:sz w:val="24"/>
          <w:szCs w:val="24"/>
          <w:lang w:val="en-GB"/>
        </w:rPr>
        <w:t xml:space="preserve">) = </w:t>
      </w:r>
      <w:r w:rsidR="00A360CF" w:rsidRPr="000309BA">
        <w:rPr>
          <w:rFonts w:ascii="Times New Roman" w:hAnsi="Times New Roman" w:cs="Times New Roman"/>
          <w:sz w:val="24"/>
          <w:szCs w:val="24"/>
          <w:lang w:val="en-GB"/>
        </w:rPr>
        <w:t>29</w:t>
      </w:r>
      <w:r w:rsidR="00AA2EE7" w:rsidRPr="000309BA">
        <w:rPr>
          <w:rFonts w:ascii="Times New Roman" w:hAnsi="Times New Roman" w:cs="Times New Roman"/>
          <w:sz w:val="24"/>
          <w:szCs w:val="24"/>
          <w:lang w:val="en-GB"/>
        </w:rPr>
        <w:t>.</w:t>
      </w:r>
      <w:r w:rsidR="00A360CF" w:rsidRPr="000309BA">
        <w:rPr>
          <w:rFonts w:ascii="Times New Roman" w:hAnsi="Times New Roman" w:cs="Times New Roman"/>
          <w:sz w:val="24"/>
          <w:szCs w:val="24"/>
          <w:lang w:val="en-GB"/>
        </w:rPr>
        <w:t>43</w:t>
      </w:r>
      <w:r w:rsidR="00AA2EE7" w:rsidRPr="000309BA">
        <w:rPr>
          <w:rFonts w:ascii="Times New Roman" w:hAnsi="Times New Roman" w:cs="Times New Roman"/>
          <w:sz w:val="24"/>
          <w:szCs w:val="24"/>
          <w:lang w:val="en-GB"/>
        </w:rPr>
        <w:t xml:space="preserve">, </w:t>
      </w:r>
      <w:r w:rsidR="00AA2EE7" w:rsidRPr="000309BA">
        <w:rPr>
          <w:rFonts w:ascii="Times New Roman" w:hAnsi="Times New Roman" w:cs="Times New Roman"/>
          <w:i/>
          <w:iCs/>
          <w:sz w:val="24"/>
          <w:szCs w:val="24"/>
          <w:lang w:val="en-GB"/>
        </w:rPr>
        <w:t>p</w:t>
      </w:r>
      <w:r w:rsidR="00AA2EE7" w:rsidRPr="000309BA">
        <w:rPr>
          <w:rFonts w:ascii="Times New Roman" w:hAnsi="Times New Roman" w:cs="Times New Roman"/>
          <w:sz w:val="24"/>
          <w:szCs w:val="24"/>
          <w:lang w:val="en-GB"/>
        </w:rPr>
        <w:t xml:space="preserve"> &lt; .001. This is a significant relationship. Trust has a positive significant influence on positive </w:t>
      </w:r>
      <w:proofErr w:type="spellStart"/>
      <w:r w:rsidR="00AA2EE7" w:rsidRPr="000309BA">
        <w:rPr>
          <w:rFonts w:ascii="Times New Roman" w:hAnsi="Times New Roman" w:cs="Times New Roman"/>
          <w:sz w:val="24"/>
          <w:szCs w:val="24"/>
          <w:lang w:val="en-GB"/>
        </w:rPr>
        <w:t>eWOM</w:t>
      </w:r>
      <w:proofErr w:type="spellEnd"/>
      <w:r w:rsidR="00AA2EE7" w:rsidRPr="000309BA">
        <w:rPr>
          <w:rFonts w:ascii="Times New Roman" w:hAnsi="Times New Roman" w:cs="Times New Roman"/>
          <w:sz w:val="24"/>
          <w:szCs w:val="24"/>
          <w:lang w:val="en-GB"/>
        </w:rPr>
        <w:t xml:space="preserve"> (β = .48, </w:t>
      </w:r>
      <w:r w:rsidR="00AA2EE7" w:rsidRPr="000309BA">
        <w:rPr>
          <w:rFonts w:ascii="Times New Roman" w:hAnsi="Times New Roman" w:cs="Times New Roman"/>
          <w:i/>
          <w:iCs/>
          <w:sz w:val="24"/>
          <w:szCs w:val="24"/>
          <w:lang w:val="en-GB"/>
        </w:rPr>
        <w:t xml:space="preserve">p </w:t>
      </w:r>
      <w:r w:rsidR="00AA2EE7" w:rsidRPr="000309BA">
        <w:rPr>
          <w:rFonts w:ascii="Times New Roman" w:hAnsi="Times New Roman" w:cs="Times New Roman"/>
          <w:sz w:val="24"/>
          <w:szCs w:val="24"/>
          <w:lang w:val="en-GB"/>
        </w:rPr>
        <w:t xml:space="preserve">&lt; .001).  For every step increase in trust, the respondents scored 0.60 higher on intentions to participate in positive </w:t>
      </w:r>
      <w:proofErr w:type="spellStart"/>
      <w:r w:rsidR="00AA2EE7" w:rsidRPr="000309BA">
        <w:rPr>
          <w:rFonts w:ascii="Times New Roman" w:hAnsi="Times New Roman" w:cs="Times New Roman"/>
          <w:sz w:val="24"/>
          <w:szCs w:val="24"/>
          <w:lang w:val="en-GB"/>
        </w:rPr>
        <w:t>eWOM</w:t>
      </w:r>
      <w:proofErr w:type="spellEnd"/>
      <w:r w:rsidR="00AA2EE7" w:rsidRPr="000309BA">
        <w:rPr>
          <w:rFonts w:ascii="Times New Roman" w:hAnsi="Times New Roman" w:cs="Times New Roman"/>
          <w:sz w:val="24"/>
          <w:szCs w:val="24"/>
          <w:lang w:val="en-GB"/>
        </w:rPr>
        <w:t xml:space="preserve">.  </w:t>
      </w:r>
      <w:r w:rsidR="00AA2EE7" w:rsidRPr="000309BA">
        <w:rPr>
          <w:rFonts w:ascii="Times New Roman" w:eastAsia="Times New Roman" w:hAnsi="Times New Roman" w:cs="Times New Roman"/>
          <w:sz w:val="24"/>
          <w:szCs w:val="24"/>
          <w:lang w:val="en-GB" w:eastAsia="nl-NL"/>
        </w:rPr>
        <w:t>Furthermore, in the non-greenwashing condition and the control group respondents (</w:t>
      </w:r>
      <w:r w:rsidR="00AA2EE7" w:rsidRPr="000309BA">
        <w:rPr>
          <w:rFonts w:ascii="Times New Roman" w:hAnsi="Times New Roman" w:cs="Times New Roman"/>
          <w:sz w:val="24"/>
          <w:szCs w:val="24"/>
          <w:lang w:val="en-GB"/>
        </w:rPr>
        <w:t xml:space="preserve">β= 0.07, </w:t>
      </w:r>
      <w:r w:rsidR="00AA2EE7" w:rsidRPr="000309BA">
        <w:rPr>
          <w:rFonts w:ascii="Times New Roman" w:hAnsi="Times New Roman" w:cs="Times New Roman"/>
          <w:i/>
          <w:iCs/>
          <w:sz w:val="24"/>
          <w:szCs w:val="24"/>
          <w:lang w:val="en-GB"/>
        </w:rPr>
        <w:t>p</w:t>
      </w:r>
      <w:r w:rsidR="00AA2EE7" w:rsidRPr="000309BA">
        <w:rPr>
          <w:rFonts w:ascii="Times New Roman" w:hAnsi="Times New Roman" w:cs="Times New Roman"/>
          <w:sz w:val="24"/>
          <w:szCs w:val="24"/>
          <w:lang w:val="en-GB"/>
        </w:rPr>
        <w:t>= .26).</w:t>
      </w:r>
      <w:r w:rsidR="00AA2EE7" w:rsidRPr="000309BA">
        <w:rPr>
          <w:rFonts w:ascii="Times New Roman" w:eastAsia="Times New Roman" w:hAnsi="Times New Roman" w:cs="Times New Roman"/>
          <w:sz w:val="24"/>
          <w:szCs w:val="24"/>
          <w:lang w:val="en-GB" w:eastAsia="nl-NL"/>
        </w:rPr>
        <w:t xml:space="preserve"> are more likely to participate in positive </w:t>
      </w:r>
      <w:proofErr w:type="spellStart"/>
      <w:r w:rsidR="00AA2EE7" w:rsidRPr="000309BA">
        <w:rPr>
          <w:rFonts w:ascii="Times New Roman" w:eastAsia="Times New Roman" w:hAnsi="Times New Roman" w:cs="Times New Roman"/>
          <w:sz w:val="24"/>
          <w:szCs w:val="24"/>
          <w:lang w:val="en-GB" w:eastAsia="nl-NL"/>
        </w:rPr>
        <w:t>eWOM</w:t>
      </w:r>
      <w:proofErr w:type="spellEnd"/>
      <w:r w:rsidR="00AA2EE7" w:rsidRPr="000309BA">
        <w:rPr>
          <w:rFonts w:ascii="Times New Roman" w:eastAsia="Times New Roman" w:hAnsi="Times New Roman" w:cs="Times New Roman"/>
          <w:sz w:val="24"/>
          <w:szCs w:val="24"/>
          <w:lang w:val="en-GB" w:eastAsia="nl-NL"/>
        </w:rPr>
        <w:t xml:space="preserve"> than respondents in the greenwashing condition (</w:t>
      </w:r>
      <w:r w:rsidR="00AA2EE7" w:rsidRPr="000309BA">
        <w:rPr>
          <w:rFonts w:ascii="Times New Roman" w:hAnsi="Times New Roman" w:cs="Times New Roman"/>
          <w:sz w:val="24"/>
          <w:szCs w:val="24"/>
          <w:lang w:val="en-GB"/>
        </w:rPr>
        <w:t xml:space="preserve">β= -0.06 </w:t>
      </w:r>
      <w:r w:rsidR="00AA2EE7" w:rsidRPr="000309BA">
        <w:rPr>
          <w:rFonts w:ascii="Times New Roman" w:hAnsi="Times New Roman" w:cs="Times New Roman"/>
          <w:i/>
          <w:iCs/>
          <w:sz w:val="24"/>
          <w:szCs w:val="24"/>
          <w:lang w:val="en-GB"/>
        </w:rPr>
        <w:t>p</w:t>
      </w:r>
      <w:r w:rsidR="00AA2EE7" w:rsidRPr="000309BA">
        <w:rPr>
          <w:rFonts w:ascii="Times New Roman" w:hAnsi="Times New Roman" w:cs="Times New Roman"/>
          <w:sz w:val="24"/>
          <w:szCs w:val="24"/>
          <w:lang w:val="en-GB"/>
        </w:rPr>
        <w:t xml:space="preserve">= .32). Greenwashing had a negative relationship with positive </w:t>
      </w:r>
      <w:proofErr w:type="spellStart"/>
      <w:r w:rsidR="00AA2EE7" w:rsidRPr="000309BA">
        <w:rPr>
          <w:rFonts w:ascii="Times New Roman" w:hAnsi="Times New Roman" w:cs="Times New Roman"/>
          <w:sz w:val="24"/>
          <w:szCs w:val="24"/>
          <w:lang w:val="en-GB"/>
        </w:rPr>
        <w:t>eWOM</w:t>
      </w:r>
      <w:proofErr w:type="spellEnd"/>
      <w:r w:rsidR="00AA2EE7" w:rsidRPr="000309BA">
        <w:rPr>
          <w:rFonts w:ascii="Times New Roman" w:hAnsi="Times New Roman" w:cs="Times New Roman"/>
          <w:sz w:val="24"/>
          <w:szCs w:val="24"/>
          <w:lang w:val="en-GB"/>
        </w:rPr>
        <w:t xml:space="preserve"> intentions. For the model of positive </w:t>
      </w:r>
      <w:proofErr w:type="spellStart"/>
      <w:r w:rsidR="00AA2EE7" w:rsidRPr="000309BA">
        <w:rPr>
          <w:rFonts w:ascii="Times New Roman" w:hAnsi="Times New Roman" w:cs="Times New Roman"/>
          <w:sz w:val="24"/>
          <w:szCs w:val="24"/>
          <w:lang w:val="en-GB"/>
        </w:rPr>
        <w:t>eWOM</w:t>
      </w:r>
      <w:proofErr w:type="spellEnd"/>
      <w:r w:rsidR="00BC4AB4" w:rsidRPr="000309BA">
        <w:rPr>
          <w:rFonts w:ascii="Times New Roman" w:hAnsi="Times New Roman" w:cs="Times New Roman"/>
          <w:sz w:val="24"/>
          <w:szCs w:val="24"/>
          <w:lang w:val="en-GB"/>
        </w:rPr>
        <w:t>,</w:t>
      </w:r>
      <w:r w:rsidR="00AA2EE7" w:rsidRPr="000309BA">
        <w:rPr>
          <w:rFonts w:ascii="Times New Roman" w:hAnsi="Times New Roman" w:cs="Times New Roman"/>
          <w:sz w:val="24"/>
          <w:szCs w:val="24"/>
          <w:lang w:val="en-GB"/>
        </w:rPr>
        <w:t xml:space="preserve"> a significant relationship has been found between positive </w:t>
      </w:r>
      <w:proofErr w:type="spellStart"/>
      <w:r w:rsidR="00AA2EE7" w:rsidRPr="000309BA">
        <w:rPr>
          <w:rFonts w:ascii="Times New Roman" w:hAnsi="Times New Roman" w:cs="Times New Roman"/>
          <w:sz w:val="24"/>
          <w:szCs w:val="24"/>
          <w:lang w:val="en-GB"/>
        </w:rPr>
        <w:t>eWOM</w:t>
      </w:r>
      <w:proofErr w:type="spellEnd"/>
      <w:r w:rsidR="00AA2EE7" w:rsidRPr="000309BA">
        <w:rPr>
          <w:rFonts w:ascii="Times New Roman" w:hAnsi="Times New Roman" w:cs="Times New Roman"/>
          <w:sz w:val="24"/>
          <w:szCs w:val="24"/>
          <w:lang w:val="en-GB"/>
        </w:rPr>
        <w:t xml:space="preserve"> and non-greenwashing and control condition</w:t>
      </w:r>
      <w:r w:rsidR="00BC4AB4" w:rsidRPr="000309BA">
        <w:rPr>
          <w:rFonts w:ascii="Times New Roman" w:hAnsi="Times New Roman" w:cs="Times New Roman"/>
          <w:sz w:val="24"/>
          <w:szCs w:val="24"/>
          <w:lang w:val="en-GB"/>
        </w:rPr>
        <w:t>s.</w:t>
      </w:r>
    </w:p>
    <w:p w14:paraId="62C6E3DF" w14:textId="30086B9E" w:rsidR="00AA2EE7" w:rsidRPr="000309BA" w:rsidRDefault="00BC4AB4" w:rsidP="00AA2EE7">
      <w:pPr>
        <w:spacing w:line="360" w:lineRule="auto"/>
        <w:rPr>
          <w:rFonts w:ascii="Times New Roman" w:hAnsi="Times New Roman" w:cs="Times New Roman"/>
          <w:b/>
          <w:bCs/>
          <w:lang w:val="en-GB"/>
        </w:rPr>
      </w:pPr>
      <w:r w:rsidRPr="000309BA">
        <w:rPr>
          <w:rFonts w:ascii="Times New Roman" w:hAnsi="Times New Roman" w:cs="Times New Roman"/>
          <w:sz w:val="24"/>
          <w:szCs w:val="24"/>
          <w:lang w:val="en-GB"/>
        </w:rPr>
        <w:t>In contrast,</w:t>
      </w:r>
      <w:r w:rsidR="00AA2EE7" w:rsidRPr="000309BA">
        <w:rPr>
          <w:rFonts w:ascii="Times New Roman" w:hAnsi="Times New Roman" w:cs="Times New Roman"/>
          <w:sz w:val="24"/>
          <w:szCs w:val="24"/>
          <w:lang w:val="en-GB"/>
        </w:rPr>
        <w:t xml:space="preserve"> a non-signific</w:t>
      </w:r>
      <w:r w:rsidRPr="000309BA">
        <w:rPr>
          <w:rFonts w:ascii="Times New Roman" w:hAnsi="Times New Roman" w:cs="Times New Roman"/>
          <w:sz w:val="24"/>
          <w:szCs w:val="24"/>
          <w:lang w:val="en-GB"/>
        </w:rPr>
        <w:t>an</w:t>
      </w:r>
      <w:r w:rsidR="00AA2EE7" w:rsidRPr="000309BA">
        <w:rPr>
          <w:rFonts w:ascii="Times New Roman" w:hAnsi="Times New Roman" w:cs="Times New Roman"/>
          <w:sz w:val="24"/>
          <w:szCs w:val="24"/>
          <w:lang w:val="en-GB"/>
        </w:rPr>
        <w:t xml:space="preserve">t relationship was found between positive </w:t>
      </w:r>
      <w:proofErr w:type="spellStart"/>
      <w:r w:rsidR="00AA2EE7" w:rsidRPr="000309BA">
        <w:rPr>
          <w:rFonts w:ascii="Times New Roman" w:hAnsi="Times New Roman" w:cs="Times New Roman"/>
          <w:sz w:val="24"/>
          <w:szCs w:val="24"/>
          <w:lang w:val="en-GB"/>
        </w:rPr>
        <w:t>eWOM</w:t>
      </w:r>
      <w:proofErr w:type="spellEnd"/>
      <w:r w:rsidR="00AA2EE7" w:rsidRPr="000309BA">
        <w:rPr>
          <w:rFonts w:ascii="Times New Roman" w:hAnsi="Times New Roman" w:cs="Times New Roman"/>
          <w:sz w:val="24"/>
          <w:szCs w:val="24"/>
          <w:lang w:val="en-GB"/>
        </w:rPr>
        <w:t xml:space="preserve"> and the greenwashing condition. There was also a significant relationship between trust and positive </w:t>
      </w:r>
      <w:proofErr w:type="spellStart"/>
      <w:r w:rsidR="00AA2EE7" w:rsidRPr="000309BA">
        <w:rPr>
          <w:rFonts w:ascii="Times New Roman" w:hAnsi="Times New Roman" w:cs="Times New Roman"/>
          <w:sz w:val="24"/>
          <w:szCs w:val="24"/>
          <w:lang w:val="en-GB"/>
        </w:rPr>
        <w:t>eWOM</w:t>
      </w:r>
      <w:proofErr w:type="spellEnd"/>
      <w:r w:rsidR="00AA2EE7" w:rsidRPr="000309BA">
        <w:rPr>
          <w:rFonts w:ascii="Times New Roman" w:hAnsi="Times New Roman" w:cs="Times New Roman"/>
          <w:sz w:val="24"/>
          <w:szCs w:val="24"/>
          <w:lang w:val="en-GB"/>
        </w:rPr>
        <w:t xml:space="preserve">. </w:t>
      </w:r>
      <w:r w:rsidR="006002FC" w:rsidRPr="006002FC">
        <w:rPr>
          <w:rFonts w:ascii="Times New Roman" w:hAnsi="Times New Roman" w:cs="Times New Roman"/>
          <w:color w:val="000000" w:themeColor="text1"/>
          <w:sz w:val="24"/>
          <w:szCs w:val="24"/>
          <w:lang w:val="en-US"/>
        </w:rPr>
        <w:t>To conclude</w:t>
      </w:r>
      <w:r w:rsidR="006002FC">
        <w:rPr>
          <w:rFonts w:ascii="Times New Roman" w:hAnsi="Times New Roman" w:cs="Times New Roman"/>
          <w:color w:val="000000" w:themeColor="text1"/>
          <w:sz w:val="24"/>
          <w:szCs w:val="24"/>
          <w:lang w:val="en-US"/>
        </w:rPr>
        <w:t>,</w:t>
      </w:r>
      <w:r w:rsidR="006002FC" w:rsidRPr="006002FC">
        <w:rPr>
          <w:rFonts w:ascii="Times New Roman" w:hAnsi="Times New Roman" w:cs="Times New Roman"/>
          <w:color w:val="000000" w:themeColor="text1"/>
          <w:sz w:val="24"/>
          <w:szCs w:val="24"/>
          <w:lang w:val="en-US"/>
        </w:rPr>
        <w:t xml:space="preserve"> whether a mediation effect exists, the effect of </w:t>
      </w:r>
      <w:r w:rsidR="006002FC">
        <w:rPr>
          <w:rFonts w:ascii="Times New Roman" w:hAnsi="Times New Roman" w:cs="Times New Roman"/>
          <w:color w:val="000000" w:themeColor="text1"/>
          <w:sz w:val="24"/>
          <w:szCs w:val="24"/>
          <w:lang w:val="en-US"/>
        </w:rPr>
        <w:t>g</w:t>
      </w:r>
      <w:r w:rsidR="006002FC" w:rsidRPr="006002FC">
        <w:rPr>
          <w:rFonts w:ascii="Times New Roman" w:hAnsi="Times New Roman" w:cs="Times New Roman"/>
          <w:color w:val="000000" w:themeColor="text1"/>
          <w:sz w:val="24"/>
          <w:szCs w:val="24"/>
          <w:lang w:val="en-US"/>
        </w:rPr>
        <w:t xml:space="preserve">reenwashing on positive </w:t>
      </w:r>
      <w:proofErr w:type="spellStart"/>
      <w:r w:rsidR="006002FC" w:rsidRPr="006002FC">
        <w:rPr>
          <w:rFonts w:ascii="Times New Roman" w:hAnsi="Times New Roman" w:cs="Times New Roman"/>
          <w:color w:val="000000" w:themeColor="text1"/>
          <w:sz w:val="24"/>
          <w:szCs w:val="24"/>
          <w:lang w:val="en-US"/>
        </w:rPr>
        <w:t>eWOM</w:t>
      </w:r>
      <w:proofErr w:type="spellEnd"/>
      <w:r w:rsidR="006002FC" w:rsidRPr="006002FC">
        <w:rPr>
          <w:rFonts w:ascii="Times New Roman" w:hAnsi="Times New Roman" w:cs="Times New Roman"/>
          <w:color w:val="000000" w:themeColor="text1"/>
          <w:sz w:val="24"/>
          <w:szCs w:val="24"/>
          <w:lang w:val="en-US"/>
        </w:rPr>
        <w:t xml:space="preserve"> </w:t>
      </w:r>
      <w:proofErr w:type="gramStart"/>
      <w:r w:rsidR="006002FC" w:rsidRPr="006002FC">
        <w:rPr>
          <w:rFonts w:ascii="Times New Roman" w:hAnsi="Times New Roman" w:cs="Times New Roman"/>
          <w:color w:val="000000" w:themeColor="text1"/>
          <w:sz w:val="24"/>
          <w:szCs w:val="24"/>
          <w:lang w:val="en-US"/>
        </w:rPr>
        <w:t>has to</w:t>
      </w:r>
      <w:proofErr w:type="gramEnd"/>
      <w:r w:rsidR="006002FC" w:rsidRPr="006002FC">
        <w:rPr>
          <w:rFonts w:ascii="Times New Roman" w:hAnsi="Times New Roman" w:cs="Times New Roman"/>
          <w:color w:val="000000" w:themeColor="text1"/>
          <w:sz w:val="24"/>
          <w:szCs w:val="24"/>
          <w:lang w:val="en-US"/>
        </w:rPr>
        <w:t xml:space="preserve"> be compared before and after</w:t>
      </w:r>
      <w:r w:rsidR="006002FC">
        <w:rPr>
          <w:rFonts w:ascii="Times New Roman" w:hAnsi="Times New Roman" w:cs="Times New Roman"/>
          <w:color w:val="000000" w:themeColor="text1"/>
          <w:sz w:val="24"/>
          <w:szCs w:val="24"/>
          <w:lang w:val="en-US"/>
        </w:rPr>
        <w:t xml:space="preserve"> the dependent variable</w:t>
      </w:r>
      <w:r w:rsidR="006002FC" w:rsidRPr="006002FC">
        <w:rPr>
          <w:rFonts w:ascii="Times New Roman" w:hAnsi="Times New Roman" w:cs="Times New Roman"/>
          <w:color w:val="000000" w:themeColor="text1"/>
          <w:sz w:val="24"/>
          <w:szCs w:val="24"/>
          <w:lang w:val="en-US"/>
        </w:rPr>
        <w:t xml:space="preserve"> </w:t>
      </w:r>
      <w:r w:rsidR="006002FC">
        <w:rPr>
          <w:rFonts w:ascii="Times New Roman" w:hAnsi="Times New Roman" w:cs="Times New Roman"/>
          <w:color w:val="000000" w:themeColor="text1"/>
          <w:sz w:val="24"/>
          <w:szCs w:val="24"/>
          <w:lang w:val="en-US"/>
        </w:rPr>
        <w:t>t</w:t>
      </w:r>
      <w:r w:rsidR="006002FC" w:rsidRPr="006002FC">
        <w:rPr>
          <w:rFonts w:ascii="Times New Roman" w:hAnsi="Times New Roman" w:cs="Times New Roman"/>
          <w:color w:val="000000" w:themeColor="text1"/>
          <w:sz w:val="24"/>
          <w:szCs w:val="24"/>
          <w:lang w:val="en-US"/>
        </w:rPr>
        <w:t xml:space="preserve">rust is included in the regression. The coefficients of the regression when </w:t>
      </w:r>
      <w:r w:rsidR="006002FC">
        <w:rPr>
          <w:rFonts w:ascii="Times New Roman" w:hAnsi="Times New Roman" w:cs="Times New Roman"/>
          <w:color w:val="000000" w:themeColor="text1"/>
          <w:sz w:val="24"/>
          <w:szCs w:val="24"/>
          <w:lang w:val="en-US"/>
        </w:rPr>
        <w:t>g</w:t>
      </w:r>
      <w:r w:rsidR="006002FC" w:rsidRPr="006002FC">
        <w:rPr>
          <w:rFonts w:ascii="Times New Roman" w:hAnsi="Times New Roman" w:cs="Times New Roman"/>
          <w:color w:val="000000" w:themeColor="text1"/>
          <w:sz w:val="24"/>
          <w:szCs w:val="24"/>
          <w:lang w:val="en-US"/>
        </w:rPr>
        <w:t>reenwashing is the only independent variable are</w:t>
      </w:r>
      <w:r w:rsidR="006002FC">
        <w:rPr>
          <w:rFonts w:ascii="Times New Roman" w:hAnsi="Times New Roman" w:cs="Times New Roman"/>
          <w:color w:val="000000" w:themeColor="text1"/>
          <w:sz w:val="24"/>
          <w:szCs w:val="24"/>
          <w:lang w:val="en-US"/>
        </w:rPr>
        <w:t xml:space="preserve"> </w:t>
      </w:r>
      <w:r w:rsidR="006002FC">
        <w:rPr>
          <w:rFonts w:ascii="Times New Roman" w:hAnsi="Times New Roman" w:cs="Times New Roman"/>
          <w:color w:val="000000" w:themeColor="text1"/>
          <w:sz w:val="24"/>
          <w:szCs w:val="24"/>
          <w:lang w:val="el-GR"/>
        </w:rPr>
        <w:t>β</w:t>
      </w:r>
      <w:r w:rsidR="006002FC" w:rsidRPr="006002FC">
        <w:rPr>
          <w:rFonts w:ascii="Times New Roman" w:hAnsi="Times New Roman" w:cs="Times New Roman"/>
          <w:color w:val="000000" w:themeColor="text1"/>
          <w:sz w:val="24"/>
          <w:szCs w:val="24"/>
          <w:lang w:val="en-US"/>
        </w:rPr>
        <w:t>= -0.3</w:t>
      </w:r>
      <w:r w:rsidR="008C33D9">
        <w:rPr>
          <w:rFonts w:ascii="Times New Roman" w:hAnsi="Times New Roman" w:cs="Times New Roman"/>
          <w:color w:val="000000" w:themeColor="text1"/>
          <w:sz w:val="24"/>
          <w:szCs w:val="24"/>
          <w:lang w:val="en-US"/>
        </w:rPr>
        <w:t>4</w:t>
      </w:r>
      <w:r w:rsidR="006002FC" w:rsidRPr="006002FC">
        <w:rPr>
          <w:rFonts w:ascii="Times New Roman" w:hAnsi="Times New Roman" w:cs="Times New Roman"/>
          <w:color w:val="000000" w:themeColor="text1"/>
          <w:sz w:val="24"/>
          <w:szCs w:val="24"/>
          <w:lang w:val="en-US"/>
        </w:rPr>
        <w:t xml:space="preserve"> for </w:t>
      </w:r>
      <w:proofErr w:type="spellStart"/>
      <w:r w:rsidR="006002FC" w:rsidRPr="006002FC">
        <w:rPr>
          <w:rFonts w:ascii="Times New Roman" w:hAnsi="Times New Roman" w:cs="Times New Roman"/>
          <w:color w:val="000000" w:themeColor="text1"/>
          <w:sz w:val="24"/>
          <w:szCs w:val="24"/>
          <w:lang w:val="en-US"/>
        </w:rPr>
        <w:t>DumGreenWash</w:t>
      </w:r>
      <w:proofErr w:type="spellEnd"/>
      <w:r w:rsidR="006002FC" w:rsidRPr="006002FC">
        <w:rPr>
          <w:rFonts w:ascii="Times New Roman" w:hAnsi="Times New Roman" w:cs="Times New Roman"/>
          <w:color w:val="000000" w:themeColor="text1"/>
          <w:sz w:val="24"/>
          <w:szCs w:val="24"/>
          <w:lang w:val="en-US"/>
        </w:rPr>
        <w:t xml:space="preserve"> condition and </w:t>
      </w:r>
      <w:r w:rsidR="006002FC">
        <w:rPr>
          <w:rFonts w:ascii="Times New Roman" w:hAnsi="Times New Roman" w:cs="Times New Roman"/>
          <w:color w:val="000000" w:themeColor="text1"/>
          <w:sz w:val="24"/>
          <w:szCs w:val="24"/>
          <w:lang w:val="el-GR"/>
        </w:rPr>
        <w:t>β</w:t>
      </w:r>
      <w:r w:rsidR="006002FC" w:rsidRPr="006002FC">
        <w:rPr>
          <w:rFonts w:ascii="Times New Roman" w:hAnsi="Times New Roman" w:cs="Times New Roman"/>
          <w:color w:val="000000" w:themeColor="text1"/>
          <w:sz w:val="24"/>
          <w:szCs w:val="24"/>
          <w:lang w:val="en-US"/>
        </w:rPr>
        <w:t xml:space="preserve">=0.422 for </w:t>
      </w:r>
      <w:proofErr w:type="spellStart"/>
      <w:r w:rsidR="006002FC" w:rsidRPr="006002FC">
        <w:rPr>
          <w:rFonts w:ascii="Times New Roman" w:hAnsi="Times New Roman" w:cs="Times New Roman"/>
          <w:color w:val="000000" w:themeColor="text1"/>
          <w:sz w:val="24"/>
          <w:szCs w:val="24"/>
          <w:lang w:val="en-US"/>
        </w:rPr>
        <w:t>DumPos</w:t>
      </w:r>
      <w:proofErr w:type="spellEnd"/>
      <w:r w:rsidR="006002FC" w:rsidRPr="006002FC">
        <w:rPr>
          <w:rFonts w:ascii="Times New Roman" w:hAnsi="Times New Roman" w:cs="Times New Roman"/>
          <w:color w:val="000000" w:themeColor="text1"/>
          <w:sz w:val="24"/>
          <w:szCs w:val="24"/>
          <w:lang w:val="en-US"/>
        </w:rPr>
        <w:t xml:space="preserve">. When Trust is added as an additional independent variable the coefficients are reduced to </w:t>
      </w:r>
      <w:r w:rsidR="006002FC">
        <w:rPr>
          <w:rFonts w:ascii="Times New Roman" w:hAnsi="Times New Roman" w:cs="Times New Roman"/>
          <w:color w:val="000000" w:themeColor="text1"/>
          <w:sz w:val="24"/>
          <w:szCs w:val="24"/>
          <w:lang w:val="el-GR"/>
        </w:rPr>
        <w:t>β</w:t>
      </w:r>
      <w:r w:rsidR="006002FC" w:rsidRPr="006002FC">
        <w:rPr>
          <w:rFonts w:ascii="Times New Roman" w:hAnsi="Times New Roman" w:cs="Times New Roman"/>
          <w:color w:val="000000" w:themeColor="text1"/>
          <w:sz w:val="24"/>
          <w:szCs w:val="24"/>
          <w:lang w:val="en-US"/>
        </w:rPr>
        <w:t xml:space="preserve">= -0.18 and </w:t>
      </w:r>
      <w:r w:rsidR="006002FC">
        <w:rPr>
          <w:rFonts w:ascii="Times New Roman" w:hAnsi="Times New Roman" w:cs="Times New Roman"/>
          <w:color w:val="000000" w:themeColor="text1"/>
          <w:sz w:val="24"/>
          <w:szCs w:val="24"/>
          <w:lang w:val="el-GR"/>
        </w:rPr>
        <w:t>β</w:t>
      </w:r>
      <w:r w:rsidR="006002FC" w:rsidRPr="006002FC">
        <w:rPr>
          <w:rFonts w:ascii="Times New Roman" w:hAnsi="Times New Roman" w:cs="Times New Roman"/>
          <w:color w:val="000000" w:themeColor="text1"/>
          <w:sz w:val="24"/>
          <w:szCs w:val="24"/>
          <w:lang w:val="en-US"/>
        </w:rPr>
        <w:t xml:space="preserve">= 0.20, respectively. Hence, </w:t>
      </w:r>
      <w:r w:rsidR="006002FC">
        <w:rPr>
          <w:rFonts w:ascii="Times New Roman" w:hAnsi="Times New Roman" w:cs="Times New Roman"/>
          <w:color w:val="000000" w:themeColor="text1"/>
          <w:sz w:val="24"/>
          <w:szCs w:val="24"/>
          <w:lang w:val="en-US"/>
        </w:rPr>
        <w:t>t</w:t>
      </w:r>
      <w:r w:rsidR="006002FC" w:rsidRPr="006002FC">
        <w:rPr>
          <w:rFonts w:ascii="Times New Roman" w:hAnsi="Times New Roman" w:cs="Times New Roman"/>
          <w:color w:val="000000" w:themeColor="text1"/>
          <w:sz w:val="24"/>
          <w:szCs w:val="24"/>
          <w:lang w:val="en-US"/>
        </w:rPr>
        <w:t xml:space="preserve">rust is a partial mediator between </w:t>
      </w:r>
      <w:r w:rsidR="006002FC">
        <w:rPr>
          <w:rFonts w:ascii="Times New Roman" w:hAnsi="Times New Roman" w:cs="Times New Roman"/>
          <w:color w:val="000000" w:themeColor="text1"/>
          <w:sz w:val="24"/>
          <w:szCs w:val="24"/>
          <w:lang w:val="en-US"/>
        </w:rPr>
        <w:t>g</w:t>
      </w:r>
      <w:r w:rsidR="006002FC" w:rsidRPr="006002FC">
        <w:rPr>
          <w:rFonts w:ascii="Times New Roman" w:hAnsi="Times New Roman" w:cs="Times New Roman"/>
          <w:color w:val="000000" w:themeColor="text1"/>
          <w:sz w:val="24"/>
          <w:szCs w:val="24"/>
          <w:lang w:val="en-US"/>
        </w:rPr>
        <w:t xml:space="preserve">reenwashing and positive </w:t>
      </w:r>
      <w:proofErr w:type="spellStart"/>
      <w:r w:rsidR="006002FC" w:rsidRPr="006002FC">
        <w:rPr>
          <w:rFonts w:ascii="Times New Roman" w:hAnsi="Times New Roman" w:cs="Times New Roman"/>
          <w:color w:val="000000" w:themeColor="text1"/>
          <w:sz w:val="24"/>
          <w:szCs w:val="24"/>
          <w:lang w:val="en-US"/>
        </w:rPr>
        <w:t>eWOM</w:t>
      </w:r>
      <w:proofErr w:type="spellEnd"/>
      <w:r w:rsidR="006002FC" w:rsidRPr="006002FC">
        <w:rPr>
          <w:rFonts w:ascii="Times New Roman" w:hAnsi="Times New Roman" w:cs="Times New Roman"/>
          <w:color w:val="000000" w:themeColor="text1"/>
          <w:sz w:val="24"/>
          <w:szCs w:val="24"/>
          <w:lang w:val="en-US"/>
        </w:rPr>
        <w:t xml:space="preserve"> with a coefficient of </w:t>
      </w:r>
      <w:r w:rsidR="006002FC">
        <w:rPr>
          <w:rFonts w:ascii="Times New Roman" w:hAnsi="Times New Roman" w:cs="Times New Roman"/>
          <w:color w:val="000000" w:themeColor="text1"/>
          <w:sz w:val="24"/>
          <w:szCs w:val="24"/>
          <w:lang w:val="en-US"/>
        </w:rPr>
        <w:t>R=</w:t>
      </w:r>
      <w:r w:rsidR="006002FC" w:rsidRPr="006002FC">
        <w:rPr>
          <w:rFonts w:ascii="Times New Roman" w:hAnsi="Times New Roman" w:cs="Times New Roman"/>
          <w:color w:val="000000" w:themeColor="text1"/>
          <w:sz w:val="24"/>
          <w:szCs w:val="24"/>
          <w:lang w:val="en-US"/>
        </w:rPr>
        <w:t>0.5</w:t>
      </w:r>
      <w:r w:rsidR="006002FC">
        <w:rPr>
          <w:rFonts w:ascii="Times New Roman" w:hAnsi="Times New Roman" w:cs="Times New Roman"/>
          <w:color w:val="000000" w:themeColor="text1"/>
          <w:sz w:val="24"/>
          <w:szCs w:val="24"/>
          <w:lang w:val="en-US"/>
        </w:rPr>
        <w:t>7,</w:t>
      </w:r>
      <w:r w:rsidR="006002FC" w:rsidRPr="006002FC">
        <w:rPr>
          <w:rFonts w:ascii="Times New Roman" w:hAnsi="Times New Roman" w:cs="Times New Roman"/>
          <w:i/>
          <w:iCs/>
          <w:color w:val="000000" w:themeColor="text1"/>
          <w:sz w:val="24"/>
          <w:szCs w:val="24"/>
          <w:lang w:val="en-US"/>
        </w:rPr>
        <w:t xml:space="preserve"> p</w:t>
      </w:r>
      <w:r w:rsidR="008C33D9">
        <w:rPr>
          <w:rFonts w:ascii="Times New Roman" w:hAnsi="Times New Roman" w:cs="Times New Roman"/>
          <w:i/>
          <w:iCs/>
          <w:color w:val="000000" w:themeColor="text1"/>
          <w:sz w:val="24"/>
          <w:szCs w:val="24"/>
          <w:lang w:val="en-US"/>
        </w:rPr>
        <w:t xml:space="preserve"> </w:t>
      </w:r>
      <w:r w:rsidR="006002FC" w:rsidRPr="006002FC">
        <w:rPr>
          <w:rFonts w:ascii="Times New Roman" w:hAnsi="Times New Roman" w:cs="Times New Roman"/>
          <w:color w:val="000000" w:themeColor="text1"/>
          <w:sz w:val="24"/>
          <w:szCs w:val="24"/>
          <w:lang w:val="en-US"/>
        </w:rPr>
        <w:t>&lt;</w:t>
      </w:r>
      <w:r w:rsidR="008C33D9">
        <w:rPr>
          <w:rFonts w:ascii="Times New Roman" w:hAnsi="Times New Roman" w:cs="Times New Roman"/>
          <w:color w:val="000000" w:themeColor="text1"/>
          <w:sz w:val="24"/>
          <w:szCs w:val="24"/>
          <w:lang w:val="en-US"/>
        </w:rPr>
        <w:t xml:space="preserve"> </w:t>
      </w:r>
      <w:r w:rsidR="006002FC" w:rsidRPr="006002FC">
        <w:rPr>
          <w:rFonts w:ascii="Times New Roman" w:hAnsi="Times New Roman" w:cs="Times New Roman"/>
          <w:color w:val="000000" w:themeColor="text1"/>
          <w:sz w:val="24"/>
          <w:szCs w:val="24"/>
          <w:lang w:val="en-US"/>
        </w:rPr>
        <w:t>0.001.</w:t>
      </w:r>
    </w:p>
    <w:p w14:paraId="00DF6FDC" w14:textId="16D2FF99" w:rsidR="00BE01F2" w:rsidRPr="000309BA" w:rsidRDefault="00BE01F2" w:rsidP="00BE01F2">
      <w:pPr>
        <w:spacing w:line="360" w:lineRule="auto"/>
        <w:contextualSpacing/>
        <w:rPr>
          <w:rFonts w:ascii="Times New Roman" w:hAnsi="Times New Roman" w:cs="Times New Roman"/>
          <w:lang w:val="en-GB"/>
        </w:rPr>
      </w:pPr>
    </w:p>
    <w:p w14:paraId="3A33166F" w14:textId="79A57885" w:rsidR="00BE01F2" w:rsidRPr="000309BA" w:rsidRDefault="00BE01F2" w:rsidP="00BE01F2">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    Figure 4.3.6.2 Significant and non-significant relationships in the model of positive </w:t>
      </w:r>
      <w:proofErr w:type="spellStart"/>
      <w:r w:rsidRPr="000309BA">
        <w:rPr>
          <w:rFonts w:ascii="Times New Roman" w:hAnsi="Times New Roman" w:cs="Times New Roman"/>
          <w:lang w:val="en-GB"/>
        </w:rPr>
        <w:t>eWOM</w:t>
      </w:r>
      <w:proofErr w:type="spellEnd"/>
    </w:p>
    <w:p w14:paraId="6BAC8511" w14:textId="26AE484F" w:rsidR="00BE01F2" w:rsidRPr="000309BA" w:rsidRDefault="00BE01F2" w:rsidP="00BE01F2">
      <w:pPr>
        <w:spacing w:line="360" w:lineRule="auto"/>
        <w:contextualSpacing/>
        <w:rPr>
          <w:rFonts w:ascii="Times New Roman" w:hAnsi="Times New Roman" w:cs="Times New Roman"/>
          <w:lang w:val="en-GB"/>
        </w:rPr>
      </w:pPr>
    </w:p>
    <w:p w14:paraId="06045C11" w14:textId="65FB248F" w:rsidR="00BE01F2" w:rsidRPr="000309BA" w:rsidRDefault="00BE01F2" w:rsidP="00BE01F2">
      <w:pPr>
        <w:spacing w:line="360" w:lineRule="auto"/>
        <w:contextualSpacing/>
        <w:jc w:val="center"/>
        <w:rPr>
          <w:rFonts w:ascii="Times New Roman" w:hAnsi="Times New Roman" w:cs="Times New Roman"/>
          <w:noProof/>
          <w:sz w:val="24"/>
          <w:szCs w:val="24"/>
          <w:lang w:val="en-GB"/>
        </w:rPr>
      </w:pPr>
      <w:r w:rsidRPr="000309BA">
        <w:rPr>
          <w:rFonts w:ascii="Times New Roman" w:hAnsi="Times New Roman" w:cs="Times New Roman"/>
          <w:lang w:val="en-GB"/>
        </w:rPr>
        <w:t xml:space="preserve">                            </w:t>
      </w:r>
    </w:p>
    <w:p w14:paraId="704CAAF9" w14:textId="51959C37" w:rsidR="00BE01F2" w:rsidRPr="000309BA" w:rsidRDefault="00BE01F2" w:rsidP="00BE01F2">
      <w:pPr>
        <w:pStyle w:val="Web"/>
        <w:spacing w:before="0" w:beforeAutospacing="0" w:after="0" w:afterAutospacing="0" w:line="360" w:lineRule="auto"/>
        <w:contextualSpacing/>
        <w:jc w:val="center"/>
        <w:rPr>
          <w:lang w:val="en-GB"/>
        </w:rPr>
      </w:pPr>
      <w:r w:rsidRPr="000309BA">
        <w:rPr>
          <w:noProof/>
          <w:u w:val="single"/>
        </w:rPr>
        <mc:AlternateContent>
          <mc:Choice Requires="wps">
            <w:drawing>
              <wp:anchor distT="0" distB="0" distL="114300" distR="114300" simplePos="0" relativeHeight="251682816" behindDoc="0" locked="0" layoutInCell="1" allowOverlap="1" wp14:anchorId="44F74C6D" wp14:editId="66E750AB">
                <wp:simplePos x="0" y="0"/>
                <wp:positionH relativeFrom="column">
                  <wp:posOffset>1442258</wp:posOffset>
                </wp:positionH>
                <wp:positionV relativeFrom="paragraph">
                  <wp:posOffset>263813</wp:posOffset>
                </wp:positionV>
                <wp:extent cx="453390" cy="769620"/>
                <wp:effectExtent l="57150" t="38100" r="60960" b="87630"/>
                <wp:wrapNone/>
                <wp:docPr id="5" name="Ευθύγραμμο βέλος σύνδεσης 5"/>
                <wp:cNvGraphicFramePr/>
                <a:graphic xmlns:a="http://schemas.openxmlformats.org/drawingml/2006/main">
                  <a:graphicData uri="http://schemas.microsoft.com/office/word/2010/wordprocessingShape">
                    <wps:wsp>
                      <wps:cNvCnPr/>
                      <wps:spPr>
                        <a:xfrm flipV="1">
                          <a:off x="0" y="0"/>
                          <a:ext cx="453390" cy="76962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7E6AA060" id="_x0000_t32" coordsize="21600,21600" o:spt="32" o:oned="t" path="m,l21600,21600e" filled="f">
                <v:path arrowok="t" fillok="f" o:connecttype="none"/>
                <o:lock v:ext="edit" shapetype="t"/>
              </v:shapetype>
              <v:shape id="Ευθύγραμμο βέλος σύνδεσης 5" o:spid="_x0000_s1026" type="#_x0000_t32" style="position:absolute;margin-left:113.55pt;margin-top:20.75pt;width:35.7pt;height:60.6pt;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" strokecolor="black [3200]" strokeweight="1pt">
                <v:stroke endarrow="block" joinstyle="miter"/>
              </v:shape>
            </w:pict>
          </mc:Fallback>
        </mc:AlternateContent>
      </w:r>
      <w:r w:rsidRPr="000309BA">
        <w:rPr>
          <w:noProof/>
          <w:u w:val="single"/>
        </w:rPr>
        <mc:AlternateContent>
          <mc:Choice Requires="wps">
            <w:drawing>
              <wp:anchor distT="0" distB="0" distL="114300" distR="114300" simplePos="0" relativeHeight="251683840" behindDoc="0" locked="0" layoutInCell="1" allowOverlap="1" wp14:anchorId="63709188" wp14:editId="16B1A324">
                <wp:simplePos x="0" y="0"/>
                <wp:positionH relativeFrom="column">
                  <wp:posOffset>2998527</wp:posOffset>
                </wp:positionH>
                <wp:positionV relativeFrom="paragraph">
                  <wp:posOffset>263409</wp:posOffset>
                </wp:positionV>
                <wp:extent cx="453390" cy="746760"/>
                <wp:effectExtent l="57150" t="19050" r="60960" b="91440"/>
                <wp:wrapNone/>
                <wp:docPr id="4" name="Ευθύγραμμο βέλος σύνδεσης 4"/>
                <wp:cNvGraphicFramePr/>
                <a:graphic xmlns:a="http://schemas.openxmlformats.org/drawingml/2006/main">
                  <a:graphicData uri="http://schemas.microsoft.com/office/word/2010/wordprocessingShape">
                    <wps:wsp>
                      <wps:cNvCnPr/>
                      <wps:spPr>
                        <a:xfrm>
                          <a:off x="0" y="0"/>
                          <a:ext cx="453390" cy="74676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573839B0" id="Ευθύγραμμο βέλος σύνδεσης 4" o:spid="_x0000_s1026" type="#_x0000_t32" style="position:absolute;margin-left:236.1pt;margin-top:20.75pt;width:35.7pt;height:58.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" strokecolor="black [3200]" strokeweight="1pt">
                <v:stroke endarrow="block" joinstyle="miter"/>
              </v:shape>
            </w:pict>
          </mc:Fallback>
        </mc:AlternateContent>
      </w:r>
      <w:r w:rsidRPr="000309BA">
        <w:rPr>
          <w:noProof/>
          <w:u w:val="single"/>
        </w:rPr>
        <mc:AlternateContent>
          <mc:Choice Requires="wps">
            <w:drawing>
              <wp:anchor distT="0" distB="0" distL="114300" distR="114300" simplePos="0" relativeHeight="251679744" behindDoc="1" locked="0" layoutInCell="1" allowOverlap="1" wp14:anchorId="36BEDBF2" wp14:editId="5308B1FF">
                <wp:simplePos x="0" y="0"/>
                <wp:positionH relativeFrom="margin">
                  <wp:posOffset>1918335</wp:posOffset>
                </wp:positionH>
                <wp:positionV relativeFrom="paragraph">
                  <wp:posOffset>116205</wp:posOffset>
                </wp:positionV>
                <wp:extent cx="1038860" cy="491490"/>
                <wp:effectExtent l="0" t="0" r="27940" b="22860"/>
                <wp:wrapTight wrapText="bothSides">
                  <wp:wrapPolygon edited="0">
                    <wp:start x="0" y="0"/>
                    <wp:lineTo x="0" y="21767"/>
                    <wp:lineTo x="21785" y="21767"/>
                    <wp:lineTo x="21785" y="0"/>
                    <wp:lineTo x="0" y="0"/>
                  </wp:wrapPolygon>
                </wp:wrapTight>
                <wp:docPr id="7" name="Ορθογώνιο 7"/>
                <wp:cNvGraphicFramePr/>
                <a:graphic xmlns:a="http://schemas.openxmlformats.org/drawingml/2006/main">
                  <a:graphicData uri="http://schemas.microsoft.com/office/word/2010/wordprocessingShape">
                    <wps:wsp>
                      <wps:cNvSpPr/>
                      <wps:spPr>
                        <a:xfrm>
                          <a:off x="0" y="0"/>
                          <a:ext cx="1038860" cy="49149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0E33A89D" w14:textId="77777777" w:rsidR="000A03FD" w:rsidRDefault="000A03FD" w:rsidP="00BE01F2">
                            <w:pPr>
                              <w:rPr>
                                <w:rFonts w:ascii="Times New Roman" w:hAnsi="Times New Roman" w:cs="Times New Roman"/>
                                <w:color w:val="000000" w:themeColor="text1"/>
                              </w:rPr>
                            </w:pPr>
                            <w:r w:rsidRPr="009176C4">
                              <w:rPr>
                                <w:rFonts w:ascii="Times New Roman" w:hAnsi="Times New Roman" w:cs="Times New Roman"/>
                                <w:color w:val="000000" w:themeColor="text1"/>
                                <w:sz w:val="24"/>
                                <w:szCs w:val="24"/>
                              </w:rPr>
                              <w:t xml:space="preserve">        </w:t>
                            </w:r>
                            <w:r w:rsidRPr="00342E08">
                              <w:rPr>
                                <w:rFonts w:ascii="Times New Roman" w:hAnsi="Times New Roman" w:cs="Times New Roman"/>
                                <w:color w:val="000000" w:themeColor="text1"/>
                              </w:rPr>
                              <w:t>Trust</w:t>
                            </w:r>
                          </w:p>
                          <w:p w14:paraId="6ED83DF0" w14:textId="77777777" w:rsidR="000A03FD" w:rsidRPr="00342E08" w:rsidRDefault="000A03FD" w:rsidP="00BE01F2">
                            <w:pPr>
                              <w:rPr>
                                <w:rFonts w:ascii="Times New Roman" w:hAnsi="Times New Roman" w:cs="Times New Roman"/>
                                <w:color w:val="000000" w:themeColor="text1"/>
                              </w:rPr>
                            </w:pPr>
                            <w:r>
                              <w:rPr>
                                <w:rFonts w:ascii="Times New Roman" w:hAnsi="Times New Roman" w:cs="Times New Roman"/>
                                <w:color w:val="000000" w:themeColor="text1"/>
                              </w:rPr>
                              <w:t xml:space="preserve">      Mediator</w:t>
                            </w:r>
                            <w:r w:rsidRPr="00342E08">
                              <w:rPr>
                                <w:rFonts w:ascii="Times New Roman" w:hAnsi="Times New Roman" w:cs="Times New Roman"/>
                                <w:color w:val="000000" w:themeColor="text1"/>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BEDBF2" id="Ορθογώνιο 7" o:spid="_x0000_s1038" style="position:absolute;left:0;text-align:left;margin-left:151.05pt;margin-top:9.15pt;width:81.8pt;height:38.7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" fillcolor="white [3212]" strokecolor="black [3213]" strokeweight=".5pt">
                <v:textbox>
                  <w:txbxContent>
                    <w:p w14:paraId="0E33A89D" w14:textId="77777777" w:rsidR="000A03FD" w:rsidRDefault="000A03FD" w:rsidP="00BE01F2">
                      <w:pPr>
                        <w:rPr>
                          <w:rFonts w:ascii="Times New Roman" w:hAnsi="Times New Roman" w:cs="Times New Roman"/>
                          <w:color w:val="000000" w:themeColor="text1"/>
                        </w:rPr>
                      </w:pPr>
                      <w:r w:rsidRPr="009176C4">
                        <w:rPr>
                          <w:rFonts w:ascii="Times New Roman" w:hAnsi="Times New Roman" w:cs="Times New Roman"/>
                          <w:color w:val="000000" w:themeColor="text1"/>
                          <w:sz w:val="24"/>
                          <w:szCs w:val="24"/>
                        </w:rPr>
                        <w:t xml:space="preserve">        </w:t>
                      </w:r>
                      <w:r w:rsidRPr="00342E08">
                        <w:rPr>
                          <w:rFonts w:ascii="Times New Roman" w:hAnsi="Times New Roman" w:cs="Times New Roman"/>
                          <w:color w:val="000000" w:themeColor="text1"/>
                        </w:rPr>
                        <w:t>Trust</w:t>
                      </w:r>
                    </w:p>
                    <w:p w14:paraId="6ED83DF0" w14:textId="77777777" w:rsidR="000A03FD" w:rsidRPr="00342E08" w:rsidRDefault="000A03FD" w:rsidP="00BE01F2">
                      <w:pPr>
                        <w:rPr>
                          <w:rFonts w:ascii="Times New Roman" w:hAnsi="Times New Roman" w:cs="Times New Roman"/>
                          <w:color w:val="000000" w:themeColor="text1"/>
                        </w:rPr>
                      </w:pPr>
                      <w:r>
                        <w:rPr>
                          <w:rFonts w:ascii="Times New Roman" w:hAnsi="Times New Roman" w:cs="Times New Roman"/>
                          <w:color w:val="000000" w:themeColor="text1"/>
                        </w:rPr>
                        <w:t xml:space="preserve">      Mediator</w:t>
                      </w:r>
                      <w:r w:rsidRPr="00342E08">
                        <w:rPr>
                          <w:rFonts w:ascii="Times New Roman" w:hAnsi="Times New Roman" w:cs="Times New Roman"/>
                          <w:color w:val="000000" w:themeColor="text1"/>
                        </w:rPr>
                        <w:br/>
                      </w:r>
                    </w:p>
                  </w:txbxContent>
                </v:textbox>
                <w10:wrap type="tight" anchorx="margin"/>
              </v:rect>
            </w:pict>
          </mc:Fallback>
        </mc:AlternateContent>
      </w:r>
    </w:p>
    <w:p w14:paraId="48481881" w14:textId="1986C00E" w:rsidR="00BE01F2" w:rsidRPr="000309BA" w:rsidRDefault="00BE01F2" w:rsidP="00BE01F2">
      <w:pPr>
        <w:pStyle w:val="Web"/>
        <w:spacing w:before="0" w:beforeAutospacing="0" w:after="0" w:afterAutospacing="0" w:line="360" w:lineRule="auto"/>
        <w:contextualSpacing/>
        <w:jc w:val="center"/>
        <w:rPr>
          <w:lang w:val="en-GB"/>
        </w:rPr>
      </w:pPr>
      <w:r w:rsidRPr="000309BA">
        <w:rPr>
          <w:noProof/>
          <w:u w:val="single"/>
        </w:rPr>
        <mc:AlternateContent>
          <mc:Choice Requires="wps">
            <w:drawing>
              <wp:anchor distT="0" distB="0" distL="114300" distR="114300" simplePos="0" relativeHeight="251684864" behindDoc="0" locked="0" layoutInCell="1" allowOverlap="1" wp14:anchorId="12405191" wp14:editId="6980C05D">
                <wp:simplePos x="0" y="0"/>
                <wp:positionH relativeFrom="column">
                  <wp:posOffset>3311236</wp:posOffset>
                </wp:positionH>
                <wp:positionV relativeFrom="paragraph">
                  <wp:posOffset>64135</wp:posOffset>
                </wp:positionV>
                <wp:extent cx="401782" cy="312420"/>
                <wp:effectExtent l="0" t="0" r="17780" b="11430"/>
                <wp:wrapNone/>
                <wp:docPr id="26" name="Πλαίσιο κειμένου 26"/>
                <wp:cNvGraphicFramePr/>
                <a:graphic xmlns:a="http://schemas.openxmlformats.org/drawingml/2006/main">
                  <a:graphicData uri="http://schemas.microsoft.com/office/word/2010/wordprocessingShape">
                    <wps:wsp>
                      <wps:cNvSpPr txBox="1"/>
                      <wps:spPr>
                        <a:xfrm>
                          <a:off x="0" y="0"/>
                          <a:ext cx="401782" cy="312420"/>
                        </a:xfrm>
                        <a:prstGeom prst="rect">
                          <a:avLst/>
                        </a:prstGeom>
                        <a:solidFill>
                          <a:schemeClr val="lt1"/>
                        </a:solidFill>
                        <a:ln w="6350">
                          <a:solidFill>
                            <a:schemeClr val="bg1"/>
                          </a:solidFill>
                        </a:ln>
                      </wps:spPr>
                      <wps:txbx>
                        <w:txbxContent>
                          <w:p w14:paraId="557B48F9" w14:textId="696B3591" w:rsidR="000A03FD" w:rsidRPr="00C56096" w:rsidRDefault="000A03FD" w:rsidP="00BE01F2">
                            <w:pPr>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05191" id="Πλαίσιο κειμένου 26" o:spid="_x0000_s1039" type="#_x0000_t202" style="position:absolute;left:0;text-align:left;margin-left:260.75pt;margin-top:5.05pt;width:31.65pt;height:24.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" fillcolor="white [3201]" strokecolor="white [3212]" strokeweight=".5pt">
                <v:textbox>
                  <w:txbxContent>
                    <w:p w14:paraId="557B48F9" w14:textId="696B3591" w:rsidR="000A03FD" w:rsidRPr="00C56096" w:rsidRDefault="000A03FD" w:rsidP="00BE01F2">
                      <w:pPr>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b*</w:t>
                      </w:r>
                    </w:p>
                  </w:txbxContent>
                </v:textbox>
              </v:shape>
            </w:pict>
          </mc:Fallback>
        </mc:AlternateContent>
      </w:r>
      <w:r w:rsidRPr="000309BA">
        <w:rPr>
          <w:noProof/>
          <w:u w:val="single"/>
        </w:rPr>
        <mc:AlternateContent>
          <mc:Choice Requires="wps">
            <w:drawing>
              <wp:anchor distT="0" distB="0" distL="114300" distR="114300" simplePos="0" relativeHeight="251685888" behindDoc="0" locked="0" layoutInCell="1" allowOverlap="1" wp14:anchorId="0FA170BC" wp14:editId="3C5F29D2">
                <wp:simplePos x="0" y="0"/>
                <wp:positionH relativeFrom="column">
                  <wp:posOffset>1149350</wp:posOffset>
                </wp:positionH>
                <wp:positionV relativeFrom="paragraph">
                  <wp:posOffset>133696</wp:posOffset>
                </wp:positionV>
                <wp:extent cx="394393" cy="280035"/>
                <wp:effectExtent l="0" t="0" r="24765" b="24765"/>
                <wp:wrapNone/>
                <wp:docPr id="25" name="Πλαίσιο κειμένου 25"/>
                <wp:cNvGraphicFramePr/>
                <a:graphic xmlns:a="http://schemas.openxmlformats.org/drawingml/2006/main">
                  <a:graphicData uri="http://schemas.microsoft.com/office/word/2010/wordprocessingShape">
                    <wps:wsp>
                      <wps:cNvSpPr txBox="1"/>
                      <wps:spPr>
                        <a:xfrm flipH="1">
                          <a:off x="0" y="0"/>
                          <a:ext cx="394393" cy="280035"/>
                        </a:xfrm>
                        <a:prstGeom prst="rect">
                          <a:avLst/>
                        </a:prstGeom>
                        <a:solidFill>
                          <a:schemeClr val="lt1"/>
                        </a:solidFill>
                        <a:ln w="6350">
                          <a:solidFill>
                            <a:schemeClr val="bg1"/>
                          </a:solidFill>
                        </a:ln>
                      </wps:spPr>
                      <wps:txbx>
                        <w:txbxContent>
                          <w:p w14:paraId="6EB14179" w14:textId="4A69CF09" w:rsidR="000A03FD" w:rsidRPr="00BE01F2" w:rsidRDefault="000A03FD" w:rsidP="00BE01F2">
                            <w:pPr>
                              <w:rPr>
                                <w:rFonts w:ascii="Times New Roman" w:hAnsi="Times New Roman" w:cs="Times New Roman"/>
                                <w:sz w:val="24"/>
                                <w:szCs w:val="24"/>
                                <w:lang w:val="en-US"/>
                              </w:rPr>
                            </w:pPr>
                            <w:r>
                              <w:rPr>
                                <w:rFonts w:ascii="Times New Roman" w:hAnsi="Times New Roman" w:cs="Times New Roman"/>
                                <w:sz w:val="24"/>
                                <w:szCs w:val="24"/>
                                <w:lang w:val="en-U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A170BC" id="Πλαίσιο κειμένου 25" o:spid="_x0000_s1040" type="#_x0000_t202" style="position:absolute;left:0;text-align:left;margin-left:90.5pt;margin-top:10.55pt;width:31.05pt;height:22.05pt;flip:x;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" fillcolor="white [3201]" strokecolor="white [3212]" strokeweight=".5pt">
                <v:textbox>
                  <w:txbxContent>
                    <w:p w14:paraId="6EB14179" w14:textId="4A69CF09" w:rsidR="000A03FD" w:rsidRPr="00BE01F2" w:rsidRDefault="000A03FD" w:rsidP="00BE01F2">
                      <w:pPr>
                        <w:rPr>
                          <w:rFonts w:ascii="Times New Roman" w:hAnsi="Times New Roman" w:cs="Times New Roman"/>
                          <w:sz w:val="24"/>
                          <w:szCs w:val="24"/>
                          <w:lang w:val="en-US"/>
                        </w:rPr>
                      </w:pPr>
                      <w:r>
                        <w:rPr>
                          <w:rFonts w:ascii="Times New Roman" w:hAnsi="Times New Roman" w:cs="Times New Roman"/>
                          <w:sz w:val="24"/>
                          <w:szCs w:val="24"/>
                          <w:lang w:val="en-US"/>
                        </w:rPr>
                        <w:t>a*</w:t>
                      </w:r>
                    </w:p>
                  </w:txbxContent>
                </v:textbox>
              </v:shape>
            </w:pict>
          </mc:Fallback>
        </mc:AlternateContent>
      </w:r>
    </w:p>
    <w:p w14:paraId="10E0E50F" w14:textId="77777777" w:rsidR="00BE01F2" w:rsidRPr="000309BA" w:rsidRDefault="00BE01F2" w:rsidP="00BE01F2">
      <w:pPr>
        <w:spacing w:line="360" w:lineRule="auto"/>
        <w:rPr>
          <w:rFonts w:ascii="Times New Roman" w:eastAsia="Times New Roman" w:hAnsi="Times New Roman" w:cs="Times New Roman"/>
          <w:b/>
          <w:bCs/>
          <w:sz w:val="24"/>
          <w:szCs w:val="24"/>
        </w:rPr>
      </w:pPr>
    </w:p>
    <w:p w14:paraId="1EC01BE9" w14:textId="73AB8F94" w:rsidR="00BE01F2" w:rsidRPr="000309BA" w:rsidRDefault="00BE01F2" w:rsidP="00BE01F2">
      <w:pPr>
        <w:spacing w:line="360" w:lineRule="auto"/>
        <w:jc w:val="both"/>
        <w:rPr>
          <w:rFonts w:ascii="Times New Roman" w:eastAsia="Times New Roman" w:hAnsi="Times New Roman" w:cs="Times New Roman"/>
          <w:sz w:val="24"/>
          <w:szCs w:val="24"/>
          <w:u w:val="single"/>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81792" behindDoc="0" locked="0" layoutInCell="1" allowOverlap="1" wp14:anchorId="24123032" wp14:editId="2C7F1B33">
                <wp:simplePos x="0" y="0"/>
                <wp:positionH relativeFrom="column">
                  <wp:posOffset>2819399</wp:posOffset>
                </wp:positionH>
                <wp:positionV relativeFrom="paragraph">
                  <wp:posOffset>266238</wp:posOffset>
                </wp:positionV>
                <wp:extent cx="1967345" cy="484505"/>
                <wp:effectExtent l="0" t="0" r="13970" b="10795"/>
                <wp:wrapNone/>
                <wp:docPr id="29" name="Ορθογώνιο 29"/>
                <wp:cNvGraphicFramePr/>
                <a:graphic xmlns:a="http://schemas.openxmlformats.org/drawingml/2006/main">
                  <a:graphicData uri="http://schemas.microsoft.com/office/word/2010/wordprocessingShape">
                    <wps:wsp>
                      <wps:cNvSpPr/>
                      <wps:spPr>
                        <a:xfrm>
                          <a:off x="0" y="0"/>
                          <a:ext cx="1967345" cy="484505"/>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14B21972" w14:textId="466DE275" w:rsidR="000A03FD" w:rsidRDefault="000A03FD" w:rsidP="00BE01F2">
                            <w:pPr>
                              <w:rPr>
                                <w:rFonts w:ascii="Times New Roman" w:hAnsi="Times New Roman" w:cs="Times New Roman"/>
                                <w:color w:val="0D0D0D" w:themeColor="text1" w:themeTint="F2"/>
                              </w:rPr>
                            </w:pPr>
                            <w:r>
                              <w:rPr>
                                <w:b/>
                                <w:bCs/>
                                <w:color w:val="0D0D0D" w:themeColor="text1" w:themeTint="F2"/>
                              </w:rPr>
                              <w:t xml:space="preserve">   </w:t>
                            </w:r>
                            <w:r w:rsidRPr="00BE01F2">
                              <w:rPr>
                                <w:rFonts w:ascii="Times New Roman" w:hAnsi="Times New Roman" w:cs="Times New Roman"/>
                                <w:color w:val="0D0D0D" w:themeColor="text1" w:themeTint="F2"/>
                                <w:sz w:val="24"/>
                                <w:szCs w:val="24"/>
                              </w:rPr>
                              <w:t>Positive</w:t>
                            </w:r>
                            <w:r>
                              <w:rPr>
                                <w:b/>
                                <w:bCs/>
                                <w:color w:val="0D0D0D" w:themeColor="text1" w:themeTint="F2"/>
                              </w:rPr>
                              <w:t>-</w:t>
                            </w:r>
                            <w:r w:rsidRPr="00342E08">
                              <w:rPr>
                                <w:rFonts w:ascii="Times New Roman" w:hAnsi="Times New Roman" w:cs="Times New Roman"/>
                                <w:color w:val="0D0D0D" w:themeColor="text1" w:themeTint="F2"/>
                              </w:rPr>
                              <w:t>eWOM intentions</w:t>
                            </w:r>
                          </w:p>
                          <w:p w14:paraId="0F86F785" w14:textId="77777777" w:rsidR="000A03FD" w:rsidRPr="00342E08" w:rsidRDefault="000A03FD" w:rsidP="00BE01F2">
                            <w:pPr>
                              <w:rPr>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     Dependent variable</w:t>
                            </w:r>
                            <w:r w:rsidRPr="00342E08">
                              <w:rPr>
                                <w:rFonts w:ascii="Times New Roman" w:hAnsi="Times New Roman" w:cs="Times New Roman"/>
                                <w:color w:val="0D0D0D" w:themeColor="text1" w:themeTint="F2"/>
                              </w:rPr>
                              <w:b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123032" id="Ορθογώνιο 29" o:spid="_x0000_s1041" style="position:absolute;left:0;text-align:left;margin-left:222pt;margin-top:20.95pt;width:154.9pt;height:38.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" fillcolor="white [3212]" strokecolor="black [3213]" strokeweight=".5pt">
                <v:textbox>
                  <w:txbxContent>
                    <w:p w14:paraId="14B21972" w14:textId="466DE275" w:rsidR="000A03FD" w:rsidRDefault="000A03FD" w:rsidP="00BE01F2">
                      <w:pPr>
                        <w:rPr>
                          <w:rFonts w:ascii="Times New Roman" w:hAnsi="Times New Roman" w:cs="Times New Roman"/>
                          <w:color w:val="0D0D0D" w:themeColor="text1" w:themeTint="F2"/>
                        </w:rPr>
                      </w:pPr>
                      <w:r>
                        <w:rPr>
                          <w:b/>
                          <w:bCs/>
                          <w:color w:val="0D0D0D" w:themeColor="text1" w:themeTint="F2"/>
                        </w:rPr>
                        <w:t xml:space="preserve">   </w:t>
                      </w:r>
                      <w:r w:rsidRPr="00BE01F2">
                        <w:rPr>
                          <w:rFonts w:ascii="Times New Roman" w:hAnsi="Times New Roman" w:cs="Times New Roman"/>
                          <w:color w:val="0D0D0D" w:themeColor="text1" w:themeTint="F2"/>
                          <w:sz w:val="24"/>
                          <w:szCs w:val="24"/>
                        </w:rPr>
                        <w:t>Positive</w:t>
                      </w:r>
                      <w:r>
                        <w:rPr>
                          <w:b/>
                          <w:bCs/>
                          <w:color w:val="0D0D0D" w:themeColor="text1" w:themeTint="F2"/>
                        </w:rPr>
                        <w:t>-</w:t>
                      </w:r>
                      <w:r w:rsidRPr="00342E08">
                        <w:rPr>
                          <w:rFonts w:ascii="Times New Roman" w:hAnsi="Times New Roman" w:cs="Times New Roman"/>
                          <w:color w:val="0D0D0D" w:themeColor="text1" w:themeTint="F2"/>
                        </w:rPr>
                        <w:t>eWOM intentions</w:t>
                      </w:r>
                    </w:p>
                    <w:p w14:paraId="0F86F785" w14:textId="77777777" w:rsidR="000A03FD" w:rsidRPr="00342E08" w:rsidRDefault="000A03FD" w:rsidP="00BE01F2">
                      <w:pPr>
                        <w:rPr>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     Dependent variable</w:t>
                      </w:r>
                      <w:r w:rsidRPr="00342E08">
                        <w:rPr>
                          <w:rFonts w:ascii="Times New Roman" w:hAnsi="Times New Roman" w:cs="Times New Roman"/>
                          <w:color w:val="0D0D0D" w:themeColor="text1" w:themeTint="F2"/>
                        </w:rPr>
                        <w:br/>
                        <w:t xml:space="preserve">           </w:t>
                      </w:r>
                    </w:p>
                  </w:txbxContent>
                </v:textbox>
              </v:rect>
            </w:pict>
          </mc:Fallback>
        </mc:AlternateContent>
      </w: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86912" behindDoc="0" locked="0" layoutInCell="1" allowOverlap="1" wp14:anchorId="5365EB21" wp14:editId="20F30147">
                <wp:simplePos x="0" y="0"/>
                <wp:positionH relativeFrom="margin">
                  <wp:posOffset>2306782</wp:posOffset>
                </wp:positionH>
                <wp:positionV relativeFrom="paragraph">
                  <wp:posOffset>162329</wp:posOffset>
                </wp:positionV>
                <wp:extent cx="374073" cy="249382"/>
                <wp:effectExtent l="0" t="0" r="26035" b="17780"/>
                <wp:wrapNone/>
                <wp:docPr id="27" name="Πλαίσιο κειμένου 27"/>
                <wp:cNvGraphicFramePr/>
                <a:graphic xmlns:a="http://schemas.openxmlformats.org/drawingml/2006/main">
                  <a:graphicData uri="http://schemas.microsoft.com/office/word/2010/wordprocessingShape">
                    <wps:wsp>
                      <wps:cNvSpPr txBox="1"/>
                      <wps:spPr>
                        <a:xfrm>
                          <a:off x="0" y="0"/>
                          <a:ext cx="374073" cy="249382"/>
                        </a:xfrm>
                        <a:prstGeom prst="rect">
                          <a:avLst/>
                        </a:prstGeom>
                        <a:solidFill>
                          <a:schemeClr val="lt1"/>
                        </a:solidFill>
                        <a:ln w="6350">
                          <a:solidFill>
                            <a:schemeClr val="bg1"/>
                          </a:solidFill>
                        </a:ln>
                      </wps:spPr>
                      <wps:txbx>
                        <w:txbxContent>
                          <w:p w14:paraId="4B4CBF14" w14:textId="2F64A10D" w:rsidR="000A03FD" w:rsidRPr="00C56096" w:rsidRDefault="000A03FD" w:rsidP="00BE01F2">
                            <w:pPr>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5EB21" id="Πλαίσιο κειμένου 27" o:spid="_x0000_s1042" type="#_x0000_t202" style="position:absolute;left:0;text-align:left;margin-left:181.65pt;margin-top:12.8pt;width:29.45pt;height:19.6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" fillcolor="white [3201]" strokecolor="white [3212]" strokeweight=".5pt">
                <v:textbox>
                  <w:txbxContent>
                    <w:p w14:paraId="4B4CBF14" w14:textId="2F64A10D" w:rsidR="000A03FD" w:rsidRPr="00C56096" w:rsidRDefault="000A03FD" w:rsidP="00BE01F2">
                      <w:pPr>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c*</w:t>
                      </w:r>
                    </w:p>
                  </w:txbxContent>
                </v:textbox>
                <w10:wrap anchorx="margin"/>
              </v:shape>
            </w:pict>
          </mc:Fallback>
        </mc:AlternateContent>
      </w:r>
    </w:p>
    <w:p w14:paraId="4AFB7A9B" w14:textId="76569BFF" w:rsidR="00BE01F2" w:rsidRPr="000309BA" w:rsidRDefault="00BE01F2" w:rsidP="00BE01F2">
      <w:pPr>
        <w:spacing w:line="360" w:lineRule="auto"/>
        <w:rPr>
          <w:rFonts w:ascii="Times New Roman" w:hAnsi="Times New Roman" w:cs="Times New Roman"/>
          <w:sz w:val="24"/>
          <w:szCs w:val="24"/>
          <w:lang w:val="en-GB"/>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80768" behindDoc="0" locked="0" layoutInCell="1" allowOverlap="1" wp14:anchorId="0289CA75" wp14:editId="12EAE525">
                <wp:simplePos x="0" y="0"/>
                <wp:positionH relativeFrom="column">
                  <wp:posOffset>408710</wp:posOffset>
                </wp:positionH>
                <wp:positionV relativeFrom="paragraph">
                  <wp:posOffset>10275</wp:posOffset>
                </wp:positionV>
                <wp:extent cx="1723910" cy="470535"/>
                <wp:effectExtent l="0" t="0" r="10160" b="24765"/>
                <wp:wrapNone/>
                <wp:docPr id="30" name="Ορθογώνιο 30"/>
                <wp:cNvGraphicFramePr/>
                <a:graphic xmlns:a="http://schemas.openxmlformats.org/drawingml/2006/main">
                  <a:graphicData uri="http://schemas.microsoft.com/office/word/2010/wordprocessingShape">
                    <wps:wsp>
                      <wps:cNvSpPr/>
                      <wps:spPr>
                        <a:xfrm>
                          <a:off x="0" y="0"/>
                          <a:ext cx="1723910" cy="470535"/>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BB78F7E" w14:textId="20A862B9" w:rsidR="000A03FD" w:rsidRDefault="000A03FD" w:rsidP="00BE01F2">
                            <w:pPr>
                              <w:rPr>
                                <w:rFonts w:ascii="Times New Roman" w:hAnsi="Times New Roman" w:cs="Times New Roman"/>
                                <w:color w:val="000000" w:themeColor="text1"/>
                              </w:rPr>
                            </w:pPr>
                            <w:r>
                              <w:rPr>
                                <w:b/>
                                <w:bCs/>
                                <w:color w:val="000000" w:themeColor="text1"/>
                              </w:rPr>
                              <w:t xml:space="preserve">      </w:t>
                            </w:r>
                            <w:r w:rsidRPr="00BE01F2">
                              <w:rPr>
                                <w:rFonts w:ascii="Times New Roman" w:hAnsi="Times New Roman" w:cs="Times New Roman"/>
                                <w:color w:val="000000" w:themeColor="text1"/>
                                <w:sz w:val="24"/>
                                <w:szCs w:val="24"/>
                              </w:rPr>
                              <w:t>Non-</w:t>
                            </w:r>
                            <w:r>
                              <w:rPr>
                                <w:b/>
                                <w:bCs/>
                                <w:color w:val="000000" w:themeColor="text1"/>
                              </w:rPr>
                              <w:t xml:space="preserve"> </w:t>
                            </w:r>
                            <w:r>
                              <w:rPr>
                                <w:rFonts w:ascii="Times New Roman" w:hAnsi="Times New Roman" w:cs="Times New Roman"/>
                                <w:color w:val="000000" w:themeColor="text1"/>
                              </w:rPr>
                              <w:t>Greenwashing</w:t>
                            </w:r>
                          </w:p>
                          <w:p w14:paraId="7C08D665" w14:textId="2FE674DC" w:rsidR="000A03FD" w:rsidRDefault="000A03FD" w:rsidP="00BE01F2">
                            <w:pPr>
                              <w:rPr>
                                <w:rFonts w:ascii="Times New Roman" w:hAnsi="Times New Roman" w:cs="Times New Roman"/>
                                <w:color w:val="000000" w:themeColor="text1"/>
                              </w:rPr>
                            </w:pPr>
                            <w:r>
                              <w:rPr>
                                <w:rFonts w:ascii="Times New Roman" w:hAnsi="Times New Roman" w:cs="Times New Roman"/>
                                <w:color w:val="000000" w:themeColor="text1"/>
                              </w:rPr>
                              <w:t xml:space="preserve">     Independent variable</w:t>
                            </w:r>
                          </w:p>
                          <w:p w14:paraId="7A15EA2E" w14:textId="77777777" w:rsidR="000A03FD" w:rsidRPr="00342E08" w:rsidRDefault="000A03FD" w:rsidP="00BE01F2">
                            <w:pPr>
                              <w:rPr>
                                <w:rFonts w:ascii="Times New Roman" w:hAnsi="Times New Roman" w:cs="Times New Roman"/>
                                <w:color w:val="000000" w:themeColor="text1"/>
                              </w:rPr>
                            </w:pPr>
                            <w:r w:rsidRPr="00342E08">
                              <w:rPr>
                                <w:rFonts w:ascii="Times New Roman" w:hAnsi="Times New Roman" w:cs="Times New Roman"/>
                                <w:color w:val="000000" w:themeColor="text1"/>
                              </w:rPr>
                              <w:b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89CA75" id="Ορθογώνιο 30" o:spid="_x0000_s1043" style="position:absolute;margin-left:32.2pt;margin-top:.8pt;width:135.75pt;height:37.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" fillcolor="white [3212]" strokecolor="black [3213]" strokeweight=".5pt">
                <v:textbox>
                  <w:txbxContent>
                    <w:p w14:paraId="6BB78F7E" w14:textId="20A862B9" w:rsidR="000A03FD" w:rsidRDefault="000A03FD" w:rsidP="00BE01F2">
                      <w:pPr>
                        <w:rPr>
                          <w:rFonts w:ascii="Times New Roman" w:hAnsi="Times New Roman" w:cs="Times New Roman"/>
                          <w:color w:val="000000" w:themeColor="text1"/>
                        </w:rPr>
                      </w:pPr>
                      <w:r>
                        <w:rPr>
                          <w:b/>
                          <w:bCs/>
                          <w:color w:val="000000" w:themeColor="text1"/>
                        </w:rPr>
                        <w:t xml:space="preserve">      </w:t>
                      </w:r>
                      <w:r w:rsidRPr="00BE01F2">
                        <w:rPr>
                          <w:rFonts w:ascii="Times New Roman" w:hAnsi="Times New Roman" w:cs="Times New Roman"/>
                          <w:color w:val="000000" w:themeColor="text1"/>
                          <w:sz w:val="24"/>
                          <w:szCs w:val="24"/>
                        </w:rPr>
                        <w:t>Non-</w:t>
                      </w:r>
                      <w:r>
                        <w:rPr>
                          <w:b/>
                          <w:bCs/>
                          <w:color w:val="000000" w:themeColor="text1"/>
                        </w:rPr>
                        <w:t xml:space="preserve"> </w:t>
                      </w:r>
                      <w:r>
                        <w:rPr>
                          <w:rFonts w:ascii="Times New Roman" w:hAnsi="Times New Roman" w:cs="Times New Roman"/>
                          <w:color w:val="000000" w:themeColor="text1"/>
                        </w:rPr>
                        <w:t>Greenwashing</w:t>
                      </w:r>
                    </w:p>
                    <w:p w14:paraId="7C08D665" w14:textId="2FE674DC" w:rsidR="000A03FD" w:rsidRDefault="000A03FD" w:rsidP="00BE01F2">
                      <w:pPr>
                        <w:rPr>
                          <w:rFonts w:ascii="Times New Roman" w:hAnsi="Times New Roman" w:cs="Times New Roman"/>
                          <w:color w:val="000000" w:themeColor="text1"/>
                        </w:rPr>
                      </w:pPr>
                      <w:r>
                        <w:rPr>
                          <w:rFonts w:ascii="Times New Roman" w:hAnsi="Times New Roman" w:cs="Times New Roman"/>
                          <w:color w:val="000000" w:themeColor="text1"/>
                        </w:rPr>
                        <w:t xml:space="preserve">     Independent variable</w:t>
                      </w:r>
                    </w:p>
                    <w:p w14:paraId="7A15EA2E" w14:textId="77777777" w:rsidR="000A03FD" w:rsidRPr="00342E08" w:rsidRDefault="000A03FD" w:rsidP="00BE01F2">
                      <w:pPr>
                        <w:rPr>
                          <w:rFonts w:ascii="Times New Roman" w:hAnsi="Times New Roman" w:cs="Times New Roman"/>
                          <w:color w:val="000000" w:themeColor="text1"/>
                        </w:rPr>
                      </w:pPr>
                      <w:r w:rsidRPr="00342E08">
                        <w:rPr>
                          <w:rFonts w:ascii="Times New Roman" w:hAnsi="Times New Roman" w:cs="Times New Roman"/>
                          <w:color w:val="000000" w:themeColor="text1"/>
                        </w:rPr>
                        <w:br/>
                        <w:t xml:space="preserve">        </w:t>
                      </w:r>
                    </w:p>
                  </w:txbxContent>
                </v:textbox>
              </v:rect>
            </w:pict>
          </mc:Fallback>
        </mc:AlternateContent>
      </w: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87936" behindDoc="0" locked="0" layoutInCell="1" allowOverlap="1" wp14:anchorId="26BF30DB" wp14:editId="5D816B10">
                <wp:simplePos x="0" y="0"/>
                <wp:positionH relativeFrom="column">
                  <wp:posOffset>2195311</wp:posOffset>
                </wp:positionH>
                <wp:positionV relativeFrom="paragraph">
                  <wp:posOffset>247015</wp:posOffset>
                </wp:positionV>
                <wp:extent cx="574963" cy="6927"/>
                <wp:effectExtent l="0" t="76200" r="15875" b="88900"/>
                <wp:wrapNone/>
                <wp:docPr id="28" name="Ευθύγραμμο βέλος σύνδεσης 28"/>
                <wp:cNvGraphicFramePr/>
                <a:graphic xmlns:a="http://schemas.openxmlformats.org/drawingml/2006/main">
                  <a:graphicData uri="http://schemas.microsoft.com/office/word/2010/wordprocessingShape">
                    <wps:wsp>
                      <wps:cNvCnPr/>
                      <wps:spPr>
                        <a:xfrm flipV="1">
                          <a:off x="0" y="0"/>
                          <a:ext cx="574963" cy="69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w:pict>
              <v:shape w14:anchorId="5602CABC" id="Ευθύγραμμο βέλος σύνδεσης 28" o:spid="_x0000_s1026" type="#_x0000_t32" style="position:absolute;margin-left:172.85pt;margin-top:19.45pt;width:45.25pt;height:.55pt;flip:y;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" strokecolor="black [3200]" strokeweight=".5pt">
                <v:stroke endarrow="block" joinstyle="miter"/>
              </v:shape>
            </w:pict>
          </mc:Fallback>
        </mc:AlternateContent>
      </w:r>
    </w:p>
    <w:p w14:paraId="0718CEF4" w14:textId="2C9B78A8" w:rsidR="00BE01F2" w:rsidRPr="000309BA" w:rsidRDefault="00BE01F2" w:rsidP="00BE01F2">
      <w:pPr>
        <w:spacing w:line="360" w:lineRule="auto"/>
        <w:contextualSpacing/>
        <w:rPr>
          <w:rFonts w:ascii="Times New Roman" w:hAnsi="Times New Roman" w:cs="Times New Roman"/>
          <w:lang w:val="en-GB"/>
        </w:rPr>
      </w:pPr>
    </w:p>
    <w:p w14:paraId="5DF58138" w14:textId="77777777" w:rsidR="00BE01F2" w:rsidRPr="000309BA" w:rsidRDefault="00BE01F2" w:rsidP="00BE01F2">
      <w:pPr>
        <w:spacing w:line="360" w:lineRule="auto"/>
        <w:contextualSpacing/>
        <w:rPr>
          <w:rFonts w:ascii="Times New Roman" w:hAnsi="Times New Roman" w:cs="Times New Roman"/>
          <w:lang w:val="en-GB"/>
        </w:rPr>
      </w:pPr>
    </w:p>
    <w:p w14:paraId="4AA5EDFD" w14:textId="3D30EFD8" w:rsidR="005F5B02" w:rsidRPr="000309BA" w:rsidRDefault="005F5B02" w:rsidP="005F5B02">
      <w:pPr>
        <w:spacing w:line="360" w:lineRule="auto"/>
        <w:rPr>
          <w:rFonts w:ascii="Times New Roman" w:hAnsi="Times New Roman" w:cs="Times New Roman"/>
          <w:sz w:val="20"/>
          <w:szCs w:val="20"/>
          <w:lang w:val="en-GB"/>
        </w:rPr>
      </w:pPr>
      <w:r w:rsidRPr="000309BA">
        <w:rPr>
          <w:rFonts w:ascii="Times New Roman" w:hAnsi="Times New Roman" w:cs="Times New Roman"/>
          <w:sz w:val="20"/>
          <w:szCs w:val="20"/>
          <w:lang w:val="en-GB"/>
        </w:rPr>
        <w:t xml:space="preserve">                                                                   </w:t>
      </w:r>
      <w:r w:rsidRPr="000309BA">
        <w:rPr>
          <w:rFonts w:ascii="Times New Roman" w:hAnsi="Times New Roman" w:cs="Times New Roman"/>
          <w:i/>
          <w:iCs/>
          <w:sz w:val="20"/>
          <w:szCs w:val="20"/>
          <w:lang w:val="en-GB"/>
        </w:rPr>
        <w:t>Note: * p &lt; .001</w:t>
      </w:r>
    </w:p>
    <w:p w14:paraId="32E24AFE" w14:textId="5AA7D64E" w:rsidR="00D970AA" w:rsidRPr="000309BA" w:rsidRDefault="00D970AA" w:rsidP="00AC5587">
      <w:pPr>
        <w:spacing w:line="360" w:lineRule="auto"/>
        <w:rPr>
          <w:rFonts w:ascii="Times New Roman" w:hAnsi="Times New Roman" w:cs="Times New Roman"/>
          <w:sz w:val="24"/>
          <w:szCs w:val="24"/>
          <w:lang w:val="en-GB"/>
        </w:rPr>
      </w:pPr>
    </w:p>
    <w:p w14:paraId="5D80A99A" w14:textId="7B7BC1D4" w:rsidR="00290485" w:rsidRPr="000309BA" w:rsidRDefault="00290485" w:rsidP="00AC5587">
      <w:pPr>
        <w:spacing w:line="360" w:lineRule="auto"/>
        <w:rPr>
          <w:rFonts w:ascii="Times New Roman" w:hAnsi="Times New Roman" w:cs="Times New Roman"/>
          <w:i/>
          <w:iCs/>
          <w:sz w:val="24"/>
          <w:szCs w:val="24"/>
          <w:lang w:val="en-GB"/>
        </w:rPr>
      </w:pPr>
      <w:r w:rsidRPr="000309BA">
        <w:rPr>
          <w:rFonts w:ascii="Times New Roman" w:hAnsi="Times New Roman" w:cs="Times New Roman"/>
          <w:i/>
          <w:iCs/>
          <w:sz w:val="24"/>
          <w:szCs w:val="24"/>
          <w:lang w:val="en-GB"/>
        </w:rPr>
        <w:t xml:space="preserve">4.3.5 Negative </w:t>
      </w:r>
      <w:proofErr w:type="spellStart"/>
      <w:r w:rsidRPr="000309BA">
        <w:rPr>
          <w:rFonts w:ascii="Times New Roman" w:hAnsi="Times New Roman" w:cs="Times New Roman"/>
          <w:i/>
          <w:iCs/>
          <w:sz w:val="24"/>
          <w:szCs w:val="24"/>
          <w:lang w:val="en-GB"/>
        </w:rPr>
        <w:t>eWOM</w:t>
      </w:r>
      <w:proofErr w:type="spellEnd"/>
      <w:r w:rsidR="00965564" w:rsidRPr="000309BA">
        <w:rPr>
          <w:rFonts w:ascii="Times New Roman" w:hAnsi="Times New Roman" w:cs="Times New Roman"/>
          <w:i/>
          <w:iCs/>
          <w:sz w:val="24"/>
          <w:szCs w:val="24"/>
          <w:lang w:val="en-GB"/>
        </w:rPr>
        <w:t xml:space="preserve"> (H</w:t>
      </w:r>
      <w:r w:rsidR="00271BAC" w:rsidRPr="000309BA">
        <w:rPr>
          <w:rFonts w:ascii="Times New Roman" w:hAnsi="Times New Roman" w:cs="Times New Roman"/>
          <w:i/>
          <w:iCs/>
          <w:sz w:val="24"/>
          <w:szCs w:val="24"/>
          <w:lang w:val="en-GB"/>
        </w:rPr>
        <w:t>2</w:t>
      </w:r>
      <w:r w:rsidR="00965564" w:rsidRPr="000309BA">
        <w:rPr>
          <w:rFonts w:ascii="Times New Roman" w:hAnsi="Times New Roman" w:cs="Times New Roman"/>
          <w:i/>
          <w:iCs/>
          <w:sz w:val="24"/>
          <w:szCs w:val="24"/>
          <w:lang w:val="en-GB"/>
        </w:rPr>
        <w:t>).</w:t>
      </w:r>
    </w:p>
    <w:p w14:paraId="7DCFD9C9" w14:textId="5B22EDF3" w:rsidR="00290485" w:rsidRPr="000309BA" w:rsidRDefault="00290485" w:rsidP="00AC5587">
      <w:pPr>
        <w:spacing w:line="360" w:lineRule="auto"/>
        <w:rPr>
          <w:rFonts w:ascii="Times New Roman" w:hAnsi="Times New Roman" w:cs="Times New Roman"/>
          <w:sz w:val="24"/>
          <w:szCs w:val="24"/>
          <w:lang w:val="en-GB"/>
        </w:rPr>
      </w:pPr>
      <w:r w:rsidRPr="000309BA">
        <w:rPr>
          <w:rFonts w:ascii="Times New Roman" w:hAnsi="Times New Roman" w:cs="Times New Roman"/>
          <w:i/>
          <w:iCs/>
          <w:sz w:val="24"/>
          <w:szCs w:val="24"/>
          <w:lang w:val="en-GB"/>
        </w:rPr>
        <w:t xml:space="preserve">- </w:t>
      </w:r>
      <w:r w:rsidRPr="000309BA">
        <w:rPr>
          <w:rFonts w:ascii="Times New Roman" w:hAnsi="Times New Roman" w:cs="Times New Roman"/>
          <w:sz w:val="24"/>
          <w:szCs w:val="24"/>
          <w:lang w:val="en-GB"/>
        </w:rPr>
        <w:t xml:space="preserve">The relationship between greenwashing and negative </w:t>
      </w:r>
      <w:proofErr w:type="spellStart"/>
      <w:r w:rsidRPr="000309BA">
        <w:rPr>
          <w:rFonts w:ascii="Times New Roman" w:hAnsi="Times New Roman" w:cs="Times New Roman"/>
          <w:sz w:val="24"/>
          <w:szCs w:val="24"/>
          <w:lang w:val="en-GB"/>
        </w:rPr>
        <w:t>eWOM</w:t>
      </w:r>
      <w:proofErr w:type="spellEnd"/>
      <w:r w:rsidR="00DE4BFA" w:rsidRPr="000309BA">
        <w:rPr>
          <w:rFonts w:ascii="Times New Roman" w:hAnsi="Times New Roman" w:cs="Times New Roman"/>
          <w:sz w:val="24"/>
          <w:szCs w:val="24"/>
          <w:lang w:val="en-GB"/>
        </w:rPr>
        <w:t xml:space="preserve"> (c</w:t>
      </w:r>
      <w:commentRangeStart w:id="207"/>
      <w:r w:rsidR="00DE4BFA" w:rsidRPr="000309BA">
        <w:rPr>
          <w:rFonts w:ascii="Times New Roman" w:hAnsi="Times New Roman" w:cs="Times New Roman"/>
          <w:sz w:val="24"/>
          <w:szCs w:val="24"/>
          <w:lang w:val="en-GB"/>
        </w:rPr>
        <w:t>).</w:t>
      </w:r>
      <w:commentRangeEnd w:id="207"/>
      <w:r w:rsidR="00341D04">
        <w:rPr>
          <w:rStyle w:val="a8"/>
        </w:rPr>
        <w:commentReference w:id="207"/>
      </w:r>
    </w:p>
    <w:p w14:paraId="660F74B7" w14:textId="5747680F" w:rsidR="00F820BE" w:rsidRPr="000309BA" w:rsidRDefault="00F820BE" w:rsidP="00AC5587">
      <w:pPr>
        <w:spacing w:line="360" w:lineRule="auto"/>
        <w:rPr>
          <w:rFonts w:ascii="Times New Roman" w:hAnsi="Times New Roman" w:cs="Times New Roman"/>
          <w:color w:val="000000" w:themeColor="text1"/>
          <w:sz w:val="24"/>
          <w:szCs w:val="24"/>
          <w:lang w:val="en-GB"/>
        </w:rPr>
      </w:pPr>
      <w:r w:rsidRPr="000309BA">
        <w:rPr>
          <w:rFonts w:ascii="Times New Roman" w:eastAsia="Times New Roman" w:hAnsi="Times New Roman" w:cs="Times New Roman"/>
          <w:sz w:val="24"/>
          <w:szCs w:val="24"/>
          <w:lang w:val="en-GB" w:eastAsia="nl-NL"/>
        </w:rPr>
        <w:lastRenderedPageBreak/>
        <w:t xml:space="preserve">To test the relationship between greenwashing and negative </w:t>
      </w:r>
      <w:proofErr w:type="spellStart"/>
      <w:r w:rsidRPr="000309BA">
        <w:rPr>
          <w:rFonts w:ascii="Times New Roman" w:eastAsia="Times New Roman" w:hAnsi="Times New Roman" w:cs="Times New Roman"/>
          <w:sz w:val="24"/>
          <w:szCs w:val="24"/>
          <w:lang w:val="en-GB" w:eastAsia="nl-NL"/>
        </w:rPr>
        <w:t>eWOM</w:t>
      </w:r>
      <w:proofErr w:type="spellEnd"/>
      <w:r w:rsidR="00BC4AB4" w:rsidRPr="000309BA">
        <w:rPr>
          <w:rFonts w:ascii="Times New Roman" w:eastAsia="Times New Roman" w:hAnsi="Times New Roman" w:cs="Times New Roman"/>
          <w:sz w:val="24"/>
          <w:szCs w:val="24"/>
          <w:lang w:val="en-GB" w:eastAsia="nl-NL"/>
        </w:rPr>
        <w:t>,</w:t>
      </w:r>
      <w:r w:rsidRPr="000309BA">
        <w:rPr>
          <w:rFonts w:ascii="Times New Roman" w:eastAsia="Times New Roman" w:hAnsi="Times New Roman" w:cs="Times New Roman"/>
          <w:sz w:val="24"/>
          <w:szCs w:val="24"/>
          <w:lang w:val="en-GB" w:eastAsia="nl-NL"/>
        </w:rPr>
        <w:t xml:space="preserve"> a bivariate regression analysis was conducted. The independent variable is greenwashing, which is a categorical variable. The dependent variable is the intention to participate in negative </w:t>
      </w:r>
      <w:proofErr w:type="spellStart"/>
      <w:r w:rsidRPr="000309BA">
        <w:rPr>
          <w:rFonts w:ascii="Times New Roman" w:eastAsia="Times New Roman" w:hAnsi="Times New Roman" w:cs="Times New Roman"/>
          <w:sz w:val="24"/>
          <w:szCs w:val="24"/>
          <w:lang w:val="en-GB" w:eastAsia="nl-NL"/>
        </w:rPr>
        <w:t>eWOM</w:t>
      </w:r>
      <w:proofErr w:type="spellEnd"/>
      <w:r w:rsidRPr="000309BA">
        <w:rPr>
          <w:rFonts w:ascii="Times New Roman" w:eastAsia="Times New Roman" w:hAnsi="Times New Roman" w:cs="Times New Roman"/>
          <w:sz w:val="24"/>
          <w:szCs w:val="24"/>
          <w:lang w:val="en-GB" w:eastAsia="nl-NL"/>
        </w:rPr>
        <w:t>, which is a continuous variable.</w:t>
      </w:r>
      <w:r w:rsidR="00E01B18" w:rsidRPr="000309BA">
        <w:rPr>
          <w:rFonts w:ascii="Times New Roman" w:eastAsia="Times New Roman" w:hAnsi="Times New Roman" w:cs="Times New Roman"/>
          <w:sz w:val="24"/>
          <w:szCs w:val="24"/>
          <w:lang w:val="en-GB" w:eastAsia="nl-NL"/>
        </w:rPr>
        <w:t xml:space="preserve"> There is a significant relationship between greenwashing and negative </w:t>
      </w:r>
      <w:proofErr w:type="spellStart"/>
      <w:r w:rsidR="00E01B18" w:rsidRPr="000309BA">
        <w:rPr>
          <w:rFonts w:ascii="Times New Roman" w:eastAsia="Times New Roman" w:hAnsi="Times New Roman" w:cs="Times New Roman"/>
          <w:sz w:val="24"/>
          <w:szCs w:val="24"/>
          <w:lang w:val="en-GB" w:eastAsia="nl-NL"/>
        </w:rPr>
        <w:t>eWOM</w:t>
      </w:r>
      <w:proofErr w:type="spellEnd"/>
      <w:r w:rsidR="00E01B18" w:rsidRPr="000309BA">
        <w:rPr>
          <w:rFonts w:ascii="Times New Roman" w:eastAsia="Times New Roman" w:hAnsi="Times New Roman" w:cs="Times New Roman"/>
          <w:sz w:val="24"/>
          <w:szCs w:val="24"/>
          <w:lang w:val="en-GB" w:eastAsia="nl-NL"/>
        </w:rPr>
        <w:t xml:space="preserve">, in which greenwashing explains 0.54 % of </w:t>
      </w:r>
      <w:r w:rsidR="00BC4AB4" w:rsidRPr="000309BA">
        <w:rPr>
          <w:rFonts w:ascii="Times New Roman" w:eastAsia="Times New Roman" w:hAnsi="Times New Roman" w:cs="Times New Roman"/>
          <w:sz w:val="24"/>
          <w:szCs w:val="24"/>
          <w:lang w:val="en-GB" w:eastAsia="nl-NL"/>
        </w:rPr>
        <w:t xml:space="preserve">the </w:t>
      </w:r>
      <w:r w:rsidR="00E01B18" w:rsidRPr="000309BA">
        <w:rPr>
          <w:rFonts w:ascii="Times New Roman" w:eastAsia="Times New Roman" w:hAnsi="Times New Roman" w:cs="Times New Roman"/>
          <w:sz w:val="24"/>
          <w:szCs w:val="24"/>
          <w:lang w:val="en-GB" w:eastAsia="nl-NL"/>
        </w:rPr>
        <w:t xml:space="preserve">variance in negative </w:t>
      </w:r>
      <w:proofErr w:type="spellStart"/>
      <w:r w:rsidR="00E01B18" w:rsidRPr="000309BA">
        <w:rPr>
          <w:rFonts w:ascii="Times New Roman" w:eastAsia="Times New Roman" w:hAnsi="Times New Roman" w:cs="Times New Roman"/>
          <w:sz w:val="24"/>
          <w:szCs w:val="24"/>
          <w:lang w:val="en-GB" w:eastAsia="nl-NL"/>
        </w:rPr>
        <w:t>eWOM</w:t>
      </w:r>
      <w:proofErr w:type="spellEnd"/>
      <w:r w:rsidR="00E01B18" w:rsidRPr="000309BA">
        <w:rPr>
          <w:rFonts w:ascii="Times New Roman" w:eastAsia="Times New Roman" w:hAnsi="Times New Roman" w:cs="Times New Roman"/>
          <w:sz w:val="24"/>
          <w:szCs w:val="24"/>
          <w:lang w:val="en-GB" w:eastAsia="nl-NL"/>
        </w:rPr>
        <w:t xml:space="preserve">, </w:t>
      </w:r>
      <w:proofErr w:type="spellStart"/>
      <w:proofErr w:type="gramStart"/>
      <w:r w:rsidR="00E01B18" w:rsidRPr="000309BA">
        <w:rPr>
          <w:rFonts w:ascii="Times New Roman" w:hAnsi="Times New Roman" w:cs="Times New Roman"/>
          <w:i/>
          <w:iCs/>
          <w:sz w:val="24"/>
          <w:szCs w:val="24"/>
          <w:lang w:val="en-GB"/>
        </w:rPr>
        <w:t>Fchange</w:t>
      </w:r>
      <w:proofErr w:type="spellEnd"/>
      <w:r w:rsidR="00E01B18" w:rsidRPr="000309BA">
        <w:rPr>
          <w:rFonts w:ascii="Times New Roman" w:hAnsi="Times New Roman" w:cs="Times New Roman"/>
          <w:sz w:val="24"/>
          <w:szCs w:val="24"/>
          <w:lang w:val="en-GB"/>
        </w:rPr>
        <w:t>(</w:t>
      </w:r>
      <w:proofErr w:type="gramEnd"/>
      <w:r w:rsidR="00E01B18" w:rsidRPr="000309BA">
        <w:rPr>
          <w:rFonts w:ascii="Times New Roman" w:hAnsi="Times New Roman" w:cs="Times New Roman"/>
          <w:sz w:val="24"/>
          <w:szCs w:val="24"/>
          <w:lang w:val="en-GB"/>
        </w:rPr>
        <w:t xml:space="preserve">2, 284) = 6.48, </w:t>
      </w:r>
      <w:r w:rsidR="00E01B18" w:rsidRPr="000309BA">
        <w:rPr>
          <w:rFonts w:ascii="Times New Roman" w:hAnsi="Times New Roman" w:cs="Times New Roman"/>
          <w:i/>
          <w:iCs/>
          <w:sz w:val="24"/>
          <w:szCs w:val="24"/>
          <w:lang w:val="en-GB"/>
        </w:rPr>
        <w:t>p</w:t>
      </w:r>
      <w:r w:rsidR="00E01B18" w:rsidRPr="000309BA">
        <w:rPr>
          <w:rFonts w:ascii="Times New Roman" w:hAnsi="Times New Roman" w:cs="Times New Roman"/>
          <w:sz w:val="24"/>
          <w:szCs w:val="24"/>
          <w:lang w:val="en-GB"/>
        </w:rPr>
        <w:t xml:space="preserve"> &lt; .001</w:t>
      </w:r>
      <w:r w:rsidR="00E01B18" w:rsidRPr="000309BA">
        <w:rPr>
          <w:rFonts w:ascii="Times New Roman" w:hAnsi="Times New Roman" w:cs="Times New Roman"/>
          <w:color w:val="000000" w:themeColor="text1"/>
          <w:sz w:val="24"/>
          <w:szCs w:val="24"/>
          <w:lang w:val="en-GB"/>
        </w:rPr>
        <w:t>. No significant relationship has been found between the non-greenwashing and control condition</w:t>
      </w:r>
      <w:r w:rsidR="00BC4AB4" w:rsidRPr="000309BA">
        <w:rPr>
          <w:rFonts w:ascii="Times New Roman" w:hAnsi="Times New Roman" w:cs="Times New Roman"/>
          <w:color w:val="000000" w:themeColor="text1"/>
          <w:sz w:val="24"/>
          <w:szCs w:val="24"/>
          <w:lang w:val="en-GB"/>
        </w:rPr>
        <w:t>s</w:t>
      </w:r>
      <w:r w:rsidR="00E01B18" w:rsidRPr="000309BA">
        <w:rPr>
          <w:rFonts w:ascii="Times New Roman" w:hAnsi="Times New Roman" w:cs="Times New Roman"/>
          <w:color w:val="000000" w:themeColor="text1"/>
          <w:sz w:val="24"/>
          <w:szCs w:val="24"/>
          <w:lang w:val="en-GB"/>
        </w:rPr>
        <w:t xml:space="preserve"> with the negative </w:t>
      </w:r>
      <w:proofErr w:type="spellStart"/>
      <w:r w:rsidR="00E01B18" w:rsidRPr="000309BA">
        <w:rPr>
          <w:rFonts w:ascii="Times New Roman" w:hAnsi="Times New Roman" w:cs="Times New Roman"/>
          <w:color w:val="000000" w:themeColor="text1"/>
          <w:sz w:val="24"/>
          <w:szCs w:val="24"/>
          <w:lang w:val="en-GB"/>
        </w:rPr>
        <w:t>eWOM</w:t>
      </w:r>
      <w:proofErr w:type="spellEnd"/>
      <w:r w:rsidR="00E01B18" w:rsidRPr="000309BA">
        <w:rPr>
          <w:rFonts w:ascii="Times New Roman" w:hAnsi="Times New Roman" w:cs="Times New Roman"/>
          <w:color w:val="000000" w:themeColor="text1"/>
          <w:sz w:val="24"/>
          <w:szCs w:val="24"/>
          <w:lang w:val="en-GB"/>
        </w:rPr>
        <w:t xml:space="preserve"> intentions </w:t>
      </w:r>
      <w:r w:rsidR="00E01B18" w:rsidRPr="000309BA">
        <w:rPr>
          <w:rFonts w:ascii="Times New Roman" w:hAnsi="Times New Roman" w:cs="Times New Roman"/>
          <w:sz w:val="24"/>
          <w:szCs w:val="24"/>
          <w:lang w:val="en-GB"/>
        </w:rPr>
        <w:t xml:space="preserve">(β= .028, </w:t>
      </w:r>
      <w:r w:rsidR="00E01B18" w:rsidRPr="000309BA">
        <w:rPr>
          <w:rFonts w:ascii="Times New Roman" w:hAnsi="Times New Roman" w:cs="Times New Roman"/>
          <w:i/>
          <w:iCs/>
          <w:sz w:val="24"/>
          <w:szCs w:val="24"/>
          <w:lang w:val="en-GB"/>
        </w:rPr>
        <w:t>p</w:t>
      </w:r>
      <w:r w:rsidR="00E01B18" w:rsidRPr="000309BA">
        <w:rPr>
          <w:rFonts w:ascii="Times New Roman" w:hAnsi="Times New Roman" w:cs="Times New Roman"/>
          <w:sz w:val="24"/>
          <w:szCs w:val="24"/>
          <w:lang w:val="en-GB"/>
        </w:rPr>
        <w:t>=</w:t>
      </w:r>
      <w:r w:rsidR="008C7858">
        <w:rPr>
          <w:rFonts w:ascii="Times New Roman" w:hAnsi="Times New Roman" w:cs="Times New Roman"/>
          <w:sz w:val="24"/>
          <w:szCs w:val="24"/>
          <w:lang w:val="en-GB"/>
        </w:rPr>
        <w:t>.</w:t>
      </w:r>
      <w:r w:rsidR="00E01B18" w:rsidRPr="000309BA">
        <w:rPr>
          <w:rFonts w:ascii="Times New Roman" w:hAnsi="Times New Roman" w:cs="Times New Roman"/>
          <w:sz w:val="24"/>
          <w:szCs w:val="24"/>
          <w:lang w:val="en-GB"/>
        </w:rPr>
        <w:t xml:space="preserve">678). </w:t>
      </w:r>
    </w:p>
    <w:p w14:paraId="7232E272" w14:textId="2E9556E4" w:rsidR="00290485" w:rsidRPr="000309BA" w:rsidRDefault="00290485" w:rsidP="00AC5587">
      <w:pPr>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The relationship between greenwashing and trust</w:t>
      </w:r>
      <w:r w:rsidR="00DE4BFA" w:rsidRPr="000309BA">
        <w:rPr>
          <w:rFonts w:ascii="Times New Roman" w:hAnsi="Times New Roman" w:cs="Times New Roman"/>
          <w:sz w:val="24"/>
          <w:szCs w:val="24"/>
          <w:lang w:val="en-GB"/>
        </w:rPr>
        <w:t xml:space="preserve"> (a).</w:t>
      </w:r>
    </w:p>
    <w:p w14:paraId="6413E7A2" w14:textId="696FEF86" w:rsidR="00F820BE" w:rsidRPr="000309BA" w:rsidRDefault="00BC4AB4" w:rsidP="00AC5587">
      <w:pPr>
        <w:spacing w:line="360" w:lineRule="auto"/>
        <w:rPr>
          <w:rFonts w:ascii="Times New Roman" w:hAnsi="Times New Roman" w:cs="Times New Roman"/>
          <w:sz w:val="24"/>
          <w:szCs w:val="24"/>
          <w:lang w:val="en-US"/>
        </w:rPr>
      </w:pPr>
      <w:r w:rsidRPr="000309BA">
        <w:rPr>
          <w:rFonts w:ascii="Times New Roman" w:hAnsi="Times New Roman" w:cs="Times New Roman"/>
          <w:sz w:val="24"/>
          <w:szCs w:val="24"/>
          <w:lang w:val="en-GB"/>
        </w:rPr>
        <w:t>The analysis of the relationship between greenwashing, a categorical independent variable, and trust, a continuous dependent variable, the same analysi</w:t>
      </w:r>
      <w:r w:rsidR="00F820BE" w:rsidRPr="000309BA">
        <w:rPr>
          <w:rFonts w:ascii="Times New Roman" w:hAnsi="Times New Roman" w:cs="Times New Roman"/>
          <w:sz w:val="24"/>
          <w:szCs w:val="24"/>
          <w:lang w:val="en-GB"/>
        </w:rPr>
        <w:t xml:space="preserve">s conducted for positive </w:t>
      </w:r>
      <w:proofErr w:type="spellStart"/>
      <w:r w:rsidR="00F820BE" w:rsidRPr="000309BA">
        <w:rPr>
          <w:rFonts w:ascii="Times New Roman" w:hAnsi="Times New Roman" w:cs="Times New Roman"/>
          <w:sz w:val="24"/>
          <w:szCs w:val="24"/>
          <w:lang w:val="en-GB"/>
        </w:rPr>
        <w:t>eWOM</w:t>
      </w:r>
      <w:proofErr w:type="spellEnd"/>
      <w:r w:rsidR="00F820BE" w:rsidRPr="000309BA">
        <w:rPr>
          <w:rFonts w:ascii="Times New Roman" w:hAnsi="Times New Roman" w:cs="Times New Roman"/>
          <w:sz w:val="24"/>
          <w:szCs w:val="24"/>
          <w:lang w:val="en-GB"/>
        </w:rPr>
        <w:t xml:space="preserve"> can also be used here. The results </w:t>
      </w:r>
      <w:r w:rsidRPr="000309BA">
        <w:rPr>
          <w:rFonts w:ascii="Times New Roman" w:hAnsi="Times New Roman" w:cs="Times New Roman"/>
          <w:sz w:val="24"/>
          <w:szCs w:val="24"/>
          <w:lang w:val="en-GB"/>
        </w:rPr>
        <w:t>s</w:t>
      </w:r>
      <w:r w:rsidR="00F820BE" w:rsidRPr="000309BA">
        <w:rPr>
          <w:rFonts w:ascii="Times New Roman" w:hAnsi="Times New Roman" w:cs="Times New Roman"/>
          <w:sz w:val="24"/>
          <w:szCs w:val="24"/>
          <w:lang w:val="en-GB"/>
        </w:rPr>
        <w:t>howed a significant relationship between greenwashing and trust. According to the results greenwashing explain</w:t>
      </w:r>
      <w:r w:rsidR="00E01B18" w:rsidRPr="000309BA">
        <w:rPr>
          <w:rFonts w:ascii="Times New Roman" w:hAnsi="Times New Roman" w:cs="Times New Roman"/>
          <w:sz w:val="24"/>
          <w:szCs w:val="24"/>
          <w:lang w:val="en-GB"/>
        </w:rPr>
        <w:t xml:space="preserve"> 6%</w:t>
      </w:r>
      <w:r w:rsidR="00F820BE" w:rsidRPr="000309BA">
        <w:rPr>
          <w:rFonts w:ascii="Times New Roman" w:hAnsi="Times New Roman" w:cs="Times New Roman"/>
          <w:sz w:val="24"/>
          <w:szCs w:val="24"/>
          <w:lang w:val="en-GB"/>
        </w:rPr>
        <w:t xml:space="preserve"> of variance in trust, </w:t>
      </w:r>
      <w:proofErr w:type="spellStart"/>
      <w:proofErr w:type="gramStart"/>
      <w:r w:rsidR="00F820BE" w:rsidRPr="000309BA">
        <w:rPr>
          <w:rFonts w:ascii="Times New Roman" w:hAnsi="Times New Roman" w:cs="Times New Roman"/>
          <w:i/>
          <w:iCs/>
          <w:sz w:val="24"/>
          <w:szCs w:val="24"/>
          <w:lang w:val="en-GB"/>
        </w:rPr>
        <w:t>Fchange</w:t>
      </w:r>
      <w:proofErr w:type="spellEnd"/>
      <w:r w:rsidR="00F820BE" w:rsidRPr="000309BA">
        <w:rPr>
          <w:rFonts w:ascii="Times New Roman" w:hAnsi="Times New Roman" w:cs="Times New Roman"/>
          <w:sz w:val="24"/>
          <w:szCs w:val="24"/>
          <w:lang w:val="en-GB"/>
        </w:rPr>
        <w:t>(</w:t>
      </w:r>
      <w:proofErr w:type="gramEnd"/>
      <w:r w:rsidR="00F820BE" w:rsidRPr="000309BA">
        <w:rPr>
          <w:rFonts w:ascii="Times New Roman" w:hAnsi="Times New Roman" w:cs="Times New Roman"/>
          <w:sz w:val="24"/>
          <w:szCs w:val="24"/>
          <w:lang w:val="en-GB"/>
        </w:rPr>
        <w:t xml:space="preserve">2, 284) = 9.05, </w:t>
      </w:r>
      <w:r w:rsidR="00F820BE" w:rsidRPr="000309BA">
        <w:rPr>
          <w:rFonts w:ascii="Times New Roman" w:hAnsi="Times New Roman" w:cs="Times New Roman"/>
          <w:i/>
          <w:iCs/>
          <w:sz w:val="24"/>
          <w:szCs w:val="24"/>
          <w:lang w:val="en-GB"/>
        </w:rPr>
        <w:t>p</w:t>
      </w:r>
      <w:r w:rsidR="00F820BE" w:rsidRPr="000309BA">
        <w:rPr>
          <w:rFonts w:ascii="Times New Roman" w:hAnsi="Times New Roman" w:cs="Times New Roman"/>
          <w:sz w:val="24"/>
          <w:szCs w:val="24"/>
          <w:lang w:val="en-GB"/>
        </w:rPr>
        <w:t xml:space="preserve"> &lt; .001. </w:t>
      </w:r>
      <w:r w:rsidR="00E01B18" w:rsidRPr="000309BA">
        <w:rPr>
          <w:rFonts w:ascii="Times New Roman" w:hAnsi="Times New Roman" w:cs="Times New Roman"/>
          <w:sz w:val="24"/>
          <w:szCs w:val="24"/>
          <w:lang w:val="en-GB"/>
        </w:rPr>
        <w:t xml:space="preserve"> The greenwashing condition showed to differ significantly compared to the control and non-greenwashing condition. Respondents from greenwashing condition score less on trust (</w:t>
      </w:r>
      <w:r w:rsidR="00E01B18" w:rsidRPr="000309BA">
        <w:rPr>
          <w:rFonts w:ascii="Times New Roman" w:hAnsi="Times New Roman" w:cs="Times New Roman"/>
          <w:sz w:val="24"/>
          <w:szCs w:val="24"/>
          <w:lang w:val="el-GR"/>
        </w:rPr>
        <w:t>β</w:t>
      </w:r>
      <w:r w:rsidR="00E01B18" w:rsidRPr="000309BA">
        <w:rPr>
          <w:rFonts w:ascii="Times New Roman" w:hAnsi="Times New Roman" w:cs="Times New Roman"/>
          <w:sz w:val="24"/>
          <w:szCs w:val="24"/>
          <w:lang w:val="en-US"/>
        </w:rPr>
        <w:t xml:space="preserve">= -0.11, </w:t>
      </w:r>
      <w:r w:rsidR="00E01B18" w:rsidRPr="000309BA">
        <w:rPr>
          <w:rFonts w:ascii="Times New Roman" w:hAnsi="Times New Roman" w:cs="Times New Roman"/>
          <w:i/>
          <w:iCs/>
          <w:sz w:val="24"/>
          <w:szCs w:val="24"/>
          <w:lang w:val="en-GB"/>
        </w:rPr>
        <w:t>p</w:t>
      </w:r>
      <w:r w:rsidR="00E01B18" w:rsidRPr="000309BA">
        <w:rPr>
          <w:rFonts w:ascii="Times New Roman" w:hAnsi="Times New Roman" w:cs="Times New Roman"/>
          <w:sz w:val="24"/>
          <w:szCs w:val="24"/>
          <w:lang w:val="en-US"/>
        </w:rPr>
        <w:t xml:space="preserve"> &lt; 009, than the respondents in the control and non-greenwashing condition (</w:t>
      </w:r>
      <w:r w:rsidR="00E01B18" w:rsidRPr="000309BA">
        <w:rPr>
          <w:rFonts w:ascii="Times New Roman" w:hAnsi="Times New Roman" w:cs="Times New Roman"/>
          <w:sz w:val="24"/>
          <w:szCs w:val="24"/>
          <w:lang w:val="el-GR"/>
        </w:rPr>
        <w:t>β</w:t>
      </w:r>
      <w:r w:rsidR="00E01B18" w:rsidRPr="000309BA">
        <w:rPr>
          <w:rFonts w:ascii="Times New Roman" w:hAnsi="Times New Roman" w:cs="Times New Roman"/>
          <w:sz w:val="24"/>
          <w:szCs w:val="24"/>
          <w:lang w:val="en-US"/>
        </w:rPr>
        <w:t>= 0.17,</w:t>
      </w:r>
      <w:r w:rsidR="00E01B18" w:rsidRPr="000309BA">
        <w:rPr>
          <w:rFonts w:ascii="Times New Roman" w:hAnsi="Times New Roman" w:cs="Times New Roman"/>
          <w:sz w:val="24"/>
          <w:szCs w:val="24"/>
          <w:lang w:val="en-GB"/>
        </w:rPr>
        <w:t xml:space="preserve"> </w:t>
      </w:r>
      <w:r w:rsidR="00E01B18" w:rsidRPr="000309BA">
        <w:rPr>
          <w:rFonts w:ascii="Times New Roman" w:hAnsi="Times New Roman" w:cs="Times New Roman"/>
          <w:i/>
          <w:iCs/>
          <w:sz w:val="24"/>
          <w:szCs w:val="24"/>
          <w:lang w:val="en-GB"/>
        </w:rPr>
        <w:t>p</w:t>
      </w:r>
      <w:r w:rsidR="00E01B18" w:rsidRPr="000309BA">
        <w:rPr>
          <w:rFonts w:ascii="Times New Roman" w:hAnsi="Times New Roman" w:cs="Times New Roman"/>
          <w:sz w:val="24"/>
          <w:szCs w:val="24"/>
          <w:lang w:val="en-GB"/>
        </w:rPr>
        <w:t xml:space="preserve"> </w:t>
      </w:r>
      <w:r w:rsidR="00E01B18" w:rsidRPr="000309BA">
        <w:rPr>
          <w:rFonts w:ascii="Times New Roman" w:hAnsi="Times New Roman" w:cs="Times New Roman"/>
          <w:sz w:val="24"/>
          <w:szCs w:val="24"/>
          <w:lang w:val="en-US"/>
        </w:rPr>
        <w:t xml:space="preserve">&lt; 0.01). Conditions showed a positive correlation (R=0.24) with trust and explained 6% of the variance. The regression model of greenwashing and trust is statistically significant with a </w:t>
      </w:r>
      <w:r w:rsidR="00E01B18" w:rsidRPr="000309BA">
        <w:rPr>
          <w:rFonts w:ascii="Times New Roman" w:hAnsi="Times New Roman" w:cs="Times New Roman"/>
          <w:i/>
          <w:iCs/>
          <w:sz w:val="24"/>
          <w:szCs w:val="24"/>
          <w:lang w:val="en-US"/>
        </w:rPr>
        <w:t>p</w:t>
      </w:r>
      <w:r w:rsidR="00E01B18" w:rsidRPr="000309BA">
        <w:rPr>
          <w:rFonts w:ascii="Times New Roman" w:hAnsi="Times New Roman" w:cs="Times New Roman"/>
          <w:sz w:val="24"/>
          <w:szCs w:val="24"/>
          <w:lang w:val="en-US"/>
        </w:rPr>
        <w:t xml:space="preserve"> &lt; 0.001.</w:t>
      </w:r>
    </w:p>
    <w:p w14:paraId="7CFBC0A7" w14:textId="2783893F" w:rsidR="00A1715C" w:rsidRPr="000309BA" w:rsidRDefault="00A1715C" w:rsidP="00AC5587">
      <w:pPr>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 The influence of both greenwashing and trust on negative </w:t>
      </w:r>
      <w:proofErr w:type="spellStart"/>
      <w:r w:rsidRPr="000309BA">
        <w:rPr>
          <w:rFonts w:ascii="Times New Roman" w:hAnsi="Times New Roman" w:cs="Times New Roman"/>
          <w:sz w:val="24"/>
          <w:szCs w:val="24"/>
          <w:lang w:val="en-GB"/>
        </w:rPr>
        <w:t>eWOM</w:t>
      </w:r>
      <w:proofErr w:type="spellEnd"/>
      <w:r w:rsidR="00DE4BFA" w:rsidRPr="000309BA">
        <w:rPr>
          <w:rFonts w:ascii="Times New Roman" w:hAnsi="Times New Roman" w:cs="Times New Roman"/>
          <w:sz w:val="24"/>
          <w:szCs w:val="24"/>
          <w:lang w:val="en-GB"/>
        </w:rPr>
        <w:t xml:space="preserve"> (</w:t>
      </w:r>
      <w:proofErr w:type="spellStart"/>
      <w:r w:rsidR="00DE4BFA" w:rsidRPr="000309BA">
        <w:rPr>
          <w:rFonts w:ascii="Times New Roman" w:hAnsi="Times New Roman" w:cs="Times New Roman"/>
          <w:sz w:val="24"/>
          <w:szCs w:val="24"/>
          <w:lang w:val="en-GB"/>
        </w:rPr>
        <w:t>b+c</w:t>
      </w:r>
      <w:proofErr w:type="spellEnd"/>
      <w:r w:rsidR="00DE4BFA" w:rsidRPr="000309BA">
        <w:rPr>
          <w:rFonts w:ascii="Times New Roman" w:hAnsi="Times New Roman" w:cs="Times New Roman"/>
          <w:sz w:val="24"/>
          <w:szCs w:val="24"/>
          <w:lang w:val="en-GB"/>
        </w:rPr>
        <w:t>).</w:t>
      </w:r>
    </w:p>
    <w:p w14:paraId="7C3504C8" w14:textId="161E7D16" w:rsidR="00BC4AB4" w:rsidRPr="000309BA" w:rsidRDefault="00BC4AB4" w:rsidP="00AC5587">
      <w:pPr>
        <w:spacing w:line="360" w:lineRule="auto"/>
        <w:rPr>
          <w:rFonts w:ascii="Times New Roman" w:hAnsi="Times New Roman" w:cs="Times New Roman"/>
          <w:sz w:val="24"/>
          <w:szCs w:val="24"/>
          <w:lang w:val="en-GB"/>
        </w:rPr>
      </w:pPr>
      <w:r w:rsidRPr="000309BA">
        <w:rPr>
          <w:rFonts w:ascii="Times New Roman" w:hAnsi="Times New Roman" w:cs="Times New Roman"/>
          <w:sz w:val="24"/>
          <w:szCs w:val="24"/>
          <w:lang w:val="en-GB"/>
        </w:rPr>
        <w:t xml:space="preserve">A multiple regression analysis was conducted to see whether there is a significant relationship between greenwashing conditions and negative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and trust and </w:t>
      </w:r>
    </w:p>
    <w:p w14:paraId="26218287" w14:textId="0644CCFD" w:rsidR="00BC4AB4" w:rsidRPr="000309BA" w:rsidRDefault="00BC4AB4" w:rsidP="00BC4AB4">
      <w:pPr>
        <w:spacing w:line="360" w:lineRule="auto"/>
        <w:contextualSpacing/>
        <w:rPr>
          <w:rFonts w:ascii="Times New Roman" w:hAnsi="Times New Roman" w:cs="Times New Roman"/>
          <w:sz w:val="24"/>
          <w:szCs w:val="24"/>
          <w:lang w:val="en-GB"/>
        </w:rPr>
      </w:pPr>
      <w:r w:rsidRPr="000309BA">
        <w:rPr>
          <w:rFonts w:ascii="Times New Roman" w:eastAsia="Times New Roman" w:hAnsi="Times New Roman" w:cs="Times New Roman"/>
          <w:sz w:val="24"/>
          <w:szCs w:val="24"/>
          <w:lang w:val="en-GB" w:eastAsia="nl-NL"/>
        </w:rPr>
        <w:t xml:space="preserve">negative </w:t>
      </w:r>
      <w:proofErr w:type="spellStart"/>
      <w:r w:rsidRPr="000309BA">
        <w:rPr>
          <w:rFonts w:ascii="Times New Roman" w:eastAsia="Times New Roman" w:hAnsi="Times New Roman" w:cs="Times New Roman"/>
          <w:sz w:val="24"/>
          <w:szCs w:val="24"/>
          <w:lang w:val="en-GB" w:eastAsia="nl-NL"/>
        </w:rPr>
        <w:t>eWOM</w:t>
      </w:r>
      <w:proofErr w:type="spellEnd"/>
      <w:r w:rsidRPr="000309BA">
        <w:rPr>
          <w:rFonts w:ascii="Times New Roman" w:eastAsia="Times New Roman" w:hAnsi="Times New Roman" w:cs="Times New Roman"/>
          <w:sz w:val="24"/>
          <w:szCs w:val="24"/>
          <w:lang w:val="en-GB" w:eastAsia="nl-NL"/>
        </w:rPr>
        <w:t xml:space="preserve">.  Greenwashing and trust are both independent variables used as predictors and negative </w:t>
      </w:r>
      <w:proofErr w:type="spellStart"/>
      <w:r w:rsidRPr="000309BA">
        <w:rPr>
          <w:rFonts w:ascii="Times New Roman" w:eastAsia="Times New Roman" w:hAnsi="Times New Roman" w:cs="Times New Roman"/>
          <w:sz w:val="24"/>
          <w:szCs w:val="24"/>
          <w:lang w:val="en-GB" w:eastAsia="nl-NL"/>
        </w:rPr>
        <w:t>eWOM</w:t>
      </w:r>
      <w:proofErr w:type="spellEnd"/>
      <w:r w:rsidRPr="000309BA">
        <w:rPr>
          <w:rFonts w:ascii="Times New Roman" w:eastAsia="Times New Roman" w:hAnsi="Times New Roman" w:cs="Times New Roman"/>
          <w:sz w:val="24"/>
          <w:szCs w:val="24"/>
          <w:lang w:val="en-GB" w:eastAsia="nl-NL"/>
        </w:rPr>
        <w:t xml:space="preserve"> as a dependent variable. Greenwashing is categorical, whereas trust and negative </w:t>
      </w:r>
      <w:proofErr w:type="spellStart"/>
      <w:r w:rsidRPr="000309BA">
        <w:rPr>
          <w:rFonts w:ascii="Times New Roman" w:eastAsia="Times New Roman" w:hAnsi="Times New Roman" w:cs="Times New Roman"/>
          <w:sz w:val="24"/>
          <w:szCs w:val="24"/>
          <w:lang w:val="en-GB" w:eastAsia="nl-NL"/>
        </w:rPr>
        <w:t>eWOM</w:t>
      </w:r>
      <w:proofErr w:type="spellEnd"/>
      <w:r w:rsidRPr="000309BA">
        <w:rPr>
          <w:rFonts w:ascii="Times New Roman" w:eastAsia="Times New Roman" w:hAnsi="Times New Roman" w:cs="Times New Roman"/>
          <w:sz w:val="24"/>
          <w:szCs w:val="24"/>
          <w:lang w:val="en-GB" w:eastAsia="nl-NL"/>
        </w:rPr>
        <w:t xml:space="preserve"> are continuous variables. There is a significant relationship between greenwashing conditions and trust with negative </w:t>
      </w:r>
      <w:proofErr w:type="spellStart"/>
      <w:r w:rsidRPr="000309BA">
        <w:rPr>
          <w:rFonts w:ascii="Times New Roman" w:eastAsia="Times New Roman" w:hAnsi="Times New Roman" w:cs="Times New Roman"/>
          <w:sz w:val="24"/>
          <w:szCs w:val="24"/>
          <w:lang w:val="en-GB" w:eastAsia="nl-NL"/>
        </w:rPr>
        <w:t>eWOM</w:t>
      </w:r>
      <w:proofErr w:type="spellEnd"/>
      <w:r w:rsidRPr="000309BA">
        <w:rPr>
          <w:rFonts w:ascii="Times New Roman" w:eastAsia="Times New Roman" w:hAnsi="Times New Roman" w:cs="Times New Roman"/>
          <w:sz w:val="24"/>
          <w:szCs w:val="24"/>
          <w:lang w:val="en-GB" w:eastAsia="nl-NL"/>
        </w:rPr>
        <w:t xml:space="preserve">. Greenwashing and trust explain together 16 % of variance in negative </w:t>
      </w:r>
      <w:proofErr w:type="spellStart"/>
      <w:r w:rsidRPr="000309BA">
        <w:rPr>
          <w:rFonts w:ascii="Times New Roman" w:eastAsia="Times New Roman" w:hAnsi="Times New Roman" w:cs="Times New Roman"/>
          <w:sz w:val="24"/>
          <w:szCs w:val="24"/>
          <w:lang w:val="en-GB" w:eastAsia="nl-NL"/>
        </w:rPr>
        <w:t>eWOM</w:t>
      </w:r>
      <w:proofErr w:type="spellEnd"/>
      <w:r w:rsidRPr="000309BA">
        <w:rPr>
          <w:rFonts w:ascii="Times New Roman" w:eastAsia="Times New Roman" w:hAnsi="Times New Roman" w:cs="Times New Roman"/>
          <w:sz w:val="24"/>
          <w:szCs w:val="24"/>
          <w:lang w:val="en-GB" w:eastAsia="nl-NL"/>
        </w:rPr>
        <w:t xml:space="preserve">, </w:t>
      </w:r>
      <w:proofErr w:type="spellStart"/>
      <w:proofErr w:type="gramStart"/>
      <w:r w:rsidRPr="000309BA">
        <w:rPr>
          <w:rFonts w:ascii="Times New Roman" w:hAnsi="Times New Roman" w:cs="Times New Roman"/>
          <w:i/>
          <w:iCs/>
          <w:sz w:val="24"/>
          <w:szCs w:val="24"/>
          <w:lang w:val="en-GB"/>
        </w:rPr>
        <w:t>Fchange</w:t>
      </w:r>
      <w:proofErr w:type="spellEnd"/>
      <w:r w:rsidRPr="000309BA">
        <w:rPr>
          <w:rFonts w:ascii="Times New Roman" w:hAnsi="Times New Roman" w:cs="Times New Roman"/>
          <w:sz w:val="24"/>
          <w:szCs w:val="24"/>
          <w:lang w:val="en-GB"/>
        </w:rPr>
        <w:t>(</w:t>
      </w:r>
      <w:proofErr w:type="gramEnd"/>
      <w:r w:rsidRPr="000309BA">
        <w:rPr>
          <w:rFonts w:ascii="Times New Roman" w:hAnsi="Times New Roman" w:cs="Times New Roman"/>
          <w:sz w:val="24"/>
          <w:szCs w:val="24"/>
          <w:lang w:val="en-GB"/>
        </w:rPr>
        <w:t xml:space="preserve">3, 283) = 17.84, </w:t>
      </w:r>
      <w:r w:rsidRPr="000309BA">
        <w:rPr>
          <w:rFonts w:ascii="Times New Roman" w:hAnsi="Times New Roman" w:cs="Times New Roman"/>
          <w:i/>
          <w:iCs/>
          <w:sz w:val="24"/>
          <w:szCs w:val="24"/>
          <w:lang w:val="en-GB"/>
        </w:rPr>
        <w:t>p</w:t>
      </w:r>
      <w:r w:rsidRPr="000309BA">
        <w:rPr>
          <w:rFonts w:ascii="Times New Roman" w:hAnsi="Times New Roman" w:cs="Times New Roman"/>
          <w:sz w:val="24"/>
          <w:szCs w:val="24"/>
          <w:lang w:val="en-GB"/>
        </w:rPr>
        <w:t xml:space="preserve"> &lt; .001. The results show that for every step increase in trust, the respondent</w:t>
      </w:r>
      <w:r w:rsidR="007F606C" w:rsidRPr="000309BA">
        <w:rPr>
          <w:rFonts w:ascii="Times New Roman" w:hAnsi="Times New Roman" w:cs="Times New Roman"/>
          <w:sz w:val="24"/>
          <w:szCs w:val="24"/>
          <w:lang w:val="en-GB"/>
        </w:rPr>
        <w:t>'</w:t>
      </w:r>
      <w:r w:rsidRPr="000309BA">
        <w:rPr>
          <w:rFonts w:ascii="Times New Roman" w:hAnsi="Times New Roman" w:cs="Times New Roman"/>
          <w:sz w:val="24"/>
          <w:szCs w:val="24"/>
          <w:lang w:val="en-GB"/>
        </w:rPr>
        <w:t xml:space="preserve">s intentions to participate in negative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decreased by 0.44. This means that trust has a significant negative relation with negative </w:t>
      </w:r>
      <w:proofErr w:type="spellStart"/>
      <w:r w:rsidRPr="000309BA">
        <w:rPr>
          <w:rFonts w:ascii="Times New Roman" w:hAnsi="Times New Roman" w:cs="Times New Roman"/>
          <w:sz w:val="24"/>
          <w:szCs w:val="24"/>
          <w:lang w:val="en-GB"/>
        </w:rPr>
        <w:t>eWOM</w:t>
      </w:r>
      <w:proofErr w:type="spellEnd"/>
      <w:r w:rsidRPr="000309BA">
        <w:rPr>
          <w:rFonts w:ascii="Times New Roman" w:hAnsi="Times New Roman" w:cs="Times New Roman"/>
          <w:sz w:val="24"/>
          <w:szCs w:val="24"/>
          <w:lang w:val="en-GB"/>
        </w:rPr>
        <w:t xml:space="preserve"> intentions. Furthermore, in the greenwashing condition, respondents were significantly more likely to participate in negative </w:t>
      </w:r>
      <w:proofErr w:type="spellStart"/>
      <w:r w:rsidRPr="000309BA">
        <w:rPr>
          <w:rFonts w:ascii="Times New Roman" w:hAnsi="Times New Roman" w:cs="Times New Roman"/>
          <w:sz w:val="24"/>
          <w:szCs w:val="24"/>
          <w:lang w:val="en-GB"/>
        </w:rPr>
        <w:t>eWOM</w:t>
      </w:r>
      <w:proofErr w:type="spellEnd"/>
      <w:r w:rsidR="00271BAC" w:rsidRPr="000309BA">
        <w:rPr>
          <w:rFonts w:ascii="Times New Roman" w:hAnsi="Times New Roman" w:cs="Times New Roman"/>
          <w:sz w:val="24"/>
          <w:szCs w:val="24"/>
          <w:lang w:val="en-GB"/>
        </w:rPr>
        <w:t xml:space="preserve"> (</w:t>
      </w:r>
      <w:r w:rsidR="00271BAC" w:rsidRPr="000309BA">
        <w:rPr>
          <w:rFonts w:ascii="Times New Roman" w:hAnsi="Times New Roman" w:cs="Times New Roman"/>
          <w:sz w:val="24"/>
          <w:szCs w:val="24"/>
          <w:lang w:val="el-GR"/>
        </w:rPr>
        <w:t>β</w:t>
      </w:r>
      <w:r w:rsidR="00271BAC" w:rsidRPr="000309BA">
        <w:rPr>
          <w:rFonts w:ascii="Times New Roman" w:hAnsi="Times New Roman" w:cs="Times New Roman"/>
          <w:sz w:val="24"/>
          <w:szCs w:val="24"/>
          <w:lang w:val="en-US"/>
        </w:rPr>
        <w:t xml:space="preserve">=.18, </w:t>
      </w:r>
      <w:r w:rsidR="00271BAC" w:rsidRPr="000309BA">
        <w:rPr>
          <w:rFonts w:ascii="Times New Roman" w:hAnsi="Times New Roman" w:cs="Times New Roman"/>
          <w:i/>
          <w:iCs/>
          <w:sz w:val="24"/>
          <w:szCs w:val="24"/>
          <w:lang w:val="en-US"/>
        </w:rPr>
        <w:t>p</w:t>
      </w:r>
      <w:r w:rsidR="00271BAC" w:rsidRPr="000309BA">
        <w:rPr>
          <w:rFonts w:ascii="Times New Roman" w:hAnsi="Times New Roman" w:cs="Times New Roman"/>
          <w:sz w:val="24"/>
          <w:szCs w:val="24"/>
          <w:lang w:val="en-US"/>
        </w:rPr>
        <w:t xml:space="preserve"> &lt; 0.01) </w:t>
      </w:r>
      <w:r w:rsidRPr="000309BA">
        <w:rPr>
          <w:rFonts w:ascii="Times New Roman" w:hAnsi="Times New Roman" w:cs="Times New Roman"/>
          <w:sz w:val="24"/>
          <w:szCs w:val="24"/>
          <w:lang w:val="en-GB"/>
        </w:rPr>
        <w:t>than respondents in the non-greenwashing and control condition (</w:t>
      </w:r>
      <w:r w:rsidRPr="000309BA">
        <w:rPr>
          <w:rFonts w:ascii="Times New Roman" w:hAnsi="Times New Roman" w:cs="Times New Roman"/>
          <w:i/>
          <w:iCs/>
          <w:sz w:val="24"/>
          <w:szCs w:val="24"/>
          <w:lang w:val="en-GB"/>
        </w:rPr>
        <w:t>β</w:t>
      </w:r>
      <w:r w:rsidRPr="000309BA">
        <w:rPr>
          <w:rFonts w:ascii="Times New Roman" w:hAnsi="Times New Roman" w:cs="Times New Roman"/>
          <w:sz w:val="24"/>
          <w:szCs w:val="24"/>
          <w:lang w:val="en-GB"/>
        </w:rPr>
        <w:t xml:space="preserve">= .086, </w:t>
      </w:r>
      <w:r w:rsidRPr="000309BA">
        <w:rPr>
          <w:rFonts w:ascii="Times New Roman" w:hAnsi="Times New Roman" w:cs="Times New Roman"/>
          <w:i/>
          <w:iCs/>
          <w:sz w:val="24"/>
          <w:szCs w:val="24"/>
          <w:lang w:val="en-GB"/>
        </w:rPr>
        <w:t>p</w:t>
      </w:r>
      <w:r w:rsidRPr="000309BA">
        <w:rPr>
          <w:rFonts w:ascii="Times New Roman" w:hAnsi="Times New Roman" w:cs="Times New Roman"/>
          <w:sz w:val="24"/>
          <w:szCs w:val="24"/>
          <w:lang w:val="en-GB"/>
        </w:rPr>
        <w:t xml:space="preserve">= .18). </w:t>
      </w:r>
      <w:r w:rsidR="00271BAC" w:rsidRPr="000309BA">
        <w:rPr>
          <w:rFonts w:ascii="Times New Roman" w:hAnsi="Times New Roman" w:cs="Times New Roman"/>
          <w:sz w:val="24"/>
          <w:szCs w:val="24"/>
          <w:lang w:val="en-GB"/>
        </w:rPr>
        <w:t xml:space="preserve"> The </w:t>
      </w:r>
      <w:r w:rsidR="00271BAC" w:rsidRPr="000309BA">
        <w:rPr>
          <w:rFonts w:ascii="Times New Roman" w:hAnsi="Times New Roman" w:cs="Times New Roman"/>
          <w:sz w:val="24"/>
          <w:szCs w:val="24"/>
          <w:lang w:val="en-GB"/>
        </w:rPr>
        <w:lastRenderedPageBreak/>
        <w:t xml:space="preserve">relationship between greenwashing and negative </w:t>
      </w:r>
      <w:proofErr w:type="spellStart"/>
      <w:r w:rsidR="00271BAC" w:rsidRPr="000309BA">
        <w:rPr>
          <w:rFonts w:ascii="Times New Roman" w:hAnsi="Times New Roman" w:cs="Times New Roman"/>
          <w:sz w:val="24"/>
          <w:szCs w:val="24"/>
          <w:lang w:val="en-GB"/>
        </w:rPr>
        <w:t>eWOM</w:t>
      </w:r>
      <w:proofErr w:type="spellEnd"/>
      <w:r w:rsidR="00271BAC" w:rsidRPr="000309BA">
        <w:rPr>
          <w:rFonts w:ascii="Times New Roman" w:hAnsi="Times New Roman" w:cs="Times New Roman"/>
          <w:sz w:val="24"/>
          <w:szCs w:val="24"/>
          <w:lang w:val="en-GB"/>
        </w:rPr>
        <w:t xml:space="preserve"> remained significant before and after</w:t>
      </w:r>
      <w:r w:rsidR="00BC475E" w:rsidRPr="000309BA">
        <w:rPr>
          <w:rFonts w:ascii="Times New Roman" w:hAnsi="Times New Roman" w:cs="Times New Roman"/>
          <w:sz w:val="24"/>
          <w:szCs w:val="24"/>
          <w:lang w:val="en-GB"/>
        </w:rPr>
        <w:t>, including trust</w:t>
      </w:r>
      <w:r w:rsidR="00271BAC" w:rsidRPr="000309BA">
        <w:rPr>
          <w:rFonts w:ascii="Times New Roman" w:hAnsi="Times New Roman" w:cs="Times New Roman"/>
          <w:sz w:val="24"/>
          <w:szCs w:val="24"/>
          <w:lang w:val="en-GB"/>
        </w:rPr>
        <w:t xml:space="preserve"> (a) and (c). </w:t>
      </w:r>
      <w:r w:rsidR="00A732D1" w:rsidRPr="000309BA">
        <w:rPr>
          <w:rFonts w:ascii="Times New Roman" w:hAnsi="Times New Roman" w:cs="Times New Roman"/>
          <w:sz w:val="24"/>
          <w:szCs w:val="24"/>
          <w:lang w:val="en-GB"/>
        </w:rPr>
        <w:t>However, the non-greenwashing condition has a smaller magnitude when trust is involved.</w:t>
      </w:r>
    </w:p>
    <w:p w14:paraId="1C6664A2" w14:textId="77777777" w:rsidR="00BE01F2" w:rsidRPr="000309BA" w:rsidRDefault="00BE01F2" w:rsidP="00BC4AB4">
      <w:pPr>
        <w:spacing w:line="360" w:lineRule="auto"/>
        <w:contextualSpacing/>
        <w:rPr>
          <w:rFonts w:ascii="Times New Roman" w:hAnsi="Times New Roman" w:cs="Times New Roman"/>
          <w:sz w:val="24"/>
          <w:szCs w:val="24"/>
          <w:lang w:val="en-GB"/>
        </w:rPr>
      </w:pPr>
    </w:p>
    <w:p w14:paraId="0B9F8767" w14:textId="1AC3E4E0" w:rsidR="00BE01F2" w:rsidRPr="000309BA" w:rsidRDefault="00BE01F2" w:rsidP="00BE01F2">
      <w:pPr>
        <w:pStyle w:val="Web"/>
        <w:spacing w:before="0" w:beforeAutospacing="0" w:after="0" w:afterAutospacing="0" w:line="360" w:lineRule="auto"/>
        <w:contextualSpacing/>
        <w:rPr>
          <w:sz w:val="22"/>
          <w:szCs w:val="22"/>
          <w:lang w:val="en-GB"/>
        </w:rPr>
      </w:pPr>
      <w:r w:rsidRPr="000309BA">
        <w:rPr>
          <w:lang w:val="en-GB"/>
        </w:rPr>
        <w:t xml:space="preserve"> </w:t>
      </w:r>
      <w:r w:rsidRPr="000309BA">
        <w:rPr>
          <w:sz w:val="22"/>
          <w:szCs w:val="22"/>
          <w:lang w:val="en-GB"/>
        </w:rPr>
        <w:t xml:space="preserve">Figure 4.3.6.3 Significant and non-significant relationships in the model of positive </w:t>
      </w:r>
      <w:proofErr w:type="spellStart"/>
      <w:r w:rsidRPr="000309BA">
        <w:rPr>
          <w:sz w:val="22"/>
          <w:szCs w:val="22"/>
          <w:lang w:val="en-GB"/>
        </w:rPr>
        <w:t>eWOM</w:t>
      </w:r>
      <w:proofErr w:type="spellEnd"/>
    </w:p>
    <w:p w14:paraId="248E6F70" w14:textId="77777777" w:rsidR="00D23A03" w:rsidRPr="000309BA" w:rsidRDefault="00D23A03" w:rsidP="00D23A03">
      <w:pPr>
        <w:spacing w:line="360" w:lineRule="auto"/>
        <w:contextualSpacing/>
        <w:rPr>
          <w:rFonts w:ascii="Times New Roman" w:hAnsi="Times New Roman" w:cs="Times New Roman"/>
          <w:sz w:val="24"/>
          <w:szCs w:val="24"/>
          <w:lang w:val="en-GB"/>
        </w:rPr>
      </w:pPr>
    </w:p>
    <w:p w14:paraId="5CC8F844" w14:textId="77777777" w:rsidR="001E3F3D" w:rsidRPr="000309BA" w:rsidRDefault="00BE01F2" w:rsidP="00D23A03">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                         </w:t>
      </w:r>
    </w:p>
    <w:p w14:paraId="20630EB6" w14:textId="77777777" w:rsidR="001E3F3D" w:rsidRPr="000309BA" w:rsidRDefault="001E3F3D" w:rsidP="00D23A03">
      <w:pPr>
        <w:spacing w:line="360" w:lineRule="auto"/>
        <w:contextualSpacing/>
        <w:rPr>
          <w:rFonts w:ascii="Times New Roman" w:hAnsi="Times New Roman" w:cs="Times New Roman"/>
          <w:lang w:val="en-GB"/>
        </w:rPr>
      </w:pPr>
    </w:p>
    <w:p w14:paraId="606EA86F" w14:textId="24E92CA9" w:rsidR="00BE01F2" w:rsidRPr="000309BA" w:rsidRDefault="00BE01F2" w:rsidP="00D23A03">
      <w:pPr>
        <w:spacing w:line="360" w:lineRule="auto"/>
        <w:contextualSpacing/>
        <w:rPr>
          <w:rFonts w:ascii="Times New Roman" w:hAnsi="Times New Roman" w:cs="Times New Roman"/>
          <w:noProof/>
          <w:sz w:val="24"/>
          <w:szCs w:val="24"/>
          <w:lang w:val="en-GB"/>
        </w:rPr>
      </w:pPr>
      <w:r w:rsidRPr="000309BA">
        <w:rPr>
          <w:rFonts w:ascii="Times New Roman" w:hAnsi="Times New Roman" w:cs="Times New Roman"/>
          <w:lang w:val="en-GB"/>
        </w:rPr>
        <w:t xml:space="preserve">   </w:t>
      </w:r>
    </w:p>
    <w:p w14:paraId="1040A1D7" w14:textId="599C11E1" w:rsidR="00BE01F2" w:rsidRPr="000309BA" w:rsidRDefault="00BE01F2" w:rsidP="00BE01F2">
      <w:pPr>
        <w:pStyle w:val="Web"/>
        <w:spacing w:before="0" w:beforeAutospacing="0" w:after="0" w:afterAutospacing="0" w:line="360" w:lineRule="auto"/>
        <w:contextualSpacing/>
        <w:jc w:val="center"/>
        <w:rPr>
          <w:lang w:val="en-GB"/>
        </w:rPr>
      </w:pPr>
      <w:r w:rsidRPr="000309BA">
        <w:rPr>
          <w:noProof/>
          <w:u w:val="single"/>
        </w:rPr>
        <mc:AlternateContent>
          <mc:Choice Requires="wps">
            <w:drawing>
              <wp:anchor distT="0" distB="0" distL="114300" distR="114300" simplePos="0" relativeHeight="251689984" behindDoc="1" locked="0" layoutInCell="1" allowOverlap="1" wp14:anchorId="0B661974" wp14:editId="5BC0BBCD">
                <wp:simplePos x="0" y="0"/>
                <wp:positionH relativeFrom="margin">
                  <wp:posOffset>1918335</wp:posOffset>
                </wp:positionH>
                <wp:positionV relativeFrom="paragraph">
                  <wp:posOffset>116205</wp:posOffset>
                </wp:positionV>
                <wp:extent cx="1038860" cy="491490"/>
                <wp:effectExtent l="0" t="0" r="27940" b="22860"/>
                <wp:wrapTight wrapText="bothSides">
                  <wp:wrapPolygon edited="0">
                    <wp:start x="0" y="0"/>
                    <wp:lineTo x="0" y="21767"/>
                    <wp:lineTo x="21785" y="21767"/>
                    <wp:lineTo x="21785" y="0"/>
                    <wp:lineTo x="0" y="0"/>
                  </wp:wrapPolygon>
                </wp:wrapTight>
                <wp:docPr id="34" name="Ορθογώνιο 34"/>
                <wp:cNvGraphicFramePr/>
                <a:graphic xmlns:a="http://schemas.openxmlformats.org/drawingml/2006/main">
                  <a:graphicData uri="http://schemas.microsoft.com/office/word/2010/wordprocessingShape">
                    <wps:wsp>
                      <wps:cNvSpPr/>
                      <wps:spPr>
                        <a:xfrm>
                          <a:off x="0" y="0"/>
                          <a:ext cx="1038860" cy="491490"/>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0982BE76" w14:textId="77777777" w:rsidR="000A03FD" w:rsidRDefault="000A03FD" w:rsidP="00BE01F2">
                            <w:pPr>
                              <w:rPr>
                                <w:rFonts w:ascii="Times New Roman" w:hAnsi="Times New Roman" w:cs="Times New Roman"/>
                                <w:color w:val="000000" w:themeColor="text1"/>
                              </w:rPr>
                            </w:pPr>
                            <w:r w:rsidRPr="009176C4">
                              <w:rPr>
                                <w:rFonts w:ascii="Times New Roman" w:hAnsi="Times New Roman" w:cs="Times New Roman"/>
                                <w:color w:val="000000" w:themeColor="text1"/>
                                <w:sz w:val="24"/>
                                <w:szCs w:val="24"/>
                              </w:rPr>
                              <w:t xml:space="preserve">        </w:t>
                            </w:r>
                            <w:r w:rsidRPr="00342E08">
                              <w:rPr>
                                <w:rFonts w:ascii="Times New Roman" w:hAnsi="Times New Roman" w:cs="Times New Roman"/>
                                <w:color w:val="000000" w:themeColor="text1"/>
                              </w:rPr>
                              <w:t>Trust</w:t>
                            </w:r>
                          </w:p>
                          <w:p w14:paraId="77D17D2B" w14:textId="77777777" w:rsidR="000A03FD" w:rsidRPr="00342E08" w:rsidRDefault="000A03FD" w:rsidP="00BE01F2">
                            <w:pPr>
                              <w:rPr>
                                <w:rFonts w:ascii="Times New Roman" w:hAnsi="Times New Roman" w:cs="Times New Roman"/>
                                <w:color w:val="000000" w:themeColor="text1"/>
                              </w:rPr>
                            </w:pPr>
                            <w:r>
                              <w:rPr>
                                <w:rFonts w:ascii="Times New Roman" w:hAnsi="Times New Roman" w:cs="Times New Roman"/>
                                <w:color w:val="000000" w:themeColor="text1"/>
                              </w:rPr>
                              <w:t xml:space="preserve">      Mediator</w:t>
                            </w:r>
                            <w:r w:rsidRPr="00342E08">
                              <w:rPr>
                                <w:rFonts w:ascii="Times New Roman" w:hAnsi="Times New Roman" w:cs="Times New Roman"/>
                                <w:color w:val="000000" w:themeColor="text1"/>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661974" id="Ορθογώνιο 34" o:spid="_x0000_s1044" style="position:absolute;left:0;text-align:left;margin-left:151.05pt;margin-top:9.15pt;width:81.8pt;height:38.7pt;z-index:-251626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" fillcolor="white [3212]" strokecolor="black [3213]" strokeweight=".5pt">
                <v:textbox>
                  <w:txbxContent>
                    <w:p w14:paraId="0982BE76" w14:textId="77777777" w:rsidR="000A03FD" w:rsidRDefault="000A03FD" w:rsidP="00BE01F2">
                      <w:pPr>
                        <w:rPr>
                          <w:rFonts w:ascii="Times New Roman" w:hAnsi="Times New Roman" w:cs="Times New Roman"/>
                          <w:color w:val="000000" w:themeColor="text1"/>
                        </w:rPr>
                      </w:pPr>
                      <w:r w:rsidRPr="009176C4">
                        <w:rPr>
                          <w:rFonts w:ascii="Times New Roman" w:hAnsi="Times New Roman" w:cs="Times New Roman"/>
                          <w:color w:val="000000" w:themeColor="text1"/>
                          <w:sz w:val="24"/>
                          <w:szCs w:val="24"/>
                        </w:rPr>
                        <w:t xml:space="preserve">        </w:t>
                      </w:r>
                      <w:r w:rsidRPr="00342E08">
                        <w:rPr>
                          <w:rFonts w:ascii="Times New Roman" w:hAnsi="Times New Roman" w:cs="Times New Roman"/>
                          <w:color w:val="000000" w:themeColor="text1"/>
                        </w:rPr>
                        <w:t>Trust</w:t>
                      </w:r>
                    </w:p>
                    <w:p w14:paraId="77D17D2B" w14:textId="77777777" w:rsidR="000A03FD" w:rsidRPr="00342E08" w:rsidRDefault="000A03FD" w:rsidP="00BE01F2">
                      <w:pPr>
                        <w:rPr>
                          <w:rFonts w:ascii="Times New Roman" w:hAnsi="Times New Roman" w:cs="Times New Roman"/>
                          <w:color w:val="000000" w:themeColor="text1"/>
                        </w:rPr>
                      </w:pPr>
                      <w:r>
                        <w:rPr>
                          <w:rFonts w:ascii="Times New Roman" w:hAnsi="Times New Roman" w:cs="Times New Roman"/>
                          <w:color w:val="000000" w:themeColor="text1"/>
                        </w:rPr>
                        <w:t xml:space="preserve">      Mediator</w:t>
                      </w:r>
                      <w:r w:rsidRPr="00342E08">
                        <w:rPr>
                          <w:rFonts w:ascii="Times New Roman" w:hAnsi="Times New Roman" w:cs="Times New Roman"/>
                          <w:color w:val="000000" w:themeColor="text1"/>
                        </w:rPr>
                        <w:br/>
                      </w:r>
                    </w:p>
                  </w:txbxContent>
                </v:textbox>
                <w10:wrap type="tight" anchorx="margin"/>
              </v:rect>
            </w:pict>
          </mc:Fallback>
        </mc:AlternateContent>
      </w:r>
    </w:p>
    <w:p w14:paraId="2A506880" w14:textId="61AC1BE4" w:rsidR="001E3F3D" w:rsidRPr="000309BA" w:rsidRDefault="001E3F3D" w:rsidP="00BE01F2">
      <w:pPr>
        <w:pStyle w:val="Web"/>
        <w:spacing w:before="0" w:beforeAutospacing="0" w:after="0" w:afterAutospacing="0" w:line="360" w:lineRule="auto"/>
        <w:contextualSpacing/>
        <w:jc w:val="center"/>
        <w:rPr>
          <w:lang w:val="en-GB"/>
        </w:rPr>
      </w:pPr>
      <w:r w:rsidRPr="000309BA">
        <w:rPr>
          <w:noProof/>
          <w:u w:val="single"/>
        </w:rPr>
        <mc:AlternateContent>
          <mc:Choice Requires="wps">
            <w:drawing>
              <wp:anchor distT="0" distB="0" distL="114300" distR="114300" simplePos="0" relativeHeight="251695104" behindDoc="0" locked="0" layoutInCell="1" allowOverlap="1" wp14:anchorId="65BDAD5B" wp14:editId="401150E0">
                <wp:simplePos x="0" y="0"/>
                <wp:positionH relativeFrom="column">
                  <wp:posOffset>3372659</wp:posOffset>
                </wp:positionH>
                <wp:positionV relativeFrom="paragraph">
                  <wp:posOffset>236451</wp:posOffset>
                </wp:positionV>
                <wp:extent cx="401782" cy="312420"/>
                <wp:effectExtent l="0" t="0" r="17780" b="11430"/>
                <wp:wrapNone/>
                <wp:docPr id="35" name="Πλαίσιο κειμένου 35"/>
                <wp:cNvGraphicFramePr/>
                <a:graphic xmlns:a="http://schemas.openxmlformats.org/drawingml/2006/main">
                  <a:graphicData uri="http://schemas.microsoft.com/office/word/2010/wordprocessingShape">
                    <wps:wsp>
                      <wps:cNvSpPr txBox="1"/>
                      <wps:spPr>
                        <a:xfrm>
                          <a:off x="0" y="0"/>
                          <a:ext cx="401782" cy="312420"/>
                        </a:xfrm>
                        <a:prstGeom prst="rect">
                          <a:avLst/>
                        </a:prstGeom>
                        <a:solidFill>
                          <a:schemeClr val="lt1"/>
                        </a:solidFill>
                        <a:ln w="6350">
                          <a:solidFill>
                            <a:schemeClr val="bg1"/>
                          </a:solidFill>
                        </a:ln>
                      </wps:spPr>
                      <wps:txbx>
                        <w:txbxContent>
                          <w:p w14:paraId="55676F92" w14:textId="77777777" w:rsidR="000A03FD" w:rsidRPr="00C56096" w:rsidRDefault="000A03FD" w:rsidP="00BE01F2">
                            <w:pPr>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BDAD5B" id="Πλαίσιο κειμένου 35" o:spid="_x0000_s1045" type="#_x0000_t202" style="position:absolute;left:0;text-align:left;margin-left:265.55pt;margin-top:18.6pt;width:31.65pt;height:24.6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" fillcolor="white [3201]" strokecolor="white [3212]" strokeweight=".5pt">
                <v:textbox>
                  <w:txbxContent>
                    <w:p w14:paraId="55676F92" w14:textId="77777777" w:rsidR="000A03FD" w:rsidRPr="00C56096" w:rsidRDefault="000A03FD" w:rsidP="00BE01F2">
                      <w:pPr>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b*</w:t>
                      </w:r>
                    </w:p>
                  </w:txbxContent>
                </v:textbox>
              </v:shape>
            </w:pict>
          </mc:Fallback>
        </mc:AlternateContent>
      </w:r>
      <w:r w:rsidRPr="000309BA">
        <w:rPr>
          <w:noProof/>
          <w:u w:val="single"/>
        </w:rPr>
        <mc:AlternateContent>
          <mc:Choice Requires="wps">
            <w:drawing>
              <wp:anchor distT="0" distB="0" distL="114300" distR="114300" simplePos="0" relativeHeight="251696128" behindDoc="0" locked="0" layoutInCell="1" allowOverlap="1" wp14:anchorId="60F8BD6C" wp14:editId="7A87C552">
                <wp:simplePos x="0" y="0"/>
                <wp:positionH relativeFrom="column">
                  <wp:posOffset>1232189</wp:posOffset>
                </wp:positionH>
                <wp:positionV relativeFrom="paragraph">
                  <wp:posOffset>201756</wp:posOffset>
                </wp:positionV>
                <wp:extent cx="394393" cy="280035"/>
                <wp:effectExtent l="0" t="0" r="24765" b="24765"/>
                <wp:wrapNone/>
                <wp:docPr id="36" name="Πλαίσιο κειμένου 36"/>
                <wp:cNvGraphicFramePr/>
                <a:graphic xmlns:a="http://schemas.openxmlformats.org/drawingml/2006/main">
                  <a:graphicData uri="http://schemas.microsoft.com/office/word/2010/wordprocessingShape">
                    <wps:wsp>
                      <wps:cNvSpPr txBox="1"/>
                      <wps:spPr>
                        <a:xfrm flipH="1">
                          <a:off x="0" y="0"/>
                          <a:ext cx="394393" cy="280035"/>
                        </a:xfrm>
                        <a:prstGeom prst="rect">
                          <a:avLst/>
                        </a:prstGeom>
                        <a:solidFill>
                          <a:schemeClr val="lt1"/>
                        </a:solidFill>
                        <a:ln w="6350">
                          <a:solidFill>
                            <a:schemeClr val="bg1"/>
                          </a:solidFill>
                        </a:ln>
                      </wps:spPr>
                      <wps:txbx>
                        <w:txbxContent>
                          <w:p w14:paraId="5CEFC71F" w14:textId="1AD36116" w:rsidR="000A03FD" w:rsidRPr="00BE01F2" w:rsidRDefault="000A03FD" w:rsidP="00BE01F2">
                            <w:pPr>
                              <w:rPr>
                                <w:rFonts w:ascii="Times New Roman" w:hAnsi="Times New Roman" w:cs="Times New Roman"/>
                                <w:sz w:val="24"/>
                                <w:szCs w:val="24"/>
                                <w:lang w:val="en-US"/>
                              </w:rPr>
                            </w:pPr>
                            <w:r>
                              <w:rPr>
                                <w:rFonts w:ascii="Times New Roman" w:hAnsi="Times New Roman" w:cs="Times New Roman"/>
                                <w:sz w:val="24"/>
                                <w:szCs w:val="24"/>
                                <w:lang w:val="en-US"/>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8BD6C" id="Πλαίσιο κειμένου 36" o:spid="_x0000_s1046" type="#_x0000_t202" style="position:absolute;left:0;text-align:left;margin-left:97pt;margin-top:15.9pt;width:31.05pt;height:22.05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" fillcolor="white [3201]" strokecolor="white [3212]" strokeweight=".5pt">
                <v:textbox>
                  <w:txbxContent>
                    <w:p w14:paraId="5CEFC71F" w14:textId="1AD36116" w:rsidR="000A03FD" w:rsidRPr="00BE01F2" w:rsidRDefault="000A03FD" w:rsidP="00BE01F2">
                      <w:pPr>
                        <w:rPr>
                          <w:rFonts w:ascii="Times New Roman" w:hAnsi="Times New Roman" w:cs="Times New Roman"/>
                          <w:sz w:val="24"/>
                          <w:szCs w:val="24"/>
                          <w:lang w:val="en-US"/>
                        </w:rPr>
                      </w:pPr>
                      <w:r>
                        <w:rPr>
                          <w:rFonts w:ascii="Times New Roman" w:hAnsi="Times New Roman" w:cs="Times New Roman"/>
                          <w:sz w:val="24"/>
                          <w:szCs w:val="24"/>
                          <w:lang w:val="en-US"/>
                        </w:rPr>
                        <w:t>a</w:t>
                      </w:r>
                    </w:p>
                  </w:txbxContent>
                </v:textbox>
              </v:shape>
            </w:pict>
          </mc:Fallback>
        </mc:AlternateContent>
      </w:r>
      <w:r w:rsidRPr="000309BA">
        <w:rPr>
          <w:noProof/>
          <w:u w:val="single"/>
        </w:rPr>
        <mc:AlternateContent>
          <mc:Choice Requires="wps">
            <w:drawing>
              <wp:anchor distT="0" distB="0" distL="114300" distR="114300" simplePos="0" relativeHeight="251694080" behindDoc="0" locked="0" layoutInCell="1" allowOverlap="1" wp14:anchorId="03437867" wp14:editId="3E5EBC87">
                <wp:simplePos x="0" y="0"/>
                <wp:positionH relativeFrom="column">
                  <wp:posOffset>3026179</wp:posOffset>
                </wp:positionH>
                <wp:positionV relativeFrom="paragraph">
                  <wp:posOffset>150668</wp:posOffset>
                </wp:positionV>
                <wp:extent cx="453390" cy="746760"/>
                <wp:effectExtent l="57150" t="19050" r="60960" b="91440"/>
                <wp:wrapNone/>
                <wp:docPr id="33" name="Ευθύγραμμο βέλος σύνδεσης 33"/>
                <wp:cNvGraphicFramePr/>
                <a:graphic xmlns:a="http://schemas.openxmlformats.org/drawingml/2006/main">
                  <a:graphicData uri="http://schemas.microsoft.com/office/word/2010/wordprocessingShape">
                    <wps:wsp>
                      <wps:cNvCnPr/>
                      <wps:spPr>
                        <a:xfrm>
                          <a:off x="0" y="0"/>
                          <a:ext cx="453390" cy="74676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285B78AE" id="Ευθύγραμμο βέλος σύνδεσης 33" o:spid="_x0000_s1026" type="#_x0000_t32" style="position:absolute;margin-left:238.3pt;margin-top:11.85pt;width:35.7pt;height:58.8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" strokecolor="black [3200]" strokeweight="1pt">
                <v:stroke endarrow="block" joinstyle="miter"/>
              </v:shape>
            </w:pict>
          </mc:Fallback>
        </mc:AlternateContent>
      </w:r>
      <w:r w:rsidRPr="000309BA">
        <w:rPr>
          <w:noProof/>
          <w:u w:val="single"/>
        </w:rPr>
        <mc:AlternateContent>
          <mc:Choice Requires="wps">
            <w:drawing>
              <wp:anchor distT="0" distB="0" distL="114300" distR="114300" simplePos="0" relativeHeight="251693056" behindDoc="0" locked="0" layoutInCell="1" allowOverlap="1" wp14:anchorId="46E0A6D6" wp14:editId="0EA1ACA8">
                <wp:simplePos x="0" y="0"/>
                <wp:positionH relativeFrom="column">
                  <wp:posOffset>1442085</wp:posOffset>
                </wp:positionH>
                <wp:positionV relativeFrom="paragraph">
                  <wp:posOffset>146107</wp:posOffset>
                </wp:positionV>
                <wp:extent cx="453390" cy="769620"/>
                <wp:effectExtent l="57150" t="38100" r="60960" b="87630"/>
                <wp:wrapNone/>
                <wp:docPr id="32" name="Ευθύγραμμο βέλος σύνδεσης 32"/>
                <wp:cNvGraphicFramePr/>
                <a:graphic xmlns:a="http://schemas.openxmlformats.org/drawingml/2006/main">
                  <a:graphicData uri="http://schemas.microsoft.com/office/word/2010/wordprocessingShape">
                    <wps:wsp>
                      <wps:cNvCnPr/>
                      <wps:spPr>
                        <a:xfrm flipV="1">
                          <a:off x="0" y="0"/>
                          <a:ext cx="453390" cy="769620"/>
                        </a:xfrm>
                        <a:prstGeom prst="straightConnector1">
                          <a:avLst/>
                        </a:prstGeom>
                        <a:ln>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 w14:anchorId="1C6BD574" id="Ευθύγραμμο βέλος σύνδεσης 32" o:spid="_x0000_s1026" type="#_x0000_t32" style="position:absolute;margin-left:113.55pt;margin-top:11.5pt;width:35.7pt;height:60.6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" strokecolor="black [3200]" strokeweight="1pt">
                <v:stroke endarrow="block" joinstyle="miter"/>
              </v:shape>
            </w:pict>
          </mc:Fallback>
        </mc:AlternateContent>
      </w:r>
    </w:p>
    <w:p w14:paraId="61753234" w14:textId="7EE82949" w:rsidR="001E3F3D" w:rsidRPr="000309BA" w:rsidRDefault="001E3F3D" w:rsidP="00BE01F2">
      <w:pPr>
        <w:pStyle w:val="Web"/>
        <w:spacing w:before="0" w:beforeAutospacing="0" w:after="0" w:afterAutospacing="0" w:line="360" w:lineRule="auto"/>
        <w:contextualSpacing/>
        <w:jc w:val="center"/>
        <w:rPr>
          <w:lang w:val="en-GB"/>
        </w:rPr>
      </w:pPr>
    </w:p>
    <w:p w14:paraId="1A8D5DB8" w14:textId="6659EE15" w:rsidR="00BE01F2" w:rsidRPr="000309BA" w:rsidRDefault="00BE01F2" w:rsidP="00BE01F2">
      <w:pPr>
        <w:pStyle w:val="Web"/>
        <w:spacing w:before="0" w:beforeAutospacing="0" w:after="0" w:afterAutospacing="0" w:line="360" w:lineRule="auto"/>
        <w:contextualSpacing/>
        <w:jc w:val="center"/>
        <w:rPr>
          <w:lang w:val="en-GB"/>
        </w:rPr>
      </w:pPr>
    </w:p>
    <w:p w14:paraId="3C51208E" w14:textId="7CFC078E" w:rsidR="00BE01F2" w:rsidRPr="000309BA" w:rsidRDefault="001E3F3D" w:rsidP="00BE01F2">
      <w:pPr>
        <w:spacing w:line="360" w:lineRule="auto"/>
        <w:rPr>
          <w:rFonts w:ascii="Times New Roman" w:eastAsia="Times New Roman" w:hAnsi="Times New Roman" w:cs="Times New Roman"/>
          <w:b/>
          <w:bCs/>
          <w:sz w:val="24"/>
          <w:szCs w:val="24"/>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97152" behindDoc="0" locked="0" layoutInCell="1" allowOverlap="1" wp14:anchorId="1F9042AD" wp14:editId="3834825A">
                <wp:simplePos x="0" y="0"/>
                <wp:positionH relativeFrom="margin">
                  <wp:posOffset>2347883</wp:posOffset>
                </wp:positionH>
                <wp:positionV relativeFrom="paragraph">
                  <wp:posOffset>71524</wp:posOffset>
                </wp:positionV>
                <wp:extent cx="374073" cy="249382"/>
                <wp:effectExtent l="0" t="0" r="26035" b="17780"/>
                <wp:wrapNone/>
                <wp:docPr id="38" name="Πλαίσιο κειμένου 38"/>
                <wp:cNvGraphicFramePr/>
                <a:graphic xmlns:a="http://schemas.openxmlformats.org/drawingml/2006/main">
                  <a:graphicData uri="http://schemas.microsoft.com/office/word/2010/wordprocessingShape">
                    <wps:wsp>
                      <wps:cNvSpPr txBox="1"/>
                      <wps:spPr>
                        <a:xfrm>
                          <a:off x="0" y="0"/>
                          <a:ext cx="374073" cy="249382"/>
                        </a:xfrm>
                        <a:prstGeom prst="rect">
                          <a:avLst/>
                        </a:prstGeom>
                        <a:solidFill>
                          <a:schemeClr val="lt1"/>
                        </a:solidFill>
                        <a:ln w="6350">
                          <a:solidFill>
                            <a:schemeClr val="bg1"/>
                          </a:solidFill>
                        </a:ln>
                      </wps:spPr>
                      <wps:txbx>
                        <w:txbxContent>
                          <w:p w14:paraId="526B822D" w14:textId="77777777" w:rsidR="000A03FD" w:rsidRPr="00C56096" w:rsidRDefault="000A03FD" w:rsidP="00BE01F2">
                            <w:pPr>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9042AD" id="Πλαίσιο κειμένου 38" o:spid="_x0000_s1047" type="#_x0000_t202" style="position:absolute;margin-left:184.85pt;margin-top:5.65pt;width:29.45pt;height:19.6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" fillcolor="white [3201]" strokecolor="white [3212]" strokeweight=".5pt">
                <v:textbox>
                  <w:txbxContent>
                    <w:p w14:paraId="526B822D" w14:textId="77777777" w:rsidR="000A03FD" w:rsidRPr="00C56096" w:rsidRDefault="000A03FD" w:rsidP="00BE01F2">
                      <w:pPr>
                        <w:rPr>
                          <w:rFonts w:ascii="Times New Roman" w:hAnsi="Times New Roman" w:cs="Times New Roman"/>
                          <w:sz w:val="24"/>
                          <w:szCs w:val="24"/>
                          <w:lang w:val="en-US"/>
                        </w:rPr>
                      </w:pPr>
                      <w:r>
                        <w:rPr>
                          <w:rFonts w:ascii="Times New Roman" w:hAnsi="Times New Roman" w:cs="Times New Roman"/>
                          <w:color w:val="000000" w:themeColor="text1"/>
                          <w:sz w:val="24"/>
                          <w:szCs w:val="24"/>
                          <w:lang w:val="en-US"/>
                        </w:rPr>
                        <w:t>c*</w:t>
                      </w:r>
                    </w:p>
                  </w:txbxContent>
                </v:textbox>
                <w10:wrap anchorx="margin"/>
              </v:shape>
            </w:pict>
          </mc:Fallback>
        </mc:AlternateContent>
      </w: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92032" behindDoc="0" locked="0" layoutInCell="1" allowOverlap="1" wp14:anchorId="0FCF9D2B" wp14:editId="5BA20F4E">
                <wp:simplePos x="0" y="0"/>
                <wp:positionH relativeFrom="column">
                  <wp:posOffset>2853171</wp:posOffset>
                </wp:positionH>
                <wp:positionV relativeFrom="paragraph">
                  <wp:posOffset>168391</wp:posOffset>
                </wp:positionV>
                <wp:extent cx="1967345" cy="484505"/>
                <wp:effectExtent l="0" t="0" r="13970" b="10795"/>
                <wp:wrapNone/>
                <wp:docPr id="37" name="Ορθογώνιο 37"/>
                <wp:cNvGraphicFramePr/>
                <a:graphic xmlns:a="http://schemas.openxmlformats.org/drawingml/2006/main">
                  <a:graphicData uri="http://schemas.microsoft.com/office/word/2010/wordprocessingShape">
                    <wps:wsp>
                      <wps:cNvSpPr/>
                      <wps:spPr>
                        <a:xfrm>
                          <a:off x="0" y="0"/>
                          <a:ext cx="1967345" cy="484505"/>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025143A7" w14:textId="2345E1AA" w:rsidR="000A03FD" w:rsidRDefault="000A03FD" w:rsidP="00BE01F2">
                            <w:pPr>
                              <w:rPr>
                                <w:rFonts w:ascii="Times New Roman" w:hAnsi="Times New Roman" w:cs="Times New Roman"/>
                                <w:color w:val="0D0D0D" w:themeColor="text1" w:themeTint="F2"/>
                              </w:rPr>
                            </w:pPr>
                            <w:r>
                              <w:rPr>
                                <w:rFonts w:ascii="Times New Roman" w:hAnsi="Times New Roman" w:cs="Times New Roman"/>
                                <w:color w:val="0D0D0D" w:themeColor="text1" w:themeTint="F2"/>
                                <w:sz w:val="24"/>
                                <w:szCs w:val="24"/>
                              </w:rPr>
                              <w:t xml:space="preserve">  Negative</w:t>
                            </w:r>
                            <w:r>
                              <w:rPr>
                                <w:b/>
                                <w:bCs/>
                                <w:color w:val="0D0D0D" w:themeColor="text1" w:themeTint="F2"/>
                              </w:rPr>
                              <w:t>-</w:t>
                            </w:r>
                            <w:r w:rsidRPr="00342E08">
                              <w:rPr>
                                <w:rFonts w:ascii="Times New Roman" w:hAnsi="Times New Roman" w:cs="Times New Roman"/>
                                <w:color w:val="0D0D0D" w:themeColor="text1" w:themeTint="F2"/>
                              </w:rPr>
                              <w:t>eWOM intentions</w:t>
                            </w:r>
                          </w:p>
                          <w:p w14:paraId="029D1724" w14:textId="4AEEEA15" w:rsidR="000A03FD" w:rsidRPr="00342E08" w:rsidRDefault="000A03FD" w:rsidP="00BE01F2">
                            <w:pPr>
                              <w:rPr>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      Dependent variable</w:t>
                            </w:r>
                            <w:r w:rsidRPr="00342E08">
                              <w:rPr>
                                <w:rFonts w:ascii="Times New Roman" w:hAnsi="Times New Roman" w:cs="Times New Roman"/>
                                <w:color w:val="0D0D0D" w:themeColor="text1" w:themeTint="F2"/>
                              </w:rPr>
                              <w:b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CF9D2B" id="Ορθογώνιο 37" o:spid="_x0000_s1048" style="position:absolute;margin-left:224.65pt;margin-top:13.25pt;width:154.9pt;height:38.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" fillcolor="white [3212]" strokecolor="black [3213]" strokeweight=".5pt">
                <v:textbox>
                  <w:txbxContent>
                    <w:p w14:paraId="025143A7" w14:textId="2345E1AA" w:rsidR="000A03FD" w:rsidRDefault="000A03FD" w:rsidP="00BE01F2">
                      <w:pPr>
                        <w:rPr>
                          <w:rFonts w:ascii="Times New Roman" w:hAnsi="Times New Roman" w:cs="Times New Roman"/>
                          <w:color w:val="0D0D0D" w:themeColor="text1" w:themeTint="F2"/>
                        </w:rPr>
                      </w:pPr>
                      <w:r>
                        <w:rPr>
                          <w:rFonts w:ascii="Times New Roman" w:hAnsi="Times New Roman" w:cs="Times New Roman"/>
                          <w:color w:val="0D0D0D" w:themeColor="text1" w:themeTint="F2"/>
                          <w:sz w:val="24"/>
                          <w:szCs w:val="24"/>
                        </w:rPr>
                        <w:t xml:space="preserve">  Negative</w:t>
                      </w:r>
                      <w:r>
                        <w:rPr>
                          <w:b/>
                          <w:bCs/>
                          <w:color w:val="0D0D0D" w:themeColor="text1" w:themeTint="F2"/>
                        </w:rPr>
                        <w:t>-</w:t>
                      </w:r>
                      <w:r w:rsidRPr="00342E08">
                        <w:rPr>
                          <w:rFonts w:ascii="Times New Roman" w:hAnsi="Times New Roman" w:cs="Times New Roman"/>
                          <w:color w:val="0D0D0D" w:themeColor="text1" w:themeTint="F2"/>
                        </w:rPr>
                        <w:t>eWOM intentions</w:t>
                      </w:r>
                    </w:p>
                    <w:p w14:paraId="029D1724" w14:textId="4AEEEA15" w:rsidR="000A03FD" w:rsidRPr="00342E08" w:rsidRDefault="000A03FD" w:rsidP="00BE01F2">
                      <w:pPr>
                        <w:rPr>
                          <w:rFonts w:ascii="Times New Roman" w:hAnsi="Times New Roman" w:cs="Times New Roman"/>
                          <w:color w:val="0D0D0D" w:themeColor="text1" w:themeTint="F2"/>
                        </w:rPr>
                      </w:pPr>
                      <w:r>
                        <w:rPr>
                          <w:rFonts w:ascii="Times New Roman" w:hAnsi="Times New Roman" w:cs="Times New Roman"/>
                          <w:color w:val="0D0D0D" w:themeColor="text1" w:themeTint="F2"/>
                        </w:rPr>
                        <w:t xml:space="preserve">      Dependent variable</w:t>
                      </w:r>
                      <w:r w:rsidRPr="00342E08">
                        <w:rPr>
                          <w:rFonts w:ascii="Times New Roman" w:hAnsi="Times New Roman" w:cs="Times New Roman"/>
                          <w:color w:val="0D0D0D" w:themeColor="text1" w:themeTint="F2"/>
                        </w:rPr>
                        <w:br/>
                        <w:t xml:space="preserve">           </w:t>
                      </w:r>
                    </w:p>
                  </w:txbxContent>
                </v:textbox>
              </v:rect>
            </w:pict>
          </mc:Fallback>
        </mc:AlternateContent>
      </w: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91008" behindDoc="0" locked="0" layoutInCell="1" allowOverlap="1" wp14:anchorId="3AF912A9" wp14:editId="61F138BB">
                <wp:simplePos x="0" y="0"/>
                <wp:positionH relativeFrom="column">
                  <wp:posOffset>456277</wp:posOffset>
                </wp:positionH>
                <wp:positionV relativeFrom="paragraph">
                  <wp:posOffset>182361</wp:posOffset>
                </wp:positionV>
                <wp:extent cx="1723910" cy="470535"/>
                <wp:effectExtent l="0" t="0" r="10160" b="24765"/>
                <wp:wrapNone/>
                <wp:docPr id="39" name="Ορθογώνιο 39"/>
                <wp:cNvGraphicFramePr/>
                <a:graphic xmlns:a="http://schemas.openxmlformats.org/drawingml/2006/main">
                  <a:graphicData uri="http://schemas.microsoft.com/office/word/2010/wordprocessingShape">
                    <wps:wsp>
                      <wps:cNvSpPr/>
                      <wps:spPr>
                        <a:xfrm>
                          <a:off x="0" y="0"/>
                          <a:ext cx="1723910" cy="470535"/>
                        </a:xfrm>
                        <a:prstGeom prst="rect">
                          <a:avLst/>
                        </a:prstGeom>
                        <a:solidFill>
                          <a:schemeClr val="bg1"/>
                        </a:solid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D648A43" w14:textId="1BB20A49" w:rsidR="000A03FD" w:rsidRDefault="000A03FD" w:rsidP="00BE01F2">
                            <w:pPr>
                              <w:rPr>
                                <w:rFonts w:ascii="Times New Roman" w:hAnsi="Times New Roman" w:cs="Times New Roman"/>
                                <w:color w:val="000000" w:themeColor="text1"/>
                              </w:rPr>
                            </w:pPr>
                            <w:r>
                              <w:rPr>
                                <w:b/>
                                <w:bCs/>
                                <w:color w:val="000000" w:themeColor="text1"/>
                              </w:rPr>
                              <w:t xml:space="preserve">       </w:t>
                            </w:r>
                            <w:r>
                              <w:rPr>
                                <w:rFonts w:ascii="Times New Roman" w:hAnsi="Times New Roman" w:cs="Times New Roman"/>
                                <w:color w:val="000000" w:themeColor="text1"/>
                              </w:rPr>
                              <w:t>Greenwashing</w:t>
                            </w:r>
                          </w:p>
                          <w:p w14:paraId="45191E28" w14:textId="184143D1" w:rsidR="000A03FD" w:rsidRDefault="000A03FD" w:rsidP="00BE01F2">
                            <w:pPr>
                              <w:rPr>
                                <w:rFonts w:ascii="Times New Roman" w:hAnsi="Times New Roman" w:cs="Times New Roman"/>
                                <w:color w:val="000000" w:themeColor="text1"/>
                              </w:rPr>
                            </w:pPr>
                            <w:r>
                              <w:rPr>
                                <w:rFonts w:ascii="Times New Roman" w:hAnsi="Times New Roman" w:cs="Times New Roman"/>
                                <w:color w:val="000000" w:themeColor="text1"/>
                              </w:rPr>
                              <w:t xml:space="preserve">    Independent variable</w:t>
                            </w:r>
                          </w:p>
                          <w:p w14:paraId="6FA6C69C" w14:textId="77777777" w:rsidR="000A03FD" w:rsidRPr="00342E08" w:rsidRDefault="000A03FD" w:rsidP="00BE01F2">
                            <w:pPr>
                              <w:rPr>
                                <w:rFonts w:ascii="Times New Roman" w:hAnsi="Times New Roman" w:cs="Times New Roman"/>
                                <w:color w:val="000000" w:themeColor="text1"/>
                              </w:rPr>
                            </w:pPr>
                            <w:r w:rsidRPr="00342E08">
                              <w:rPr>
                                <w:rFonts w:ascii="Times New Roman" w:hAnsi="Times New Roman" w:cs="Times New Roman"/>
                                <w:color w:val="000000" w:themeColor="text1"/>
                              </w:rPr>
                              <w:b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912A9" id="Ορθογώνιο 39" o:spid="_x0000_s1049" style="position:absolute;margin-left:35.95pt;margin-top:14.35pt;width:135.75pt;height:37.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" fillcolor="white [3212]" strokecolor="black [3213]" strokeweight=".5pt">
                <v:textbox>
                  <w:txbxContent>
                    <w:p w14:paraId="6D648A43" w14:textId="1BB20A49" w:rsidR="000A03FD" w:rsidRDefault="000A03FD" w:rsidP="00BE01F2">
                      <w:pPr>
                        <w:rPr>
                          <w:rFonts w:ascii="Times New Roman" w:hAnsi="Times New Roman" w:cs="Times New Roman"/>
                          <w:color w:val="000000" w:themeColor="text1"/>
                        </w:rPr>
                      </w:pPr>
                      <w:r>
                        <w:rPr>
                          <w:b/>
                          <w:bCs/>
                          <w:color w:val="000000" w:themeColor="text1"/>
                        </w:rPr>
                        <w:t xml:space="preserve">       </w:t>
                      </w:r>
                      <w:r>
                        <w:rPr>
                          <w:rFonts w:ascii="Times New Roman" w:hAnsi="Times New Roman" w:cs="Times New Roman"/>
                          <w:color w:val="000000" w:themeColor="text1"/>
                        </w:rPr>
                        <w:t>Greenwashing</w:t>
                      </w:r>
                    </w:p>
                    <w:p w14:paraId="45191E28" w14:textId="184143D1" w:rsidR="000A03FD" w:rsidRDefault="000A03FD" w:rsidP="00BE01F2">
                      <w:pPr>
                        <w:rPr>
                          <w:rFonts w:ascii="Times New Roman" w:hAnsi="Times New Roman" w:cs="Times New Roman"/>
                          <w:color w:val="000000" w:themeColor="text1"/>
                        </w:rPr>
                      </w:pPr>
                      <w:r>
                        <w:rPr>
                          <w:rFonts w:ascii="Times New Roman" w:hAnsi="Times New Roman" w:cs="Times New Roman"/>
                          <w:color w:val="000000" w:themeColor="text1"/>
                        </w:rPr>
                        <w:t xml:space="preserve">    Independent variable</w:t>
                      </w:r>
                    </w:p>
                    <w:p w14:paraId="6FA6C69C" w14:textId="77777777" w:rsidR="000A03FD" w:rsidRPr="00342E08" w:rsidRDefault="000A03FD" w:rsidP="00BE01F2">
                      <w:pPr>
                        <w:rPr>
                          <w:rFonts w:ascii="Times New Roman" w:hAnsi="Times New Roman" w:cs="Times New Roman"/>
                          <w:color w:val="000000" w:themeColor="text1"/>
                        </w:rPr>
                      </w:pPr>
                      <w:r w:rsidRPr="00342E08">
                        <w:rPr>
                          <w:rFonts w:ascii="Times New Roman" w:hAnsi="Times New Roman" w:cs="Times New Roman"/>
                          <w:color w:val="000000" w:themeColor="text1"/>
                        </w:rPr>
                        <w:br/>
                        <w:t xml:space="preserve">        </w:t>
                      </w:r>
                    </w:p>
                  </w:txbxContent>
                </v:textbox>
              </v:rect>
            </w:pict>
          </mc:Fallback>
        </mc:AlternateContent>
      </w:r>
    </w:p>
    <w:p w14:paraId="0F5AB0B8" w14:textId="4919C735" w:rsidR="00BE01F2" w:rsidRPr="000309BA" w:rsidRDefault="001E3F3D" w:rsidP="00BE01F2">
      <w:pPr>
        <w:spacing w:line="360" w:lineRule="auto"/>
        <w:jc w:val="both"/>
        <w:rPr>
          <w:rFonts w:ascii="Times New Roman" w:eastAsia="Times New Roman" w:hAnsi="Times New Roman" w:cs="Times New Roman"/>
          <w:sz w:val="24"/>
          <w:szCs w:val="24"/>
          <w:u w:val="single"/>
        </w:rPr>
      </w:pPr>
      <w:r w:rsidRPr="000309BA">
        <w:rPr>
          <w:rFonts w:ascii="Times New Roman" w:eastAsia="Times New Roman" w:hAnsi="Times New Roman" w:cs="Times New Roman"/>
          <w:noProof/>
          <w:sz w:val="24"/>
          <w:szCs w:val="24"/>
          <w:u w:val="single"/>
        </w:rPr>
        <mc:AlternateContent>
          <mc:Choice Requires="wps">
            <w:drawing>
              <wp:anchor distT="0" distB="0" distL="114300" distR="114300" simplePos="0" relativeHeight="251698176" behindDoc="0" locked="0" layoutInCell="1" allowOverlap="1" wp14:anchorId="409DC8EB" wp14:editId="01280C0F">
                <wp:simplePos x="0" y="0"/>
                <wp:positionH relativeFrom="column">
                  <wp:posOffset>2236297</wp:posOffset>
                </wp:positionH>
                <wp:positionV relativeFrom="paragraph">
                  <wp:posOffset>149167</wp:posOffset>
                </wp:positionV>
                <wp:extent cx="574963" cy="6927"/>
                <wp:effectExtent l="0" t="76200" r="15875" b="88900"/>
                <wp:wrapNone/>
                <wp:docPr id="40" name="Ευθύγραμμο βέλος σύνδεσης 40"/>
                <wp:cNvGraphicFramePr/>
                <a:graphic xmlns:a="http://schemas.openxmlformats.org/drawingml/2006/main">
                  <a:graphicData uri="http://schemas.microsoft.com/office/word/2010/wordprocessingShape">
                    <wps:wsp>
                      <wps:cNvCnPr/>
                      <wps:spPr>
                        <a:xfrm flipV="1">
                          <a:off x="0" y="0"/>
                          <a:ext cx="574963" cy="692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w:pict>
              <v:shape w14:anchorId="74511D7B" id="Ευθύγραμμο βέλος σύνδεσης 40" o:spid="_x0000_s1026" type="#_x0000_t32" style="position:absolute;margin-left:176.1pt;margin-top:11.75pt;width:45.25pt;height:.55pt;flip:y;z-index:251698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" strokecolor="black [3200]" strokeweight=".5pt">
                <v:stroke endarrow="block" joinstyle="miter"/>
              </v:shape>
            </w:pict>
          </mc:Fallback>
        </mc:AlternateContent>
      </w:r>
    </w:p>
    <w:p w14:paraId="5068728F" w14:textId="55D9F715" w:rsidR="00290485" w:rsidRPr="000309BA" w:rsidRDefault="00290485" w:rsidP="00AC5587">
      <w:pPr>
        <w:spacing w:line="360" w:lineRule="auto"/>
        <w:rPr>
          <w:rFonts w:ascii="Times New Roman" w:hAnsi="Times New Roman" w:cs="Times New Roman"/>
          <w:sz w:val="24"/>
          <w:szCs w:val="24"/>
          <w:lang w:val="en-GB"/>
        </w:rPr>
      </w:pPr>
    </w:p>
    <w:p w14:paraId="25E8C8B5" w14:textId="6E6886B1" w:rsidR="005F5B02" w:rsidRPr="000309BA" w:rsidRDefault="005F5B02" w:rsidP="00AC5587">
      <w:pPr>
        <w:spacing w:line="360" w:lineRule="auto"/>
        <w:rPr>
          <w:rFonts w:ascii="Times New Roman" w:hAnsi="Times New Roman" w:cs="Times New Roman"/>
          <w:sz w:val="24"/>
          <w:szCs w:val="24"/>
          <w:lang w:val="en-GB"/>
        </w:rPr>
      </w:pPr>
    </w:p>
    <w:p w14:paraId="6CBD8AA5" w14:textId="604D5FE2" w:rsidR="005F5B02" w:rsidRPr="000309BA" w:rsidRDefault="005F5B02" w:rsidP="00AC5587">
      <w:pPr>
        <w:spacing w:line="360" w:lineRule="auto"/>
        <w:rPr>
          <w:rFonts w:ascii="Times New Roman" w:hAnsi="Times New Roman" w:cs="Times New Roman"/>
          <w:i/>
          <w:iCs/>
          <w:sz w:val="20"/>
          <w:szCs w:val="20"/>
          <w:lang w:val="en-GB"/>
        </w:rPr>
      </w:pPr>
      <w:r w:rsidRPr="000309BA">
        <w:rPr>
          <w:rFonts w:ascii="Times New Roman" w:hAnsi="Times New Roman" w:cs="Times New Roman"/>
          <w:sz w:val="24"/>
          <w:szCs w:val="24"/>
          <w:lang w:val="en-GB"/>
        </w:rPr>
        <w:t xml:space="preserve">                                                       </w:t>
      </w:r>
      <w:r w:rsidRPr="000309BA">
        <w:rPr>
          <w:rFonts w:ascii="Times New Roman" w:hAnsi="Times New Roman" w:cs="Times New Roman"/>
          <w:i/>
          <w:iCs/>
          <w:sz w:val="20"/>
          <w:szCs w:val="20"/>
          <w:lang w:val="en-GB"/>
        </w:rPr>
        <w:t>Note: * p &lt; .001</w:t>
      </w:r>
    </w:p>
    <w:p w14:paraId="136445BC" w14:textId="08D3EE9A" w:rsidR="001B1B95" w:rsidRPr="000309BA" w:rsidRDefault="001B1B95" w:rsidP="00AC5587">
      <w:pPr>
        <w:spacing w:line="360" w:lineRule="auto"/>
        <w:rPr>
          <w:rFonts w:ascii="Times New Roman" w:hAnsi="Times New Roman" w:cs="Times New Roman"/>
          <w:i/>
          <w:iCs/>
          <w:sz w:val="20"/>
          <w:szCs w:val="20"/>
          <w:lang w:val="en-GB"/>
        </w:rPr>
      </w:pPr>
    </w:p>
    <w:p w14:paraId="1978A53B" w14:textId="568EABF1" w:rsidR="00290485" w:rsidRPr="000309BA" w:rsidRDefault="00A8443B" w:rsidP="00AC5587">
      <w:pPr>
        <w:spacing w:line="360" w:lineRule="auto"/>
        <w:rPr>
          <w:rFonts w:ascii="Times New Roman" w:hAnsi="Times New Roman" w:cs="Times New Roman"/>
          <w:b/>
          <w:bCs/>
          <w:sz w:val="24"/>
          <w:szCs w:val="24"/>
          <w:lang w:val="en-GB"/>
        </w:rPr>
      </w:pPr>
      <w:r w:rsidRPr="000309BA">
        <w:rPr>
          <w:rFonts w:ascii="Times New Roman" w:hAnsi="Times New Roman" w:cs="Times New Roman"/>
          <w:b/>
          <w:bCs/>
          <w:sz w:val="24"/>
          <w:szCs w:val="24"/>
          <w:lang w:val="en-GB"/>
        </w:rPr>
        <w:t>5.</w:t>
      </w:r>
      <w:r w:rsidR="001B1B95" w:rsidRPr="000309BA">
        <w:rPr>
          <w:rFonts w:ascii="Times New Roman" w:hAnsi="Times New Roman" w:cs="Times New Roman"/>
          <w:b/>
          <w:bCs/>
          <w:sz w:val="24"/>
          <w:szCs w:val="24"/>
          <w:lang w:val="en-GB"/>
        </w:rPr>
        <w:t>References</w:t>
      </w:r>
    </w:p>
    <w:p w14:paraId="2CB5E5C0" w14:textId="666393AE" w:rsidR="00A8443B" w:rsidRPr="000309BA" w:rsidRDefault="00A8443B" w:rsidP="001C2F9A">
      <w:pPr>
        <w:shd w:val="clear" w:color="auto" w:fill="FFFFFF"/>
        <w:spacing w:after="173" w:line="360" w:lineRule="auto"/>
        <w:ind w:left="450" w:hanging="720"/>
        <w:rPr>
          <w:rFonts w:ascii="Times New Roman" w:eastAsia="Times New Roman" w:hAnsi="Times New Roman" w:cs="Times New Roman"/>
          <w:color w:val="0066CC"/>
          <w:sz w:val="24"/>
          <w:szCs w:val="24"/>
          <w:u w:val="single"/>
        </w:rPr>
      </w:pPr>
      <w:proofErr w:type="spellStart"/>
      <w:r w:rsidRPr="000309BA">
        <w:rPr>
          <w:rFonts w:ascii="Times New Roman" w:hAnsi="Times New Roman" w:cs="Times New Roman"/>
          <w:sz w:val="24"/>
          <w:szCs w:val="24"/>
          <w:shd w:val="clear" w:color="auto" w:fill="FFFFFF"/>
        </w:rPr>
        <w:t>Barchard</w:t>
      </w:r>
      <w:proofErr w:type="spellEnd"/>
      <w:r w:rsidRPr="000309BA">
        <w:rPr>
          <w:rFonts w:ascii="Times New Roman" w:hAnsi="Times New Roman" w:cs="Times New Roman"/>
          <w:sz w:val="24"/>
          <w:szCs w:val="24"/>
          <w:shd w:val="clear" w:color="auto" w:fill="FFFFFF"/>
        </w:rPr>
        <w:t>, K., &amp; Williams, J. (2008). Practical advice for conducting ethical online experiments and questionnaires for united states psychologists.</w:t>
      </w:r>
      <w:r w:rsidRPr="000309BA">
        <w:rPr>
          <w:rFonts w:ascii="Times New Roman" w:hAnsi="Times New Roman" w:cs="Times New Roman"/>
          <w:i/>
          <w:iCs/>
          <w:sz w:val="24"/>
          <w:szCs w:val="24"/>
          <w:shd w:val="clear" w:color="auto" w:fill="FFFFFF"/>
        </w:rPr>
        <w:t> Behavior Research Methods, 40</w:t>
      </w:r>
      <w:r w:rsidRPr="000309BA">
        <w:rPr>
          <w:rFonts w:ascii="Times New Roman" w:hAnsi="Times New Roman" w:cs="Times New Roman"/>
          <w:sz w:val="24"/>
          <w:szCs w:val="24"/>
          <w:shd w:val="clear" w:color="auto" w:fill="FFFFFF"/>
        </w:rPr>
        <w:t>(4), 1111-1128. </w:t>
      </w:r>
      <w:hyperlink r:id="rId14" w:history="1">
        <w:r w:rsidRPr="000309BA">
          <w:rPr>
            <w:rStyle w:val="-"/>
            <w:rFonts w:ascii="Times New Roman" w:hAnsi="Times New Roman" w:cs="Times New Roman"/>
            <w:color w:val="auto"/>
            <w:sz w:val="24"/>
            <w:szCs w:val="24"/>
            <w:shd w:val="clear" w:color="auto" w:fill="FFFFFF"/>
          </w:rPr>
          <w:t>https://doi.org/10.3758/BRM.40.4.1111</w:t>
        </w:r>
      </w:hyperlink>
    </w:p>
    <w:p w14:paraId="1E31A7B5" w14:textId="77777777" w:rsidR="00A8443B" w:rsidRPr="000309BA" w:rsidRDefault="00A8443B" w:rsidP="001C2F9A">
      <w:pPr>
        <w:shd w:val="clear" w:color="auto" w:fill="FFFFFF"/>
        <w:spacing w:after="173" w:line="360" w:lineRule="auto"/>
        <w:ind w:left="450" w:hanging="720"/>
        <w:rPr>
          <w:rFonts w:ascii="Times New Roman" w:eastAsia="Times New Roman" w:hAnsi="Times New Roman" w:cs="Times New Roman"/>
          <w:sz w:val="24"/>
          <w:szCs w:val="24"/>
          <w:u w:val="single"/>
        </w:rPr>
      </w:pPr>
      <w:r w:rsidRPr="000309BA">
        <w:rPr>
          <w:rFonts w:ascii="Times New Roman" w:eastAsia="Times New Roman" w:hAnsi="Times New Roman" w:cs="Times New Roman"/>
          <w:sz w:val="24"/>
          <w:szCs w:val="24"/>
        </w:rPr>
        <w:t xml:space="preserve">Bartels, J., Reinders, M. J., </w:t>
      </w:r>
      <w:proofErr w:type="spellStart"/>
      <w:r w:rsidRPr="000309BA">
        <w:rPr>
          <w:rFonts w:ascii="Times New Roman" w:eastAsia="Times New Roman" w:hAnsi="Times New Roman" w:cs="Times New Roman"/>
          <w:sz w:val="24"/>
          <w:szCs w:val="24"/>
        </w:rPr>
        <w:t>Broersen</w:t>
      </w:r>
      <w:proofErr w:type="spellEnd"/>
      <w:r w:rsidRPr="000309BA">
        <w:rPr>
          <w:rFonts w:ascii="Times New Roman" w:eastAsia="Times New Roman" w:hAnsi="Times New Roman" w:cs="Times New Roman"/>
          <w:sz w:val="24"/>
          <w:szCs w:val="24"/>
        </w:rPr>
        <w:t>, C., &amp; Hendriks, S. (2020). Communicating the fair-trade message: The roles of reputation and fit.</w:t>
      </w:r>
      <w:r w:rsidRPr="000309BA">
        <w:rPr>
          <w:rFonts w:ascii="Times New Roman" w:eastAsia="Times New Roman" w:hAnsi="Times New Roman" w:cs="Times New Roman"/>
          <w:i/>
          <w:sz w:val="24"/>
          <w:szCs w:val="24"/>
        </w:rPr>
        <w:t> International Journal of Advertising, 39</w:t>
      </w:r>
      <w:r w:rsidRPr="000309BA">
        <w:rPr>
          <w:rFonts w:ascii="Times New Roman" w:eastAsia="Times New Roman" w:hAnsi="Times New Roman" w:cs="Times New Roman"/>
          <w:sz w:val="24"/>
          <w:szCs w:val="24"/>
        </w:rPr>
        <w:t>(4), 523-547.</w:t>
      </w:r>
      <w:r w:rsidRPr="000309BA">
        <w:rPr>
          <w:rFonts w:ascii="Times New Roman" w:eastAsia="Times New Roman" w:hAnsi="Times New Roman" w:cs="Times New Roman"/>
          <w:sz w:val="24"/>
          <w:szCs w:val="24"/>
        </w:rPr>
        <w:tab/>
      </w:r>
      <w:r w:rsidRPr="000309BA">
        <w:rPr>
          <w:rFonts w:ascii="Times New Roman" w:eastAsia="Times New Roman" w:hAnsi="Times New Roman" w:cs="Times New Roman"/>
          <w:sz w:val="24"/>
          <w:szCs w:val="24"/>
        </w:rPr>
        <w:tab/>
      </w:r>
      <w:r w:rsidRPr="000309BA">
        <w:rPr>
          <w:rFonts w:ascii="Times New Roman" w:eastAsia="Times New Roman" w:hAnsi="Times New Roman" w:cs="Times New Roman"/>
          <w:sz w:val="24"/>
          <w:szCs w:val="24"/>
        </w:rPr>
        <w:br/>
        <w:t> </w:t>
      </w:r>
      <w:hyperlink r:id="rId15">
        <w:r w:rsidRPr="000309BA">
          <w:rPr>
            <w:rFonts w:ascii="Times New Roman" w:eastAsia="Times New Roman" w:hAnsi="Times New Roman" w:cs="Times New Roman"/>
            <w:sz w:val="24"/>
            <w:szCs w:val="24"/>
            <w:u w:val="single"/>
          </w:rPr>
          <w:t>https://doi.org/10.1080/02650487.2019.1662251</w:t>
        </w:r>
      </w:hyperlink>
    </w:p>
    <w:p w14:paraId="31F5BF6B" w14:textId="263C079A" w:rsidR="00636262" w:rsidRPr="000309BA" w:rsidRDefault="00636262" w:rsidP="001C2F9A">
      <w:pPr>
        <w:shd w:val="clear" w:color="auto" w:fill="FFFFFF"/>
        <w:spacing w:after="173" w:line="360" w:lineRule="auto"/>
        <w:ind w:left="450" w:hanging="720"/>
        <w:rPr>
          <w:rFonts w:ascii="Times New Roman" w:hAnsi="Times New Roman" w:cs="Times New Roman"/>
          <w:sz w:val="24"/>
        </w:rPr>
      </w:pPr>
      <w:r w:rsidRPr="000309BA">
        <w:rPr>
          <w:rFonts w:ascii="Times New Roman" w:hAnsi="Times New Roman" w:cs="Times New Roman"/>
          <w:b/>
          <w:bCs/>
          <w:lang w:val="en-GB"/>
        </w:rPr>
        <w:fldChar w:fldCharType="begin"/>
      </w:r>
      <w:r w:rsidRPr="000309BA">
        <w:rPr>
          <w:rFonts w:ascii="Times New Roman" w:hAnsi="Times New Roman" w:cs="Times New Roman"/>
          <w:b/>
          <w:bCs/>
          <w:lang w:val="en-GB"/>
        </w:rPr>
        <w:instrText xml:space="preserve"> ADDIN ZOTERO_BIBL {"uncited":[],"omitted":[],"custom":[]} CSL_BIBLIOGRAPHY </w:instrText>
      </w:r>
      <w:r w:rsidRPr="000309BA">
        <w:rPr>
          <w:rFonts w:ascii="Times New Roman" w:hAnsi="Times New Roman" w:cs="Times New Roman"/>
          <w:b/>
          <w:bCs/>
          <w:lang w:val="en-GB"/>
        </w:rPr>
        <w:fldChar w:fldCharType="separate"/>
      </w:r>
      <w:r w:rsidRPr="000309BA">
        <w:rPr>
          <w:rFonts w:ascii="Times New Roman" w:hAnsi="Times New Roman" w:cs="Times New Roman"/>
          <w:sz w:val="24"/>
        </w:rPr>
        <w:t xml:space="preserve">Brennen, Bonnie S. (2017). </w:t>
      </w:r>
      <w:r w:rsidRPr="000309BA">
        <w:rPr>
          <w:rFonts w:ascii="Times New Roman" w:hAnsi="Times New Roman" w:cs="Times New Roman"/>
          <w:i/>
          <w:iCs/>
          <w:sz w:val="24"/>
        </w:rPr>
        <w:t>Qualitative Research Methods for Media Studies</w:t>
      </w:r>
      <w:r w:rsidRPr="000309BA">
        <w:rPr>
          <w:rFonts w:ascii="Times New Roman" w:hAnsi="Times New Roman" w:cs="Times New Roman"/>
          <w:sz w:val="24"/>
        </w:rPr>
        <w:t>. Routledge. https://doi.org/10.4324/9781315435978</w:t>
      </w:r>
    </w:p>
    <w:p w14:paraId="117E23AC" w14:textId="45F8C67D" w:rsidR="00A8443B" w:rsidRPr="000309BA" w:rsidRDefault="00A8443B" w:rsidP="001C2F9A">
      <w:pPr>
        <w:shd w:val="clear" w:color="auto" w:fill="FFFFFF"/>
        <w:spacing w:after="173" w:line="360" w:lineRule="auto"/>
        <w:ind w:left="450" w:hanging="720"/>
        <w:rPr>
          <w:rFonts w:ascii="Times New Roman" w:eastAsia="Times New Roman" w:hAnsi="Times New Roman" w:cs="Times New Roman"/>
          <w:sz w:val="24"/>
          <w:szCs w:val="24"/>
        </w:rPr>
      </w:pPr>
      <w:r w:rsidRPr="000309BA">
        <w:rPr>
          <w:rFonts w:ascii="Times New Roman" w:eastAsia="Times New Roman" w:hAnsi="Times New Roman" w:cs="Times New Roman"/>
          <w:sz w:val="24"/>
          <w:szCs w:val="24"/>
        </w:rPr>
        <w:t xml:space="preserve">Bryman, A. (2016). </w:t>
      </w:r>
      <w:r w:rsidRPr="000309BA">
        <w:rPr>
          <w:rFonts w:ascii="Times New Roman" w:eastAsia="Times New Roman" w:hAnsi="Times New Roman" w:cs="Times New Roman"/>
          <w:i/>
          <w:sz w:val="24"/>
          <w:szCs w:val="24"/>
        </w:rPr>
        <w:t>Social Research Methods (5</w:t>
      </w:r>
      <w:r w:rsidRPr="000309BA">
        <w:rPr>
          <w:rFonts w:ascii="Times New Roman" w:eastAsia="Times New Roman" w:hAnsi="Times New Roman" w:cs="Times New Roman"/>
          <w:i/>
          <w:sz w:val="24"/>
          <w:szCs w:val="24"/>
          <w:vertAlign w:val="superscript"/>
        </w:rPr>
        <w:t>th</w:t>
      </w:r>
      <w:r w:rsidRPr="000309BA">
        <w:rPr>
          <w:rFonts w:ascii="Times New Roman" w:eastAsia="Times New Roman" w:hAnsi="Times New Roman" w:cs="Times New Roman"/>
          <w:i/>
          <w:sz w:val="24"/>
          <w:szCs w:val="24"/>
        </w:rPr>
        <w:t xml:space="preserve"> ed.). </w:t>
      </w:r>
      <w:r w:rsidRPr="000309BA">
        <w:rPr>
          <w:rFonts w:ascii="Times New Roman" w:eastAsia="Times New Roman" w:hAnsi="Times New Roman" w:cs="Times New Roman"/>
          <w:sz w:val="24"/>
          <w:szCs w:val="24"/>
        </w:rPr>
        <w:t>New York, USA: Oxford University Press.</w:t>
      </w:r>
    </w:p>
    <w:p w14:paraId="40F84682" w14:textId="77777777" w:rsidR="00A8443B" w:rsidRPr="000309BA" w:rsidRDefault="00A8443B" w:rsidP="001C2F9A">
      <w:pPr>
        <w:shd w:val="clear" w:color="auto" w:fill="FFFFFF"/>
        <w:spacing w:after="173" w:line="360" w:lineRule="auto"/>
        <w:ind w:left="450" w:hanging="720"/>
        <w:rPr>
          <w:rFonts w:ascii="Times New Roman" w:eastAsia="Helvetica Neue" w:hAnsi="Times New Roman" w:cs="Times New Roman"/>
          <w:sz w:val="24"/>
          <w:szCs w:val="24"/>
        </w:rPr>
      </w:pPr>
      <w:r w:rsidRPr="000309BA">
        <w:rPr>
          <w:rFonts w:ascii="Times New Roman" w:eastAsia="Times New Roman" w:hAnsi="Times New Roman" w:cs="Times New Roman"/>
          <w:sz w:val="24"/>
          <w:szCs w:val="24"/>
        </w:rPr>
        <w:lastRenderedPageBreak/>
        <w:t>Charness, G., Gneezy, U., &amp; Kuhn, M. A. (2012). Experimental methods: Between-subject and within-subject design.</w:t>
      </w:r>
      <w:r w:rsidRPr="000309BA">
        <w:rPr>
          <w:rFonts w:ascii="Times New Roman" w:eastAsia="Times New Roman" w:hAnsi="Times New Roman" w:cs="Times New Roman"/>
          <w:i/>
          <w:sz w:val="24"/>
          <w:szCs w:val="24"/>
        </w:rPr>
        <w:t> Journal of Economic Behavior &amp; Organization, 81</w:t>
      </w:r>
      <w:r w:rsidRPr="000309BA">
        <w:rPr>
          <w:rFonts w:ascii="Times New Roman" w:eastAsia="Times New Roman" w:hAnsi="Times New Roman" w:cs="Times New Roman"/>
          <w:sz w:val="24"/>
          <w:szCs w:val="24"/>
        </w:rPr>
        <w:t>(1), 1-8.</w:t>
      </w:r>
      <w:r w:rsidRPr="000309BA">
        <w:rPr>
          <w:rFonts w:ascii="Times New Roman" w:eastAsia="Helvetica Neue" w:hAnsi="Times New Roman" w:cs="Times New Roman"/>
          <w:sz w:val="24"/>
          <w:szCs w:val="24"/>
        </w:rPr>
        <w:t> https://doi.org/10.1016/j.jebo.2011.08.009.</w:t>
      </w:r>
    </w:p>
    <w:p w14:paraId="3373E2F4" w14:textId="77777777" w:rsidR="00F87089" w:rsidRPr="000309BA" w:rsidRDefault="00A8443B" w:rsidP="00F87089">
      <w:pPr>
        <w:shd w:val="clear" w:color="auto" w:fill="FFFFFF"/>
        <w:spacing w:after="173" w:line="360" w:lineRule="auto"/>
        <w:ind w:left="450" w:hanging="720"/>
        <w:rPr>
          <w:rFonts w:ascii="Times New Roman" w:hAnsi="Times New Roman" w:cs="Times New Roman"/>
          <w:sz w:val="24"/>
        </w:rPr>
      </w:pPr>
      <w:r w:rsidRPr="000309BA">
        <w:rPr>
          <w:rFonts w:ascii="Times New Roman" w:hAnsi="Times New Roman" w:cs="Times New Roman"/>
          <w:sz w:val="24"/>
        </w:rPr>
        <w:t xml:space="preserve">Check, J., &amp; Schutt, R. K. (2012). </w:t>
      </w:r>
      <w:r w:rsidRPr="000309BA">
        <w:rPr>
          <w:rFonts w:ascii="Times New Roman" w:hAnsi="Times New Roman" w:cs="Times New Roman"/>
          <w:i/>
          <w:iCs/>
          <w:sz w:val="24"/>
        </w:rPr>
        <w:t>Research Methods in Education</w:t>
      </w:r>
      <w:r w:rsidRPr="000309BA">
        <w:rPr>
          <w:rFonts w:ascii="Times New Roman" w:hAnsi="Times New Roman" w:cs="Times New Roman"/>
          <w:sz w:val="24"/>
        </w:rPr>
        <w:t>. SAGE Publications, Inc. https://doi.org/10.4135/9781544307725</w:t>
      </w:r>
    </w:p>
    <w:p w14:paraId="40DD2525" w14:textId="5074FF53" w:rsidR="00F87089" w:rsidRPr="000309BA" w:rsidRDefault="00F87089" w:rsidP="00F87089">
      <w:pPr>
        <w:shd w:val="clear" w:color="auto" w:fill="FFFFFF"/>
        <w:spacing w:after="173" w:line="360" w:lineRule="auto"/>
        <w:ind w:left="450" w:hanging="720"/>
        <w:rPr>
          <w:rFonts w:ascii="Times New Roman" w:hAnsi="Times New Roman" w:cs="Times New Roman"/>
          <w:sz w:val="24"/>
          <w:szCs w:val="24"/>
        </w:rPr>
      </w:pPr>
      <w:r w:rsidRPr="000309BA">
        <w:rPr>
          <w:rFonts w:ascii="Times New Roman" w:eastAsiaTheme="minorHAnsi" w:hAnsi="Times New Roman" w:cs="Times New Roman"/>
          <w:sz w:val="24"/>
          <w:szCs w:val="24"/>
          <w:lang w:val="en-US" w:eastAsia="en-US"/>
        </w:rPr>
        <w:t xml:space="preserve">Cohen, J. W. (1988). </w:t>
      </w:r>
      <w:r w:rsidRPr="000309BA">
        <w:rPr>
          <w:rFonts w:ascii="Times New Roman" w:eastAsiaTheme="minorHAnsi" w:hAnsi="Times New Roman" w:cs="Times New Roman"/>
          <w:i/>
          <w:iCs/>
          <w:sz w:val="24"/>
          <w:szCs w:val="24"/>
          <w:lang w:val="en-US" w:eastAsia="en-US"/>
        </w:rPr>
        <w:t xml:space="preserve">Statistical power analysis for the behavioral sciences </w:t>
      </w:r>
      <w:r w:rsidRPr="000309BA">
        <w:rPr>
          <w:rFonts w:ascii="Times New Roman" w:eastAsiaTheme="minorHAnsi" w:hAnsi="Times New Roman" w:cs="Times New Roman"/>
          <w:sz w:val="24"/>
          <w:szCs w:val="24"/>
          <w:lang w:val="en-US" w:eastAsia="en-US"/>
        </w:rPr>
        <w:t>(2nd edn).</w:t>
      </w:r>
    </w:p>
    <w:p w14:paraId="3CE2FEF6" w14:textId="7EE6D3E1" w:rsidR="00F87089" w:rsidRPr="000309BA" w:rsidRDefault="00F87089" w:rsidP="00F87089">
      <w:pPr>
        <w:shd w:val="clear" w:color="auto" w:fill="FFFFFF"/>
        <w:spacing w:after="173" w:line="360" w:lineRule="auto"/>
        <w:ind w:left="450" w:hanging="720"/>
        <w:rPr>
          <w:rFonts w:ascii="Times New Roman" w:eastAsia="Helvetica Neue" w:hAnsi="Times New Roman" w:cs="Times New Roman"/>
          <w:sz w:val="24"/>
          <w:szCs w:val="24"/>
          <w:lang w:val="en-US"/>
        </w:rPr>
      </w:pPr>
      <w:r w:rsidRPr="000309BA">
        <w:rPr>
          <w:rFonts w:ascii="Times New Roman" w:eastAsiaTheme="minorHAnsi" w:hAnsi="Times New Roman" w:cs="Times New Roman"/>
          <w:sz w:val="24"/>
          <w:szCs w:val="24"/>
          <w:lang w:val="en-US" w:eastAsia="en-US"/>
        </w:rPr>
        <w:t>Hillsdale, NJ: Lawrence Erlbaum Associates.</w:t>
      </w:r>
    </w:p>
    <w:p w14:paraId="6AD5FE9E" w14:textId="77777777" w:rsidR="00C303CF" w:rsidRPr="000309BA" w:rsidRDefault="00A8443B" w:rsidP="00C303CF">
      <w:pPr>
        <w:shd w:val="clear" w:color="auto" w:fill="FFFFFF"/>
        <w:spacing w:after="173" w:line="360" w:lineRule="auto"/>
        <w:ind w:left="450" w:hanging="720"/>
        <w:rPr>
          <w:rFonts w:ascii="Times New Roman" w:eastAsia="Times New Roman" w:hAnsi="Times New Roman" w:cs="Times New Roman"/>
          <w:sz w:val="24"/>
          <w:szCs w:val="24"/>
        </w:rPr>
      </w:pPr>
      <w:r w:rsidRPr="000309BA">
        <w:rPr>
          <w:rFonts w:ascii="Times New Roman" w:eastAsia="Times New Roman" w:hAnsi="Times New Roman" w:cs="Times New Roman"/>
          <w:sz w:val="24"/>
          <w:szCs w:val="24"/>
        </w:rPr>
        <w:t>Collins, L. M., Dziak, J. J., &amp; Li, R. (2009). Design of experiments with multiple independent variables.</w:t>
      </w:r>
      <w:r w:rsidRPr="000309BA">
        <w:rPr>
          <w:rFonts w:ascii="Times New Roman" w:eastAsia="Times New Roman" w:hAnsi="Times New Roman" w:cs="Times New Roman"/>
          <w:i/>
          <w:sz w:val="24"/>
          <w:szCs w:val="24"/>
        </w:rPr>
        <w:t> Psychological Methods, 14</w:t>
      </w:r>
      <w:r w:rsidRPr="000309BA">
        <w:rPr>
          <w:rFonts w:ascii="Times New Roman" w:eastAsia="Times New Roman" w:hAnsi="Times New Roman" w:cs="Times New Roman"/>
          <w:sz w:val="24"/>
          <w:szCs w:val="24"/>
        </w:rPr>
        <w:t>(3), 202-224. </w:t>
      </w:r>
      <w:hyperlink r:id="rId16">
        <w:r w:rsidRPr="000309BA">
          <w:rPr>
            <w:rFonts w:ascii="Times New Roman" w:eastAsia="Times New Roman" w:hAnsi="Times New Roman" w:cs="Times New Roman"/>
            <w:sz w:val="24"/>
            <w:szCs w:val="24"/>
            <w:u w:val="single"/>
          </w:rPr>
          <w:t>https://doi.org/10.1037/a0015826</w:t>
        </w:r>
      </w:hyperlink>
    </w:p>
    <w:p w14:paraId="33BCF077" w14:textId="77777777" w:rsidR="00C303CF" w:rsidRPr="000309BA" w:rsidRDefault="00A8443B" w:rsidP="00C303CF">
      <w:pPr>
        <w:shd w:val="clear" w:color="auto" w:fill="FFFFFF"/>
        <w:spacing w:after="173" w:line="360" w:lineRule="auto"/>
        <w:ind w:left="450" w:hanging="720"/>
        <w:rPr>
          <w:rFonts w:ascii="Times New Roman" w:eastAsia="Helvetica Neue" w:hAnsi="Times New Roman" w:cs="Times New Roman"/>
          <w:sz w:val="24"/>
          <w:szCs w:val="24"/>
          <w:u w:val="single"/>
        </w:rPr>
      </w:pPr>
      <w:r w:rsidRPr="000309BA">
        <w:rPr>
          <w:rFonts w:ascii="Times New Roman" w:eastAsia="Times New Roman" w:hAnsi="Times New Roman" w:cs="Times New Roman"/>
          <w:sz w:val="24"/>
          <w:szCs w:val="24"/>
        </w:rPr>
        <w:t>Dandurand, F., Shultz, T., &amp; Onishi, K. (2008). Comparing online and lab methods in a problem-solving experiment.</w:t>
      </w:r>
      <w:r w:rsidRPr="000309BA">
        <w:rPr>
          <w:rFonts w:ascii="Times New Roman" w:eastAsia="Times New Roman" w:hAnsi="Times New Roman" w:cs="Times New Roman"/>
          <w:i/>
          <w:sz w:val="24"/>
          <w:szCs w:val="24"/>
        </w:rPr>
        <w:t> Behavior Research Methods, 40</w:t>
      </w:r>
      <w:r w:rsidRPr="000309BA">
        <w:rPr>
          <w:rFonts w:ascii="Times New Roman" w:eastAsia="Times New Roman" w:hAnsi="Times New Roman" w:cs="Times New Roman"/>
          <w:sz w:val="24"/>
          <w:szCs w:val="24"/>
        </w:rPr>
        <w:t>(2), 428-434</w:t>
      </w:r>
      <w:r w:rsidRPr="000309BA">
        <w:rPr>
          <w:rFonts w:ascii="Times New Roman" w:eastAsia="Helvetica Neue" w:hAnsi="Times New Roman" w:cs="Times New Roman"/>
          <w:sz w:val="24"/>
          <w:szCs w:val="24"/>
        </w:rPr>
        <w:t>. </w:t>
      </w:r>
      <w:hyperlink r:id="rId17">
        <w:r w:rsidRPr="000309BA">
          <w:rPr>
            <w:rFonts w:ascii="Times New Roman" w:eastAsia="Helvetica Neue" w:hAnsi="Times New Roman" w:cs="Times New Roman"/>
            <w:sz w:val="24"/>
            <w:szCs w:val="24"/>
            <w:u w:val="single"/>
          </w:rPr>
          <w:t>https://doi.org/10.3758/BRM.40.2.428</w:t>
        </w:r>
      </w:hyperlink>
    </w:p>
    <w:p w14:paraId="0F82EF51" w14:textId="77777777" w:rsidR="00C303CF" w:rsidRPr="000309BA" w:rsidRDefault="00DE3B0F" w:rsidP="00C303CF">
      <w:pPr>
        <w:shd w:val="clear" w:color="auto" w:fill="FFFFFF"/>
        <w:spacing w:after="173" w:line="360" w:lineRule="auto"/>
        <w:ind w:left="450" w:hanging="720"/>
        <w:rPr>
          <w:rFonts w:ascii="Times New Roman" w:hAnsi="Times New Roman" w:cs="Times New Roman"/>
          <w:sz w:val="24"/>
        </w:rPr>
      </w:pPr>
      <w:r w:rsidRPr="000309BA">
        <w:rPr>
          <w:rFonts w:ascii="Times New Roman" w:hAnsi="Times New Roman" w:cs="Times New Roman"/>
          <w:sz w:val="24"/>
        </w:rPr>
        <w:t xml:space="preserve">  </w:t>
      </w:r>
      <w:r w:rsidR="00636262" w:rsidRPr="000309BA">
        <w:rPr>
          <w:rFonts w:ascii="Times New Roman" w:hAnsi="Times New Roman" w:cs="Times New Roman"/>
          <w:sz w:val="24"/>
        </w:rPr>
        <w:t xml:space="preserve">Doh, S.-J., &amp; Hwang, J.-S. (2009). How consumers evaluate eWOM (electronic word-of-mouth) messages. </w:t>
      </w:r>
      <w:r w:rsidR="00636262" w:rsidRPr="000309BA">
        <w:rPr>
          <w:rFonts w:ascii="Times New Roman" w:hAnsi="Times New Roman" w:cs="Times New Roman"/>
          <w:i/>
          <w:iCs/>
          <w:sz w:val="24"/>
        </w:rPr>
        <w:t>Cyberpsychology &amp; Behavior: The Impact of the Internet, Multimedia and Virtual Reality on Behavior and Society</w:t>
      </w:r>
      <w:r w:rsidR="00636262" w:rsidRPr="000309BA">
        <w:rPr>
          <w:rFonts w:ascii="Times New Roman" w:hAnsi="Times New Roman" w:cs="Times New Roman"/>
          <w:sz w:val="24"/>
        </w:rPr>
        <w:t xml:space="preserve">, </w:t>
      </w:r>
      <w:r w:rsidR="00636262" w:rsidRPr="000309BA">
        <w:rPr>
          <w:rFonts w:ascii="Times New Roman" w:hAnsi="Times New Roman" w:cs="Times New Roman"/>
          <w:i/>
          <w:iCs/>
          <w:sz w:val="24"/>
        </w:rPr>
        <w:t>12</w:t>
      </w:r>
      <w:r w:rsidR="00636262" w:rsidRPr="000309BA">
        <w:rPr>
          <w:rFonts w:ascii="Times New Roman" w:hAnsi="Times New Roman" w:cs="Times New Roman"/>
          <w:sz w:val="24"/>
        </w:rPr>
        <w:t>(2), 193–197. https://doi.org/10.1089/cpb.2008.0109</w:t>
      </w:r>
    </w:p>
    <w:p w14:paraId="1CFB6132" w14:textId="77777777" w:rsidR="00C303CF" w:rsidRPr="000309BA" w:rsidRDefault="00DE3B0F" w:rsidP="00C303CF">
      <w:pPr>
        <w:shd w:val="clear" w:color="auto" w:fill="FFFFFF"/>
        <w:spacing w:after="173" w:line="360" w:lineRule="auto"/>
        <w:ind w:left="450" w:hanging="720"/>
        <w:rPr>
          <w:rFonts w:ascii="Times New Roman" w:eastAsia="Times New Roman" w:hAnsi="Times New Roman" w:cs="Times New Roman"/>
          <w:color w:val="0000FF"/>
          <w:sz w:val="24"/>
          <w:szCs w:val="24"/>
          <w:u w:val="single"/>
        </w:rPr>
      </w:pPr>
      <w:r w:rsidRPr="000309BA">
        <w:rPr>
          <w:rFonts w:ascii="Times New Roman" w:eastAsia="Times New Roman" w:hAnsi="Times New Roman" w:cs="Times New Roman"/>
          <w:sz w:val="24"/>
          <w:szCs w:val="24"/>
        </w:rPr>
        <w:t xml:space="preserve">Eisingerich, A.B., Chun, H.H., Liu, Y., Jia, H.M. &amp; Bell, S.J. (2015). Why recommend a brand face-to-face but not on Facebook? How word-of-mouth on online social sites differs from traditional word-of-mouth. </w:t>
      </w:r>
      <w:r w:rsidRPr="000309BA">
        <w:rPr>
          <w:rFonts w:ascii="Times New Roman" w:eastAsia="Times New Roman" w:hAnsi="Times New Roman" w:cs="Times New Roman"/>
          <w:i/>
          <w:sz w:val="24"/>
          <w:szCs w:val="24"/>
        </w:rPr>
        <w:t>Journal of Consumer Psychology, 25</w:t>
      </w:r>
      <w:r w:rsidRPr="000309BA">
        <w:rPr>
          <w:rFonts w:ascii="Times New Roman" w:eastAsia="Times New Roman" w:hAnsi="Times New Roman" w:cs="Times New Roman"/>
          <w:sz w:val="24"/>
          <w:szCs w:val="24"/>
        </w:rPr>
        <w:t xml:space="preserve">(1). </w:t>
      </w:r>
      <w:hyperlink r:id="rId18">
        <w:r w:rsidRPr="000309BA">
          <w:rPr>
            <w:rFonts w:ascii="Times New Roman" w:eastAsia="Times New Roman" w:hAnsi="Times New Roman" w:cs="Times New Roman"/>
            <w:sz w:val="24"/>
            <w:szCs w:val="24"/>
            <w:u w:val="single"/>
          </w:rPr>
          <w:t>120-128. DOI: 10.1016/j.jcps.2014.05.004</w:t>
        </w:r>
      </w:hyperlink>
    </w:p>
    <w:p w14:paraId="243D615D" w14:textId="77777777" w:rsidR="00C303CF" w:rsidRPr="000309BA" w:rsidRDefault="00DE3B0F" w:rsidP="00C303CF">
      <w:pPr>
        <w:shd w:val="clear" w:color="auto" w:fill="FFFFFF"/>
        <w:spacing w:after="173" w:line="360" w:lineRule="auto"/>
        <w:ind w:left="450" w:hanging="720"/>
        <w:rPr>
          <w:rFonts w:ascii="Times New Roman" w:eastAsia="Times New Roman" w:hAnsi="Times New Roman" w:cs="Times New Roman"/>
          <w:sz w:val="24"/>
          <w:szCs w:val="24"/>
          <w:u w:val="single"/>
        </w:rPr>
      </w:pPr>
      <w:r w:rsidRPr="000309BA">
        <w:rPr>
          <w:rFonts w:ascii="Times New Roman" w:eastAsia="Times New Roman" w:hAnsi="Times New Roman" w:cs="Times New Roman"/>
          <w:sz w:val="24"/>
          <w:szCs w:val="24"/>
        </w:rPr>
        <w:t>Fielding, N. G., Lee, R. M., &amp; Blank, G. (2017). </w:t>
      </w:r>
      <w:r w:rsidRPr="000309BA">
        <w:rPr>
          <w:rFonts w:ascii="Times New Roman" w:eastAsia="Times New Roman" w:hAnsi="Times New Roman" w:cs="Times New Roman"/>
          <w:i/>
          <w:sz w:val="24"/>
          <w:szCs w:val="24"/>
        </w:rPr>
        <w:t>The SAGE handbook of online research methods</w:t>
      </w:r>
      <w:r w:rsidRPr="000309BA">
        <w:rPr>
          <w:rFonts w:ascii="Times New Roman" w:eastAsia="Times New Roman" w:hAnsi="Times New Roman" w:cs="Times New Roman"/>
          <w:sz w:val="24"/>
          <w:szCs w:val="24"/>
        </w:rPr>
        <w:t>. SAGE Publications Ltd. </w:t>
      </w:r>
      <w:hyperlink r:id="rId19">
        <w:r w:rsidRPr="000309BA">
          <w:rPr>
            <w:rFonts w:ascii="Times New Roman" w:eastAsia="Times New Roman" w:hAnsi="Times New Roman" w:cs="Times New Roman"/>
            <w:sz w:val="24"/>
            <w:szCs w:val="24"/>
            <w:u w:val="single"/>
          </w:rPr>
          <w:t>https://doi.org/10.4135/9781473957992</w:t>
        </w:r>
      </w:hyperlink>
    </w:p>
    <w:p w14:paraId="32E3640A" w14:textId="77777777" w:rsidR="00C303CF" w:rsidRPr="000309BA" w:rsidRDefault="00DE3B0F" w:rsidP="00C303CF">
      <w:pPr>
        <w:shd w:val="clear" w:color="auto" w:fill="FFFFFF"/>
        <w:spacing w:after="173" w:line="360" w:lineRule="auto"/>
        <w:ind w:left="450" w:hanging="720"/>
        <w:rPr>
          <w:rFonts w:ascii="Times New Roman" w:eastAsia="Times New Roman" w:hAnsi="Times New Roman" w:cs="Times New Roman"/>
          <w:sz w:val="24"/>
          <w:szCs w:val="24"/>
          <w:u w:val="single"/>
        </w:rPr>
      </w:pPr>
      <w:r w:rsidRPr="000309BA">
        <w:rPr>
          <w:rFonts w:ascii="Times New Roman" w:eastAsia="Times New Roman" w:hAnsi="Times New Roman" w:cs="Times New Roman"/>
          <w:sz w:val="24"/>
          <w:szCs w:val="24"/>
        </w:rPr>
        <w:t xml:space="preserve">Goertzen, M. J. (2017). Introduction to Quantitative Research and Data. </w:t>
      </w:r>
      <w:r w:rsidRPr="000309BA">
        <w:rPr>
          <w:rFonts w:ascii="Times New Roman" w:eastAsia="Times New Roman" w:hAnsi="Times New Roman" w:cs="Times New Roman"/>
          <w:i/>
          <w:sz w:val="24"/>
          <w:szCs w:val="24"/>
        </w:rPr>
        <w:t>Library Technology Reports</w:t>
      </w:r>
      <w:r w:rsidRPr="000309BA">
        <w:rPr>
          <w:rFonts w:ascii="Times New Roman" w:eastAsia="Times New Roman" w:hAnsi="Times New Roman" w:cs="Times New Roman"/>
          <w:sz w:val="24"/>
          <w:szCs w:val="24"/>
        </w:rPr>
        <w:t xml:space="preserve">, </w:t>
      </w:r>
      <w:r w:rsidRPr="000309BA">
        <w:rPr>
          <w:rFonts w:ascii="Times New Roman" w:eastAsia="Times New Roman" w:hAnsi="Times New Roman" w:cs="Times New Roman"/>
          <w:i/>
          <w:sz w:val="24"/>
          <w:szCs w:val="24"/>
        </w:rPr>
        <w:t>53</w:t>
      </w:r>
      <w:r w:rsidRPr="000309BA">
        <w:rPr>
          <w:rFonts w:ascii="Times New Roman" w:eastAsia="Times New Roman" w:hAnsi="Times New Roman" w:cs="Times New Roman"/>
          <w:sz w:val="24"/>
          <w:szCs w:val="24"/>
        </w:rPr>
        <w:t xml:space="preserve">(4), 12-18. DOI: </w:t>
      </w:r>
      <w:hyperlink r:id="rId20">
        <w:r w:rsidRPr="000309BA">
          <w:rPr>
            <w:rFonts w:ascii="Times New Roman" w:eastAsia="Times New Roman" w:hAnsi="Times New Roman" w:cs="Times New Roman"/>
            <w:sz w:val="24"/>
            <w:szCs w:val="24"/>
            <w:u w:val="single"/>
          </w:rPr>
          <w:t>https://doi.org/10.5860/ltr.53n4</w:t>
        </w:r>
      </w:hyperlink>
    </w:p>
    <w:p w14:paraId="63171A8F" w14:textId="77777777" w:rsidR="00C303CF" w:rsidRPr="000309BA" w:rsidRDefault="00636262" w:rsidP="00C303CF">
      <w:pPr>
        <w:shd w:val="clear" w:color="auto" w:fill="FFFFFF"/>
        <w:spacing w:after="173" w:line="360" w:lineRule="auto"/>
        <w:ind w:left="450" w:hanging="720"/>
        <w:rPr>
          <w:rFonts w:ascii="Times New Roman" w:hAnsi="Times New Roman" w:cs="Times New Roman"/>
          <w:sz w:val="24"/>
        </w:rPr>
      </w:pPr>
      <w:r w:rsidRPr="000309BA">
        <w:rPr>
          <w:rFonts w:ascii="Times New Roman" w:hAnsi="Times New Roman" w:cs="Times New Roman"/>
          <w:sz w:val="24"/>
        </w:rPr>
        <w:t xml:space="preserve">Hauser, D. J., Ellsworth, P. C., &amp; Gonzalez, R. (2018). Are Manipulation Checks Necessary? </w:t>
      </w:r>
      <w:r w:rsidRPr="000309BA">
        <w:rPr>
          <w:rFonts w:ascii="Times New Roman" w:hAnsi="Times New Roman" w:cs="Times New Roman"/>
          <w:i/>
          <w:iCs/>
          <w:sz w:val="24"/>
        </w:rPr>
        <w:t>Frontiers in Psychology</w:t>
      </w:r>
      <w:r w:rsidRPr="000309BA">
        <w:rPr>
          <w:rFonts w:ascii="Times New Roman" w:hAnsi="Times New Roman" w:cs="Times New Roman"/>
          <w:sz w:val="24"/>
        </w:rPr>
        <w:t xml:space="preserve">, </w:t>
      </w:r>
      <w:r w:rsidRPr="000309BA">
        <w:rPr>
          <w:rFonts w:ascii="Times New Roman" w:hAnsi="Times New Roman" w:cs="Times New Roman"/>
          <w:i/>
          <w:iCs/>
          <w:sz w:val="24"/>
        </w:rPr>
        <w:t>9</w:t>
      </w:r>
      <w:r w:rsidRPr="000309BA">
        <w:rPr>
          <w:rFonts w:ascii="Times New Roman" w:hAnsi="Times New Roman" w:cs="Times New Roman"/>
          <w:sz w:val="24"/>
        </w:rPr>
        <w:t>. https://doi.org/10.3389/fpsyg.2018.00998</w:t>
      </w:r>
    </w:p>
    <w:p w14:paraId="5D6DE517" w14:textId="77777777" w:rsidR="00C303CF" w:rsidRPr="000309BA" w:rsidRDefault="00636262" w:rsidP="00C303CF">
      <w:pPr>
        <w:shd w:val="clear" w:color="auto" w:fill="FFFFFF"/>
        <w:spacing w:after="173" w:line="360" w:lineRule="auto"/>
        <w:ind w:left="450" w:hanging="720"/>
        <w:rPr>
          <w:rFonts w:ascii="Times New Roman" w:hAnsi="Times New Roman" w:cs="Times New Roman"/>
          <w:sz w:val="24"/>
        </w:rPr>
      </w:pPr>
      <w:r w:rsidRPr="000309BA">
        <w:rPr>
          <w:rFonts w:ascii="Times New Roman" w:hAnsi="Times New Roman" w:cs="Times New Roman"/>
          <w:sz w:val="24"/>
        </w:rPr>
        <w:lastRenderedPageBreak/>
        <w:t xml:space="preserve">Haytko, D., &amp; Matulich, E. (2008). Green Advertising and Environmentally Responsible Consumer Behaviors: Linkages Examined. </w:t>
      </w:r>
      <w:r w:rsidRPr="000309BA">
        <w:rPr>
          <w:rFonts w:ascii="Times New Roman" w:hAnsi="Times New Roman" w:cs="Times New Roman"/>
          <w:i/>
          <w:iCs/>
          <w:sz w:val="24"/>
        </w:rPr>
        <w:t>Journal of Management and Marketing Research</w:t>
      </w:r>
      <w:r w:rsidRPr="000309BA">
        <w:rPr>
          <w:rFonts w:ascii="Times New Roman" w:hAnsi="Times New Roman" w:cs="Times New Roman"/>
          <w:sz w:val="24"/>
        </w:rPr>
        <w:t xml:space="preserve">, </w:t>
      </w:r>
      <w:r w:rsidRPr="000309BA">
        <w:rPr>
          <w:rFonts w:ascii="Times New Roman" w:hAnsi="Times New Roman" w:cs="Times New Roman"/>
          <w:i/>
          <w:iCs/>
          <w:sz w:val="24"/>
        </w:rPr>
        <w:t>1</w:t>
      </w:r>
      <w:r w:rsidRPr="000309BA">
        <w:rPr>
          <w:rFonts w:ascii="Times New Roman" w:hAnsi="Times New Roman" w:cs="Times New Roman"/>
          <w:sz w:val="24"/>
        </w:rPr>
        <w:t>.</w:t>
      </w:r>
    </w:p>
    <w:p w14:paraId="64108C6E" w14:textId="77777777" w:rsidR="00C303CF" w:rsidRPr="000309BA" w:rsidRDefault="00636262" w:rsidP="00C303CF">
      <w:pPr>
        <w:shd w:val="clear" w:color="auto" w:fill="FFFFFF"/>
        <w:spacing w:after="173" w:line="360" w:lineRule="auto"/>
        <w:ind w:left="450" w:hanging="720"/>
        <w:rPr>
          <w:rFonts w:ascii="Times New Roman" w:hAnsi="Times New Roman" w:cs="Times New Roman"/>
          <w:sz w:val="24"/>
        </w:rPr>
      </w:pPr>
      <w:r w:rsidRPr="000309BA">
        <w:rPr>
          <w:rFonts w:ascii="Times New Roman" w:hAnsi="Times New Roman" w:cs="Times New Roman"/>
          <w:sz w:val="24"/>
        </w:rPr>
        <w:t xml:space="preserve">Hennig-Thurau, T., Gwinner, K. P., Walsh, G., &amp; Gremler, D. D. (2004). Electronic word-of-mouth via consumer-opinion platforms: What motivates consumers to articulate themselves on the Internet? </w:t>
      </w:r>
      <w:r w:rsidRPr="000309BA">
        <w:rPr>
          <w:rFonts w:ascii="Times New Roman" w:hAnsi="Times New Roman" w:cs="Times New Roman"/>
          <w:i/>
          <w:iCs/>
          <w:sz w:val="24"/>
        </w:rPr>
        <w:t>Journal of Interactive Marketing</w:t>
      </w:r>
      <w:r w:rsidRPr="000309BA">
        <w:rPr>
          <w:rFonts w:ascii="Times New Roman" w:hAnsi="Times New Roman" w:cs="Times New Roman"/>
          <w:sz w:val="24"/>
        </w:rPr>
        <w:t xml:space="preserve">, </w:t>
      </w:r>
      <w:r w:rsidRPr="000309BA">
        <w:rPr>
          <w:rFonts w:ascii="Times New Roman" w:hAnsi="Times New Roman" w:cs="Times New Roman"/>
          <w:i/>
          <w:iCs/>
          <w:sz w:val="24"/>
        </w:rPr>
        <w:t>18</w:t>
      </w:r>
      <w:r w:rsidRPr="000309BA">
        <w:rPr>
          <w:rFonts w:ascii="Times New Roman" w:hAnsi="Times New Roman" w:cs="Times New Roman"/>
          <w:sz w:val="24"/>
        </w:rPr>
        <w:t>(1), 38–52. https://doi.org/10.1002/dir.10073</w:t>
      </w:r>
    </w:p>
    <w:p w14:paraId="6B5BD145" w14:textId="77777777" w:rsidR="00C303CF" w:rsidRPr="000309BA" w:rsidRDefault="00C303CF" w:rsidP="00C303CF">
      <w:pPr>
        <w:shd w:val="clear" w:color="auto" w:fill="FFFFFF"/>
        <w:spacing w:after="173" w:line="360" w:lineRule="auto"/>
        <w:ind w:left="450" w:hanging="720"/>
        <w:rPr>
          <w:rFonts w:ascii="Times New Roman" w:eastAsia="Times New Roman" w:hAnsi="Times New Roman" w:cs="Times New Roman"/>
          <w:sz w:val="24"/>
          <w:szCs w:val="24"/>
          <w:u w:val="single"/>
        </w:rPr>
      </w:pPr>
      <w:r w:rsidRPr="000309BA">
        <w:rPr>
          <w:rFonts w:ascii="Times New Roman" w:eastAsia="Times New Roman" w:hAnsi="Times New Roman" w:cs="Times New Roman"/>
          <w:sz w:val="24"/>
          <w:szCs w:val="24"/>
        </w:rPr>
        <w:t>Leach, C. W., Ellemers, N., &amp; Barreto, M. (2007). Group virtue.</w:t>
      </w:r>
      <w:r w:rsidRPr="000309BA">
        <w:rPr>
          <w:rFonts w:ascii="Times New Roman" w:eastAsia="Times New Roman" w:hAnsi="Times New Roman" w:cs="Times New Roman"/>
          <w:i/>
          <w:sz w:val="24"/>
          <w:szCs w:val="24"/>
        </w:rPr>
        <w:t> Journal of Personality and Social Psychology, 93</w:t>
      </w:r>
      <w:r w:rsidRPr="000309BA">
        <w:rPr>
          <w:rFonts w:ascii="Times New Roman" w:eastAsia="Times New Roman" w:hAnsi="Times New Roman" w:cs="Times New Roman"/>
          <w:sz w:val="24"/>
          <w:szCs w:val="24"/>
        </w:rPr>
        <w:t xml:space="preserve">(2), 234-249. </w:t>
      </w:r>
      <w:hyperlink r:id="rId21">
        <w:r w:rsidRPr="000309BA">
          <w:rPr>
            <w:rFonts w:ascii="Times New Roman" w:eastAsia="Times New Roman" w:hAnsi="Times New Roman" w:cs="Times New Roman"/>
            <w:sz w:val="24"/>
            <w:szCs w:val="24"/>
            <w:u w:val="single"/>
          </w:rPr>
          <w:t xml:space="preserve"> https://doi.org/10.1037/0022-3514.93.2.234</w:t>
        </w:r>
      </w:hyperlink>
    </w:p>
    <w:p w14:paraId="4C324A2D" w14:textId="5C99489B" w:rsidR="00C303CF" w:rsidRPr="000309BA" w:rsidRDefault="00636262" w:rsidP="00C303CF">
      <w:pPr>
        <w:shd w:val="clear" w:color="auto" w:fill="FFFFFF"/>
        <w:spacing w:after="173" w:line="360" w:lineRule="auto"/>
        <w:ind w:left="450" w:hanging="720"/>
        <w:rPr>
          <w:rFonts w:ascii="Times New Roman" w:hAnsi="Times New Roman" w:cs="Times New Roman"/>
          <w:sz w:val="24"/>
        </w:rPr>
      </w:pPr>
      <w:r w:rsidRPr="000309BA">
        <w:rPr>
          <w:rFonts w:ascii="Times New Roman" w:hAnsi="Times New Roman" w:cs="Times New Roman"/>
          <w:sz w:val="24"/>
        </w:rPr>
        <w:t>Mishra, A., Maheswarappa, S. S., Maity, M., &amp; Samu, S. (2018). Adolescent’s eWOM intentions: An investigation into the roles of peers, the Internet and gender.</w:t>
      </w:r>
      <w:r w:rsidR="00F87089" w:rsidRPr="000309BA">
        <w:rPr>
          <w:rFonts w:ascii="Times New Roman" w:hAnsi="Times New Roman" w:cs="Times New Roman"/>
          <w:sz w:val="24"/>
        </w:rPr>
        <w:t xml:space="preserve"> </w:t>
      </w:r>
      <w:r w:rsidRPr="000309BA">
        <w:rPr>
          <w:rFonts w:ascii="Times New Roman" w:hAnsi="Times New Roman" w:cs="Times New Roman"/>
          <w:i/>
          <w:iCs/>
          <w:sz w:val="24"/>
        </w:rPr>
        <w:t>Journal of Business Research</w:t>
      </w:r>
      <w:r w:rsidRPr="000309BA">
        <w:rPr>
          <w:rFonts w:ascii="Times New Roman" w:hAnsi="Times New Roman" w:cs="Times New Roman"/>
          <w:sz w:val="24"/>
        </w:rPr>
        <w:t xml:space="preserve">, </w:t>
      </w:r>
      <w:r w:rsidRPr="000309BA">
        <w:rPr>
          <w:rFonts w:ascii="Times New Roman" w:hAnsi="Times New Roman" w:cs="Times New Roman"/>
          <w:i/>
          <w:iCs/>
          <w:sz w:val="24"/>
        </w:rPr>
        <w:t>86</w:t>
      </w:r>
      <w:r w:rsidRPr="000309BA">
        <w:rPr>
          <w:rFonts w:ascii="Times New Roman" w:hAnsi="Times New Roman" w:cs="Times New Roman"/>
          <w:sz w:val="24"/>
        </w:rPr>
        <w:t>, 394–405. https://doi.org/10.1016/j.jbusres.2017.04.005</w:t>
      </w:r>
    </w:p>
    <w:p w14:paraId="322AED28" w14:textId="77777777" w:rsidR="00F87089" w:rsidRPr="000309BA" w:rsidRDefault="00DE3B0F" w:rsidP="00F87089">
      <w:pPr>
        <w:shd w:val="clear" w:color="auto" w:fill="FFFFFF"/>
        <w:spacing w:after="173" w:line="360" w:lineRule="auto"/>
        <w:ind w:left="450" w:hanging="720"/>
        <w:rPr>
          <w:rFonts w:ascii="Times New Roman" w:eastAsia="Times New Roman" w:hAnsi="Times New Roman" w:cs="Times New Roman"/>
          <w:sz w:val="24"/>
          <w:szCs w:val="24"/>
        </w:rPr>
      </w:pPr>
      <w:r w:rsidRPr="000309BA">
        <w:rPr>
          <w:rFonts w:ascii="Times New Roman" w:eastAsia="Times New Roman" w:hAnsi="Times New Roman" w:cs="Times New Roman"/>
          <w:sz w:val="24"/>
          <w:szCs w:val="24"/>
        </w:rPr>
        <w:t xml:space="preserve">Neuman, W.L. (2014). Experimental Research. </w:t>
      </w:r>
      <w:r w:rsidRPr="000309BA">
        <w:rPr>
          <w:rFonts w:ascii="Times New Roman" w:eastAsia="Times New Roman" w:hAnsi="Times New Roman" w:cs="Times New Roman"/>
          <w:i/>
          <w:sz w:val="24"/>
          <w:szCs w:val="24"/>
        </w:rPr>
        <w:t>Social Research Methods:Qualitative and Quantitative approaches (7</w:t>
      </w:r>
      <w:r w:rsidRPr="000309BA">
        <w:rPr>
          <w:rFonts w:ascii="Times New Roman" w:eastAsia="Times New Roman" w:hAnsi="Times New Roman" w:cs="Times New Roman"/>
          <w:i/>
          <w:sz w:val="24"/>
          <w:szCs w:val="24"/>
          <w:vertAlign w:val="superscript"/>
        </w:rPr>
        <w:t>th</w:t>
      </w:r>
      <w:r w:rsidRPr="000309BA">
        <w:rPr>
          <w:rFonts w:ascii="Times New Roman" w:eastAsia="Times New Roman" w:hAnsi="Times New Roman" w:cs="Times New Roman"/>
          <w:i/>
          <w:sz w:val="24"/>
          <w:szCs w:val="24"/>
        </w:rPr>
        <w:t xml:space="preserve"> ed).</w:t>
      </w:r>
      <w:r w:rsidRPr="000309BA">
        <w:rPr>
          <w:rFonts w:ascii="Times New Roman" w:eastAsia="Times New Roman" w:hAnsi="Times New Roman" w:cs="Times New Roman"/>
          <w:sz w:val="24"/>
          <w:szCs w:val="24"/>
        </w:rPr>
        <w:t xml:space="preserve"> New York City, USA: Pearson.</w:t>
      </w:r>
    </w:p>
    <w:p w14:paraId="67AE19EC" w14:textId="77777777" w:rsidR="00F87089" w:rsidRPr="000309BA" w:rsidRDefault="00636262" w:rsidP="00F87089">
      <w:pPr>
        <w:shd w:val="clear" w:color="auto" w:fill="FFFFFF"/>
        <w:spacing w:after="173" w:line="360" w:lineRule="auto"/>
        <w:ind w:left="450" w:hanging="720"/>
        <w:rPr>
          <w:rFonts w:ascii="Times New Roman" w:hAnsi="Times New Roman" w:cs="Times New Roman"/>
          <w:sz w:val="24"/>
        </w:rPr>
      </w:pPr>
      <w:r w:rsidRPr="000309BA">
        <w:rPr>
          <w:rFonts w:ascii="Times New Roman" w:hAnsi="Times New Roman" w:cs="Times New Roman"/>
          <w:sz w:val="24"/>
        </w:rPr>
        <w:t xml:space="preserve">Paço, A. M. F. do, &amp; Reis, R. (2012). Factors Affecting Skepticism toward Green Advertising. </w:t>
      </w:r>
      <w:r w:rsidRPr="000309BA">
        <w:rPr>
          <w:rFonts w:ascii="Times New Roman" w:hAnsi="Times New Roman" w:cs="Times New Roman"/>
          <w:i/>
          <w:iCs/>
          <w:sz w:val="24"/>
        </w:rPr>
        <w:t>Journal of Advertising</w:t>
      </w:r>
      <w:r w:rsidRPr="000309BA">
        <w:rPr>
          <w:rFonts w:ascii="Times New Roman" w:hAnsi="Times New Roman" w:cs="Times New Roman"/>
          <w:sz w:val="24"/>
        </w:rPr>
        <w:t xml:space="preserve">, </w:t>
      </w:r>
      <w:r w:rsidRPr="000309BA">
        <w:rPr>
          <w:rFonts w:ascii="Times New Roman" w:hAnsi="Times New Roman" w:cs="Times New Roman"/>
          <w:i/>
          <w:iCs/>
          <w:sz w:val="24"/>
        </w:rPr>
        <w:t>41</w:t>
      </w:r>
      <w:r w:rsidRPr="000309BA">
        <w:rPr>
          <w:rFonts w:ascii="Times New Roman" w:hAnsi="Times New Roman" w:cs="Times New Roman"/>
          <w:sz w:val="24"/>
        </w:rPr>
        <w:t>(4), 147–155. https://doi.org/10.1080/00913367.2012.10672463</w:t>
      </w:r>
    </w:p>
    <w:p w14:paraId="0DBFE76C" w14:textId="21F8FA7C" w:rsidR="00636262" w:rsidRPr="000309BA" w:rsidRDefault="00636262" w:rsidP="00F87089">
      <w:pPr>
        <w:shd w:val="clear" w:color="auto" w:fill="FFFFFF"/>
        <w:spacing w:after="173" w:line="360" w:lineRule="auto"/>
        <w:ind w:left="450" w:hanging="720"/>
        <w:rPr>
          <w:rFonts w:ascii="Times New Roman" w:eastAsia="Times New Roman" w:hAnsi="Times New Roman" w:cs="Times New Roman"/>
          <w:sz w:val="24"/>
          <w:szCs w:val="24"/>
        </w:rPr>
      </w:pPr>
      <w:r w:rsidRPr="000309BA">
        <w:rPr>
          <w:rFonts w:ascii="Times New Roman" w:hAnsi="Times New Roman" w:cs="Times New Roman"/>
          <w:sz w:val="24"/>
        </w:rPr>
        <w:t xml:space="preserve">Starr, M. A. (2009). The social economics of ethical consumption: Theoretical considerations and empirical evidence. </w:t>
      </w:r>
      <w:r w:rsidRPr="000309BA">
        <w:rPr>
          <w:rFonts w:ascii="Times New Roman" w:hAnsi="Times New Roman" w:cs="Times New Roman"/>
          <w:i/>
          <w:iCs/>
          <w:sz w:val="24"/>
        </w:rPr>
        <w:t>The Journal of Socio-Economics</w:t>
      </w:r>
      <w:r w:rsidRPr="000309BA">
        <w:rPr>
          <w:rFonts w:ascii="Times New Roman" w:hAnsi="Times New Roman" w:cs="Times New Roman"/>
          <w:sz w:val="24"/>
        </w:rPr>
        <w:t xml:space="preserve">, </w:t>
      </w:r>
      <w:r w:rsidRPr="000309BA">
        <w:rPr>
          <w:rFonts w:ascii="Times New Roman" w:hAnsi="Times New Roman" w:cs="Times New Roman"/>
          <w:i/>
          <w:iCs/>
          <w:sz w:val="24"/>
        </w:rPr>
        <w:t>38</w:t>
      </w:r>
      <w:r w:rsidRPr="000309BA">
        <w:rPr>
          <w:rFonts w:ascii="Times New Roman" w:hAnsi="Times New Roman" w:cs="Times New Roman"/>
          <w:sz w:val="24"/>
        </w:rPr>
        <w:t>(6), 916–925. https://doi.org/10.1016/j.socec.2009.07.006</w:t>
      </w:r>
    </w:p>
    <w:p w14:paraId="0D727446" w14:textId="77777777" w:rsidR="008B270E" w:rsidRPr="000309BA" w:rsidRDefault="008B270E" w:rsidP="001C2F9A">
      <w:pPr>
        <w:spacing w:line="360" w:lineRule="auto"/>
        <w:ind w:hanging="720"/>
        <w:rPr>
          <w:rFonts w:ascii="Times New Roman" w:hAnsi="Times New Roman" w:cs="Times New Roman"/>
        </w:rPr>
      </w:pPr>
    </w:p>
    <w:p w14:paraId="3329DC7D" w14:textId="212BEFEB" w:rsidR="00636262" w:rsidRPr="000309BA" w:rsidRDefault="00636262" w:rsidP="001C2F9A">
      <w:pPr>
        <w:spacing w:line="360" w:lineRule="auto"/>
        <w:ind w:hanging="720"/>
        <w:rPr>
          <w:rFonts w:ascii="Times New Roman" w:hAnsi="Times New Roman" w:cs="Times New Roman"/>
          <w:b/>
          <w:bCs/>
          <w:sz w:val="24"/>
          <w:szCs w:val="24"/>
          <w:lang w:val="en-GB"/>
        </w:rPr>
      </w:pPr>
      <w:r w:rsidRPr="000309BA">
        <w:rPr>
          <w:rFonts w:ascii="Times New Roman" w:hAnsi="Times New Roman" w:cs="Times New Roman"/>
          <w:b/>
          <w:bCs/>
          <w:sz w:val="24"/>
          <w:szCs w:val="24"/>
          <w:lang w:val="en-GB"/>
        </w:rPr>
        <w:fldChar w:fldCharType="end"/>
      </w:r>
    </w:p>
    <w:p w14:paraId="2FC44413" w14:textId="351C4ABB" w:rsidR="002629CA" w:rsidRPr="000309BA" w:rsidRDefault="001D03FD" w:rsidP="00AC5587">
      <w:pPr>
        <w:spacing w:line="360" w:lineRule="auto"/>
        <w:rPr>
          <w:rFonts w:ascii="Times New Roman" w:hAnsi="Times New Roman" w:cs="Times New Roman"/>
          <w:b/>
          <w:bCs/>
          <w:sz w:val="24"/>
          <w:szCs w:val="24"/>
          <w:lang w:val="en-GB"/>
        </w:rPr>
      </w:pPr>
      <w:r w:rsidRPr="000309BA">
        <w:rPr>
          <w:rFonts w:ascii="Times New Roman" w:hAnsi="Times New Roman" w:cs="Times New Roman"/>
          <w:b/>
          <w:bCs/>
          <w:sz w:val="24"/>
          <w:szCs w:val="24"/>
          <w:lang w:val="en-GB"/>
        </w:rPr>
        <w:t xml:space="preserve">Appendix </w:t>
      </w:r>
    </w:p>
    <w:p w14:paraId="196BAFA5" w14:textId="533DF9E6" w:rsidR="005624D5" w:rsidRPr="000309BA" w:rsidRDefault="005624D5" w:rsidP="00AC5587">
      <w:pPr>
        <w:spacing w:line="360" w:lineRule="auto"/>
        <w:rPr>
          <w:rFonts w:ascii="Times New Roman" w:hAnsi="Times New Roman" w:cs="Times New Roman"/>
          <w:b/>
          <w:bCs/>
          <w:sz w:val="24"/>
          <w:szCs w:val="24"/>
          <w:lang w:val="en-GB"/>
        </w:rPr>
      </w:pPr>
    </w:p>
    <w:p w14:paraId="2A942E15" w14:textId="77777777" w:rsidR="005624D5" w:rsidRPr="000309BA" w:rsidRDefault="005624D5" w:rsidP="005624D5">
      <w:pPr>
        <w:pStyle w:val="2"/>
        <w:spacing w:before="0" w:line="360" w:lineRule="auto"/>
        <w:contextualSpacing/>
        <w:rPr>
          <w:rFonts w:ascii="Times New Roman" w:hAnsi="Times New Roman" w:cs="Times New Roman"/>
          <w:color w:val="auto"/>
          <w:sz w:val="28"/>
          <w:szCs w:val="28"/>
          <w:lang w:val="en-GB"/>
        </w:rPr>
      </w:pPr>
      <w:bookmarkStart w:id="208" w:name="_Toc43935313"/>
      <w:r w:rsidRPr="000309BA">
        <w:rPr>
          <w:rFonts w:ascii="Times New Roman" w:hAnsi="Times New Roman" w:cs="Times New Roman"/>
          <w:color w:val="auto"/>
          <w:sz w:val="28"/>
          <w:szCs w:val="28"/>
          <w:lang w:val="en-GB"/>
        </w:rPr>
        <w:t>Appendix A</w:t>
      </w:r>
      <w:bookmarkEnd w:id="208"/>
    </w:p>
    <w:p w14:paraId="11B8B3AD" w14:textId="21BA76EB" w:rsidR="005624D5" w:rsidRPr="000309BA" w:rsidRDefault="005624D5" w:rsidP="005624D5">
      <w:pPr>
        <w:spacing w:line="240" w:lineRule="auto"/>
        <w:contextualSpacing/>
        <w:rPr>
          <w:rFonts w:ascii="Times New Roman" w:hAnsi="Times New Roman" w:cs="Times New Roman"/>
          <w:sz w:val="20"/>
          <w:szCs w:val="20"/>
          <w:lang w:val="en-GB"/>
        </w:rPr>
      </w:pPr>
      <w:commentRangeStart w:id="209"/>
      <w:r w:rsidRPr="000309BA">
        <w:rPr>
          <w:rFonts w:ascii="Times New Roman" w:hAnsi="Times New Roman" w:cs="Times New Roman"/>
          <w:sz w:val="20"/>
          <w:szCs w:val="20"/>
          <w:lang w:val="en-GB"/>
        </w:rPr>
        <w:t>Table 1: Age of respondents (N = 2</w:t>
      </w:r>
      <w:r w:rsidR="00D84B5E" w:rsidRPr="000309BA">
        <w:rPr>
          <w:rFonts w:ascii="Times New Roman" w:hAnsi="Times New Roman" w:cs="Times New Roman"/>
          <w:sz w:val="20"/>
          <w:szCs w:val="20"/>
          <w:lang w:val="en-GB"/>
        </w:rPr>
        <w:t>87</w:t>
      </w:r>
      <w:r w:rsidRPr="000309BA">
        <w:rPr>
          <w:rFonts w:ascii="Times New Roman" w:hAnsi="Times New Roman" w:cs="Times New Roman"/>
          <w:sz w:val="20"/>
          <w:szCs w:val="20"/>
          <w:lang w:val="en-GB"/>
        </w:rPr>
        <w:t>)</w:t>
      </w:r>
      <w:commentRangeEnd w:id="209"/>
      <w:r w:rsidR="002F1A47">
        <w:rPr>
          <w:rStyle w:val="a8"/>
        </w:rPr>
        <w:commentReference w:id="209"/>
      </w:r>
    </w:p>
    <w:p w14:paraId="75D19CDE" w14:textId="77777777" w:rsidR="005624D5" w:rsidRPr="000309BA" w:rsidRDefault="005624D5" w:rsidP="005624D5">
      <w:pPr>
        <w:spacing w:line="240" w:lineRule="auto"/>
        <w:contextualSpacing/>
        <w:rPr>
          <w:rFonts w:ascii="Times New Roman" w:hAnsi="Times New Roman" w:cs="Times New Roman"/>
          <w:sz w:val="20"/>
          <w:szCs w:val="20"/>
          <w:lang w:val="en-GB"/>
        </w:rPr>
      </w:pPr>
    </w:p>
    <w:tbl>
      <w:tblPr>
        <w:tblStyle w:val="a4"/>
        <w:tblW w:w="0" w:type="auto"/>
        <w:tblLook w:val="04A0" w:firstRow="1" w:lastRow="0" w:firstColumn="1" w:lastColumn="0" w:noHBand="0" w:noVBand="1"/>
      </w:tblPr>
      <w:tblGrid>
        <w:gridCol w:w="2557"/>
        <w:gridCol w:w="1128"/>
        <w:gridCol w:w="450"/>
        <w:gridCol w:w="1085"/>
        <w:gridCol w:w="1537"/>
        <w:gridCol w:w="1539"/>
      </w:tblGrid>
      <w:tr w:rsidR="00D84B5E" w:rsidRPr="000309BA" w14:paraId="05FD9372" w14:textId="77777777" w:rsidTr="00D84B5E">
        <w:tc>
          <w:tcPr>
            <w:tcW w:w="3685" w:type="dxa"/>
            <w:gridSpan w:val="2"/>
            <w:tcBorders>
              <w:top w:val="single" w:sz="4" w:space="0" w:color="auto"/>
              <w:bottom w:val="single" w:sz="4" w:space="0" w:color="auto"/>
              <w:right w:val="nil"/>
            </w:tcBorders>
          </w:tcPr>
          <w:p w14:paraId="057BEEDE" w14:textId="0F16E093" w:rsidR="005624D5" w:rsidRPr="000309BA" w:rsidRDefault="00D84B5E" w:rsidP="000309BA">
            <w:pPr>
              <w:contextualSpacing/>
              <w:jc w:val="center"/>
              <w:rPr>
                <w:rFonts w:ascii="Times New Roman" w:hAnsi="Times New Roman" w:cs="Times New Roman"/>
                <w:sz w:val="20"/>
                <w:szCs w:val="20"/>
                <w:lang w:val="en-GB"/>
              </w:rPr>
            </w:pPr>
            <w:r w:rsidRPr="000309BA">
              <w:rPr>
                <w:rFonts w:ascii="Times New Roman" w:hAnsi="Times New Roman" w:cs="Times New Roman"/>
                <w:sz w:val="20"/>
                <w:szCs w:val="20"/>
                <w:lang w:val="en-GB"/>
              </w:rPr>
              <w:t>Minimum</w:t>
            </w:r>
          </w:p>
        </w:tc>
        <w:tc>
          <w:tcPr>
            <w:tcW w:w="450" w:type="dxa"/>
            <w:tcBorders>
              <w:top w:val="single" w:sz="4" w:space="0" w:color="auto"/>
              <w:left w:val="nil"/>
              <w:bottom w:val="single" w:sz="4" w:space="0" w:color="auto"/>
              <w:right w:val="single" w:sz="4" w:space="0" w:color="auto"/>
            </w:tcBorders>
          </w:tcPr>
          <w:p w14:paraId="7E878067" w14:textId="7D1F5FFD" w:rsidR="005624D5" w:rsidRPr="000309BA" w:rsidRDefault="005624D5" w:rsidP="000309BA">
            <w:pPr>
              <w:contextualSpacing/>
              <w:jc w:val="center"/>
              <w:rPr>
                <w:rFonts w:ascii="Times New Roman" w:hAnsi="Times New Roman" w:cs="Times New Roman"/>
                <w:sz w:val="20"/>
                <w:szCs w:val="20"/>
                <w:lang w:val="en-GB"/>
              </w:rPr>
            </w:pPr>
          </w:p>
        </w:tc>
        <w:tc>
          <w:tcPr>
            <w:tcW w:w="2622" w:type="dxa"/>
            <w:gridSpan w:val="2"/>
            <w:tcBorders>
              <w:top w:val="single" w:sz="4" w:space="0" w:color="auto"/>
              <w:left w:val="single" w:sz="4" w:space="0" w:color="auto"/>
              <w:bottom w:val="single" w:sz="4" w:space="0" w:color="auto"/>
              <w:right w:val="nil"/>
            </w:tcBorders>
          </w:tcPr>
          <w:p w14:paraId="2F55F3BE" w14:textId="027DAD95" w:rsidR="005624D5" w:rsidRPr="000309BA" w:rsidRDefault="00D84B5E" w:rsidP="00D84B5E">
            <w:pPr>
              <w:contextualSpacing/>
              <w:rPr>
                <w:rFonts w:ascii="Times New Roman" w:hAnsi="Times New Roman" w:cs="Times New Roman"/>
                <w:sz w:val="20"/>
                <w:szCs w:val="20"/>
                <w:lang w:val="en-GB"/>
              </w:rPr>
            </w:pPr>
            <w:r w:rsidRPr="000309BA">
              <w:rPr>
                <w:rFonts w:ascii="Times New Roman" w:hAnsi="Times New Roman" w:cs="Times New Roman"/>
                <w:sz w:val="20"/>
                <w:szCs w:val="20"/>
                <w:lang w:val="en-GB"/>
              </w:rPr>
              <w:t xml:space="preserve">                         Maximum </w:t>
            </w:r>
          </w:p>
        </w:tc>
        <w:tc>
          <w:tcPr>
            <w:tcW w:w="1539" w:type="dxa"/>
            <w:tcBorders>
              <w:top w:val="single" w:sz="4" w:space="0" w:color="auto"/>
              <w:left w:val="nil"/>
              <w:bottom w:val="single" w:sz="4" w:space="0" w:color="auto"/>
              <w:right w:val="single" w:sz="4" w:space="0" w:color="auto"/>
            </w:tcBorders>
          </w:tcPr>
          <w:p w14:paraId="0F749179" w14:textId="61D417CF" w:rsidR="005624D5" w:rsidRPr="000309BA" w:rsidRDefault="005624D5" w:rsidP="00D84B5E">
            <w:pPr>
              <w:contextualSpacing/>
              <w:rPr>
                <w:rFonts w:ascii="Times New Roman" w:hAnsi="Times New Roman" w:cs="Times New Roman"/>
                <w:sz w:val="20"/>
                <w:szCs w:val="20"/>
                <w:lang w:val="en-GB"/>
              </w:rPr>
            </w:pPr>
          </w:p>
        </w:tc>
      </w:tr>
      <w:tr w:rsidR="00D84B5E" w:rsidRPr="000309BA" w14:paraId="04E6C20B" w14:textId="77777777" w:rsidTr="00D84B5E">
        <w:tc>
          <w:tcPr>
            <w:tcW w:w="2557" w:type="dxa"/>
            <w:tcBorders>
              <w:top w:val="single" w:sz="4" w:space="0" w:color="auto"/>
              <w:left w:val="single" w:sz="4" w:space="0" w:color="auto"/>
              <w:bottom w:val="single" w:sz="4" w:space="0" w:color="auto"/>
              <w:right w:val="nil"/>
            </w:tcBorders>
          </w:tcPr>
          <w:p w14:paraId="6C0E30A3" w14:textId="67687703" w:rsidR="005624D5" w:rsidRPr="000309BA" w:rsidRDefault="00D84B5E" w:rsidP="000309BA">
            <w:pPr>
              <w:contextualSpacing/>
              <w:rPr>
                <w:rFonts w:ascii="Times New Roman" w:hAnsi="Times New Roman" w:cs="Times New Roman"/>
                <w:sz w:val="20"/>
                <w:szCs w:val="20"/>
                <w:lang w:val="en-GB"/>
              </w:rPr>
            </w:pPr>
            <w:r w:rsidRPr="000309BA">
              <w:rPr>
                <w:rFonts w:ascii="Times New Roman" w:hAnsi="Times New Roman" w:cs="Times New Roman"/>
                <w:sz w:val="20"/>
                <w:szCs w:val="20"/>
                <w:lang w:val="en-GB"/>
              </w:rPr>
              <w:t xml:space="preserve">                                 18</w:t>
            </w:r>
          </w:p>
        </w:tc>
        <w:tc>
          <w:tcPr>
            <w:tcW w:w="1128" w:type="dxa"/>
            <w:tcBorders>
              <w:top w:val="single" w:sz="4" w:space="0" w:color="auto"/>
              <w:left w:val="nil"/>
              <w:bottom w:val="single" w:sz="4" w:space="0" w:color="auto"/>
              <w:right w:val="nil"/>
            </w:tcBorders>
          </w:tcPr>
          <w:p w14:paraId="776CCE34" w14:textId="132785A0" w:rsidR="005624D5" w:rsidRPr="000309BA" w:rsidRDefault="005624D5" w:rsidP="00D84B5E">
            <w:pPr>
              <w:contextualSpacing/>
              <w:rPr>
                <w:rFonts w:ascii="Times New Roman" w:hAnsi="Times New Roman" w:cs="Times New Roman"/>
                <w:sz w:val="20"/>
                <w:szCs w:val="20"/>
                <w:lang w:val="en-GB"/>
              </w:rPr>
            </w:pPr>
          </w:p>
        </w:tc>
        <w:tc>
          <w:tcPr>
            <w:tcW w:w="1535" w:type="dxa"/>
            <w:gridSpan w:val="2"/>
            <w:tcBorders>
              <w:top w:val="single" w:sz="4" w:space="0" w:color="auto"/>
              <w:left w:val="nil"/>
              <w:bottom w:val="single" w:sz="4" w:space="0" w:color="auto"/>
              <w:right w:val="nil"/>
            </w:tcBorders>
          </w:tcPr>
          <w:p w14:paraId="242F9DCC" w14:textId="77777777" w:rsidR="005624D5" w:rsidRPr="000309BA" w:rsidRDefault="005624D5" w:rsidP="000309BA">
            <w:pPr>
              <w:contextualSpacing/>
              <w:jc w:val="center"/>
              <w:rPr>
                <w:rFonts w:ascii="Times New Roman" w:hAnsi="Times New Roman" w:cs="Times New Roman"/>
                <w:sz w:val="20"/>
                <w:szCs w:val="20"/>
                <w:lang w:val="en-GB"/>
              </w:rPr>
            </w:pPr>
          </w:p>
        </w:tc>
        <w:tc>
          <w:tcPr>
            <w:tcW w:w="1537" w:type="dxa"/>
            <w:tcBorders>
              <w:top w:val="single" w:sz="4" w:space="0" w:color="auto"/>
              <w:left w:val="nil"/>
              <w:bottom w:val="single" w:sz="4" w:space="0" w:color="auto"/>
              <w:right w:val="nil"/>
            </w:tcBorders>
          </w:tcPr>
          <w:p w14:paraId="51C56D28" w14:textId="03C2D4E7" w:rsidR="005624D5" w:rsidRPr="000309BA" w:rsidRDefault="00D84B5E" w:rsidP="000309BA">
            <w:pPr>
              <w:contextualSpacing/>
              <w:jc w:val="center"/>
              <w:rPr>
                <w:rFonts w:ascii="Times New Roman" w:hAnsi="Times New Roman" w:cs="Times New Roman"/>
                <w:sz w:val="20"/>
                <w:szCs w:val="20"/>
                <w:lang w:val="en-GB"/>
              </w:rPr>
            </w:pPr>
            <w:r w:rsidRPr="000309BA">
              <w:rPr>
                <w:rFonts w:ascii="Times New Roman" w:hAnsi="Times New Roman" w:cs="Times New Roman"/>
                <w:sz w:val="20"/>
                <w:szCs w:val="20"/>
                <w:lang w:val="en-GB"/>
              </w:rPr>
              <w:t>69</w:t>
            </w:r>
          </w:p>
        </w:tc>
        <w:tc>
          <w:tcPr>
            <w:tcW w:w="1539" w:type="dxa"/>
            <w:tcBorders>
              <w:top w:val="single" w:sz="4" w:space="0" w:color="auto"/>
              <w:left w:val="nil"/>
              <w:bottom w:val="single" w:sz="4" w:space="0" w:color="auto"/>
              <w:right w:val="single" w:sz="4" w:space="0" w:color="auto"/>
            </w:tcBorders>
          </w:tcPr>
          <w:p w14:paraId="1DF96D67" w14:textId="77777777" w:rsidR="005624D5" w:rsidRPr="000309BA" w:rsidRDefault="005624D5" w:rsidP="000309BA">
            <w:pPr>
              <w:contextualSpacing/>
              <w:jc w:val="right"/>
              <w:rPr>
                <w:rFonts w:ascii="Times New Roman" w:hAnsi="Times New Roman" w:cs="Times New Roman"/>
                <w:sz w:val="20"/>
                <w:szCs w:val="20"/>
                <w:lang w:val="en-GB"/>
              </w:rPr>
            </w:pPr>
          </w:p>
        </w:tc>
      </w:tr>
      <w:tr w:rsidR="00D84B5E" w:rsidRPr="000309BA" w14:paraId="7548C378" w14:textId="77777777" w:rsidTr="00D84B5E">
        <w:tc>
          <w:tcPr>
            <w:tcW w:w="2557" w:type="dxa"/>
            <w:tcBorders>
              <w:top w:val="single" w:sz="4" w:space="0" w:color="auto"/>
              <w:right w:val="nil"/>
            </w:tcBorders>
          </w:tcPr>
          <w:p w14:paraId="652E1530" w14:textId="0B5D92EE" w:rsidR="005624D5" w:rsidRPr="000309BA" w:rsidRDefault="00D84B5E" w:rsidP="00D84B5E">
            <w:pPr>
              <w:contextualSpacing/>
              <w:rPr>
                <w:rFonts w:ascii="Times New Roman" w:hAnsi="Times New Roman" w:cs="Times New Roman"/>
                <w:sz w:val="20"/>
                <w:szCs w:val="20"/>
                <w:lang w:val="en-GB"/>
              </w:rPr>
            </w:pPr>
            <w:r w:rsidRPr="000309BA">
              <w:rPr>
                <w:rFonts w:ascii="Times New Roman" w:hAnsi="Times New Roman" w:cs="Times New Roman"/>
                <w:sz w:val="20"/>
                <w:szCs w:val="20"/>
                <w:lang w:val="en-GB"/>
              </w:rPr>
              <w:lastRenderedPageBreak/>
              <w:t>Mean: 27.22, SD: 7.07, Total: 287</w:t>
            </w:r>
          </w:p>
        </w:tc>
        <w:tc>
          <w:tcPr>
            <w:tcW w:w="1128" w:type="dxa"/>
            <w:tcBorders>
              <w:top w:val="single" w:sz="4" w:space="0" w:color="auto"/>
              <w:left w:val="nil"/>
              <w:right w:val="nil"/>
            </w:tcBorders>
          </w:tcPr>
          <w:p w14:paraId="33EFBCB0" w14:textId="77777777" w:rsidR="005624D5" w:rsidRPr="000309BA" w:rsidRDefault="005624D5" w:rsidP="000309BA">
            <w:pPr>
              <w:contextualSpacing/>
              <w:jc w:val="center"/>
              <w:rPr>
                <w:rFonts w:ascii="Times New Roman" w:hAnsi="Times New Roman" w:cs="Times New Roman"/>
                <w:sz w:val="20"/>
                <w:szCs w:val="20"/>
                <w:lang w:val="en-GB"/>
              </w:rPr>
            </w:pPr>
          </w:p>
        </w:tc>
        <w:tc>
          <w:tcPr>
            <w:tcW w:w="1535" w:type="dxa"/>
            <w:gridSpan w:val="2"/>
            <w:tcBorders>
              <w:top w:val="single" w:sz="4" w:space="0" w:color="auto"/>
              <w:left w:val="nil"/>
              <w:right w:val="nil"/>
            </w:tcBorders>
          </w:tcPr>
          <w:p w14:paraId="0F267525" w14:textId="299E0917" w:rsidR="005624D5" w:rsidRPr="000309BA" w:rsidRDefault="005624D5" w:rsidP="00D84B5E">
            <w:pPr>
              <w:contextualSpacing/>
              <w:rPr>
                <w:rFonts w:ascii="Times New Roman" w:hAnsi="Times New Roman" w:cs="Times New Roman"/>
                <w:sz w:val="20"/>
                <w:szCs w:val="20"/>
                <w:lang w:val="en-GB"/>
              </w:rPr>
            </w:pPr>
          </w:p>
        </w:tc>
        <w:tc>
          <w:tcPr>
            <w:tcW w:w="1537" w:type="dxa"/>
            <w:tcBorders>
              <w:top w:val="single" w:sz="4" w:space="0" w:color="auto"/>
              <w:left w:val="nil"/>
              <w:right w:val="nil"/>
            </w:tcBorders>
          </w:tcPr>
          <w:p w14:paraId="5168D1AD" w14:textId="478029C9" w:rsidR="005624D5" w:rsidRPr="000309BA" w:rsidRDefault="005624D5" w:rsidP="00D84B5E">
            <w:pPr>
              <w:contextualSpacing/>
              <w:rPr>
                <w:rFonts w:ascii="Times New Roman" w:hAnsi="Times New Roman" w:cs="Times New Roman"/>
                <w:sz w:val="20"/>
                <w:szCs w:val="20"/>
                <w:lang w:val="en-GB"/>
              </w:rPr>
            </w:pPr>
          </w:p>
        </w:tc>
        <w:tc>
          <w:tcPr>
            <w:tcW w:w="1539" w:type="dxa"/>
            <w:tcBorders>
              <w:top w:val="single" w:sz="4" w:space="0" w:color="auto"/>
              <w:left w:val="nil"/>
            </w:tcBorders>
          </w:tcPr>
          <w:p w14:paraId="3D40AD65" w14:textId="3FA5430B" w:rsidR="005624D5" w:rsidRPr="000309BA" w:rsidRDefault="005624D5" w:rsidP="00D84B5E">
            <w:pPr>
              <w:contextualSpacing/>
              <w:jc w:val="center"/>
              <w:rPr>
                <w:rFonts w:ascii="Times New Roman" w:hAnsi="Times New Roman" w:cs="Times New Roman"/>
                <w:sz w:val="20"/>
                <w:szCs w:val="20"/>
                <w:lang w:val="en-GB"/>
              </w:rPr>
            </w:pPr>
          </w:p>
        </w:tc>
      </w:tr>
    </w:tbl>
    <w:p w14:paraId="037FD340" w14:textId="77777777" w:rsidR="005624D5" w:rsidRPr="000309BA" w:rsidRDefault="005624D5" w:rsidP="005624D5">
      <w:pPr>
        <w:spacing w:line="240" w:lineRule="auto"/>
        <w:contextualSpacing/>
        <w:rPr>
          <w:rFonts w:ascii="Times New Roman" w:hAnsi="Times New Roman" w:cs="Times New Roman"/>
          <w:lang w:val="en-GB"/>
        </w:rPr>
      </w:pPr>
    </w:p>
    <w:p w14:paraId="59D7ED14" w14:textId="77777777" w:rsidR="005624D5" w:rsidRPr="000309BA" w:rsidRDefault="005624D5" w:rsidP="005624D5">
      <w:pPr>
        <w:spacing w:line="240" w:lineRule="auto"/>
        <w:contextualSpacing/>
        <w:rPr>
          <w:rFonts w:ascii="Times New Roman" w:hAnsi="Times New Roman" w:cs="Times New Roman"/>
          <w:lang w:val="en-GB"/>
        </w:rPr>
      </w:pPr>
      <w:r w:rsidRPr="000309BA">
        <w:rPr>
          <w:rFonts w:ascii="Times New Roman" w:hAnsi="Times New Roman" w:cs="Times New Roman"/>
          <w:lang w:val="en-GB"/>
        </w:rPr>
        <w:br w:type="page"/>
      </w:r>
    </w:p>
    <w:tbl>
      <w:tblPr>
        <w:tblStyle w:val="a4"/>
        <w:tblW w:w="0" w:type="auto"/>
        <w:tblLook w:val="04A0" w:firstRow="1" w:lastRow="0" w:firstColumn="1" w:lastColumn="0" w:noHBand="0" w:noVBand="1"/>
      </w:tblPr>
      <w:tblGrid>
        <w:gridCol w:w="2825"/>
        <w:gridCol w:w="2776"/>
        <w:gridCol w:w="2705"/>
      </w:tblGrid>
      <w:tr w:rsidR="005624D5" w:rsidRPr="000309BA" w14:paraId="149004B2" w14:textId="77777777" w:rsidTr="004878FD">
        <w:tc>
          <w:tcPr>
            <w:tcW w:w="8306" w:type="dxa"/>
            <w:gridSpan w:val="3"/>
            <w:tcBorders>
              <w:top w:val="nil"/>
              <w:left w:val="nil"/>
              <w:bottom w:val="single" w:sz="4" w:space="0" w:color="auto"/>
              <w:right w:val="nil"/>
            </w:tcBorders>
            <w:shd w:val="clear" w:color="auto" w:fill="auto"/>
          </w:tcPr>
          <w:p w14:paraId="4BAF0643" w14:textId="22C9CB74" w:rsidR="005624D5" w:rsidRPr="000309BA" w:rsidRDefault="005624D5" w:rsidP="000309BA">
            <w:pPr>
              <w:contextualSpacing/>
              <w:rPr>
                <w:rFonts w:ascii="Times New Roman" w:hAnsi="Times New Roman" w:cs="Times New Roman"/>
                <w:lang w:val="en-GB"/>
              </w:rPr>
            </w:pPr>
            <w:commentRangeStart w:id="210"/>
            <w:r w:rsidRPr="000309BA">
              <w:rPr>
                <w:rFonts w:ascii="Times New Roman" w:hAnsi="Times New Roman" w:cs="Times New Roman"/>
                <w:lang w:val="en-GB"/>
              </w:rPr>
              <w:lastRenderedPageBreak/>
              <w:t xml:space="preserve">Table </w:t>
            </w:r>
            <w:r w:rsidR="00D84B5E" w:rsidRPr="000309BA">
              <w:rPr>
                <w:rFonts w:ascii="Times New Roman" w:hAnsi="Times New Roman" w:cs="Times New Roman"/>
                <w:lang w:val="en-GB"/>
              </w:rPr>
              <w:t>2</w:t>
            </w:r>
            <w:r w:rsidRPr="000309BA">
              <w:rPr>
                <w:rFonts w:ascii="Times New Roman" w:hAnsi="Times New Roman" w:cs="Times New Roman"/>
                <w:lang w:val="en-GB"/>
              </w:rPr>
              <w:t>: Demographics of respondents</w:t>
            </w:r>
            <w:commentRangeEnd w:id="210"/>
            <w:r w:rsidR="002F1A47">
              <w:rPr>
                <w:rStyle w:val="a8"/>
              </w:rPr>
              <w:commentReference w:id="210"/>
            </w:r>
          </w:p>
        </w:tc>
      </w:tr>
      <w:tr w:rsidR="005624D5" w:rsidRPr="000309BA" w14:paraId="43B9F052" w14:textId="77777777" w:rsidTr="004878FD">
        <w:trPr>
          <w:trHeight w:val="683"/>
        </w:trPr>
        <w:tc>
          <w:tcPr>
            <w:tcW w:w="2825" w:type="dxa"/>
            <w:tcBorders>
              <w:bottom w:val="single" w:sz="4" w:space="0" w:color="auto"/>
            </w:tcBorders>
            <w:shd w:val="clear" w:color="auto" w:fill="D9D9D9" w:themeFill="background1" w:themeFillShade="D9"/>
          </w:tcPr>
          <w:p w14:paraId="7410D7A9" w14:textId="77777777" w:rsidR="005624D5" w:rsidRPr="000309BA" w:rsidRDefault="005624D5" w:rsidP="000309BA">
            <w:pPr>
              <w:contextualSpacing/>
              <w:rPr>
                <w:rFonts w:ascii="Times New Roman" w:hAnsi="Times New Roman" w:cs="Times New Roman"/>
                <w:lang w:val="en-GB"/>
              </w:rPr>
            </w:pPr>
            <w:r w:rsidRPr="000309BA">
              <w:rPr>
                <w:rFonts w:ascii="Times New Roman" w:hAnsi="Times New Roman" w:cs="Times New Roman"/>
                <w:lang w:val="en-GB"/>
              </w:rPr>
              <w:br/>
              <w:t>Characteristics</w:t>
            </w:r>
          </w:p>
        </w:tc>
        <w:tc>
          <w:tcPr>
            <w:tcW w:w="2776" w:type="dxa"/>
            <w:tcBorders>
              <w:bottom w:val="single" w:sz="4" w:space="0" w:color="auto"/>
            </w:tcBorders>
            <w:shd w:val="clear" w:color="auto" w:fill="D9D9D9" w:themeFill="background1" w:themeFillShade="D9"/>
          </w:tcPr>
          <w:p w14:paraId="452E54AC" w14:textId="77777777" w:rsidR="005624D5" w:rsidRPr="000309BA" w:rsidRDefault="005624D5" w:rsidP="000309BA">
            <w:pPr>
              <w:contextualSpacing/>
              <w:jc w:val="center"/>
              <w:rPr>
                <w:rFonts w:ascii="Times New Roman" w:hAnsi="Times New Roman" w:cs="Times New Roman"/>
                <w:lang w:val="en-GB"/>
              </w:rPr>
            </w:pPr>
            <w:r w:rsidRPr="000309BA">
              <w:rPr>
                <w:rFonts w:ascii="Times New Roman" w:hAnsi="Times New Roman" w:cs="Times New Roman"/>
                <w:lang w:val="en-GB"/>
              </w:rPr>
              <w:br/>
              <w:t>Frequency</w:t>
            </w:r>
          </w:p>
        </w:tc>
        <w:tc>
          <w:tcPr>
            <w:tcW w:w="2705" w:type="dxa"/>
            <w:tcBorders>
              <w:bottom w:val="single" w:sz="4" w:space="0" w:color="auto"/>
            </w:tcBorders>
            <w:shd w:val="clear" w:color="auto" w:fill="D9D9D9" w:themeFill="background1" w:themeFillShade="D9"/>
          </w:tcPr>
          <w:p w14:paraId="1D732214" w14:textId="2F50BCB8" w:rsidR="005624D5" w:rsidRPr="000309BA" w:rsidRDefault="005624D5" w:rsidP="000309BA">
            <w:pPr>
              <w:contextualSpacing/>
              <w:jc w:val="right"/>
              <w:rPr>
                <w:rFonts w:ascii="Times New Roman" w:hAnsi="Times New Roman" w:cs="Times New Roman"/>
                <w:lang w:val="en-GB"/>
              </w:rPr>
            </w:pPr>
            <w:r w:rsidRPr="000309BA">
              <w:rPr>
                <w:rFonts w:ascii="Times New Roman" w:hAnsi="Times New Roman" w:cs="Times New Roman"/>
                <w:lang w:val="en-GB"/>
              </w:rPr>
              <w:t>n = 2</w:t>
            </w:r>
            <w:r w:rsidR="00F4435D" w:rsidRPr="000309BA">
              <w:rPr>
                <w:rFonts w:ascii="Times New Roman" w:hAnsi="Times New Roman" w:cs="Times New Roman"/>
                <w:lang w:val="en-GB"/>
              </w:rPr>
              <w:t>87</w:t>
            </w:r>
            <w:r w:rsidRPr="000309BA">
              <w:rPr>
                <w:rFonts w:ascii="Times New Roman" w:hAnsi="Times New Roman" w:cs="Times New Roman"/>
                <w:lang w:val="en-GB"/>
              </w:rPr>
              <w:t xml:space="preserve"> </w:t>
            </w:r>
          </w:p>
          <w:p w14:paraId="64EF19B4" w14:textId="77777777" w:rsidR="005624D5" w:rsidRPr="000309BA" w:rsidRDefault="005624D5" w:rsidP="000309BA">
            <w:pPr>
              <w:contextualSpacing/>
              <w:jc w:val="right"/>
              <w:rPr>
                <w:rFonts w:ascii="Times New Roman" w:hAnsi="Times New Roman" w:cs="Times New Roman"/>
                <w:lang w:val="en-GB"/>
              </w:rPr>
            </w:pPr>
            <w:r w:rsidRPr="000309BA">
              <w:rPr>
                <w:rFonts w:ascii="Times New Roman" w:hAnsi="Times New Roman" w:cs="Times New Roman"/>
                <w:lang w:val="en-GB"/>
              </w:rPr>
              <w:t>%</w:t>
            </w:r>
          </w:p>
        </w:tc>
      </w:tr>
      <w:tr w:rsidR="005624D5" w:rsidRPr="000309BA" w14:paraId="30457FB8" w14:textId="77777777" w:rsidTr="004878FD">
        <w:tc>
          <w:tcPr>
            <w:tcW w:w="2825" w:type="dxa"/>
            <w:tcBorders>
              <w:bottom w:val="nil"/>
              <w:right w:val="nil"/>
            </w:tcBorders>
          </w:tcPr>
          <w:p w14:paraId="4F456323" w14:textId="77777777" w:rsidR="005624D5" w:rsidRPr="000309BA" w:rsidRDefault="005624D5" w:rsidP="000309BA">
            <w:pPr>
              <w:contextualSpacing/>
              <w:rPr>
                <w:rFonts w:ascii="Times New Roman" w:hAnsi="Times New Roman" w:cs="Times New Roman"/>
                <w:i/>
                <w:iCs/>
                <w:lang w:val="en-GB"/>
              </w:rPr>
            </w:pPr>
            <w:r w:rsidRPr="000309BA">
              <w:rPr>
                <w:rFonts w:ascii="Times New Roman" w:hAnsi="Times New Roman" w:cs="Times New Roman"/>
                <w:i/>
                <w:iCs/>
                <w:lang w:val="en-GB"/>
              </w:rPr>
              <w:t>Gender</w:t>
            </w:r>
          </w:p>
        </w:tc>
        <w:tc>
          <w:tcPr>
            <w:tcW w:w="2776" w:type="dxa"/>
            <w:tcBorders>
              <w:left w:val="nil"/>
              <w:bottom w:val="nil"/>
              <w:right w:val="nil"/>
            </w:tcBorders>
          </w:tcPr>
          <w:p w14:paraId="33F91E64" w14:textId="77777777" w:rsidR="005624D5" w:rsidRPr="000309BA" w:rsidRDefault="005624D5" w:rsidP="000309BA">
            <w:pPr>
              <w:contextualSpacing/>
              <w:jc w:val="center"/>
              <w:rPr>
                <w:rFonts w:ascii="Times New Roman" w:hAnsi="Times New Roman" w:cs="Times New Roman"/>
                <w:lang w:val="en-GB"/>
              </w:rPr>
            </w:pPr>
          </w:p>
        </w:tc>
        <w:tc>
          <w:tcPr>
            <w:tcW w:w="2705" w:type="dxa"/>
            <w:tcBorders>
              <w:left w:val="nil"/>
              <w:bottom w:val="nil"/>
            </w:tcBorders>
          </w:tcPr>
          <w:p w14:paraId="770FB2A6" w14:textId="77777777" w:rsidR="005624D5" w:rsidRPr="000309BA" w:rsidRDefault="005624D5" w:rsidP="000309BA">
            <w:pPr>
              <w:contextualSpacing/>
              <w:jc w:val="right"/>
              <w:rPr>
                <w:rFonts w:ascii="Times New Roman" w:hAnsi="Times New Roman" w:cs="Times New Roman"/>
                <w:lang w:val="en-GB"/>
              </w:rPr>
            </w:pPr>
          </w:p>
        </w:tc>
      </w:tr>
      <w:tr w:rsidR="005624D5" w:rsidRPr="000309BA" w14:paraId="0DED9BB8" w14:textId="77777777" w:rsidTr="004878FD">
        <w:tc>
          <w:tcPr>
            <w:tcW w:w="2825" w:type="dxa"/>
            <w:tcBorders>
              <w:top w:val="nil"/>
              <w:bottom w:val="nil"/>
              <w:right w:val="nil"/>
            </w:tcBorders>
          </w:tcPr>
          <w:p w14:paraId="75418198" w14:textId="77777777" w:rsidR="005624D5" w:rsidRPr="000309BA" w:rsidRDefault="005624D5" w:rsidP="000309BA">
            <w:pPr>
              <w:contextualSpacing/>
              <w:rPr>
                <w:rFonts w:ascii="Times New Roman" w:hAnsi="Times New Roman" w:cs="Times New Roman"/>
                <w:lang w:val="en-GB"/>
              </w:rPr>
            </w:pPr>
            <w:r w:rsidRPr="000309BA">
              <w:rPr>
                <w:rFonts w:ascii="Times New Roman" w:hAnsi="Times New Roman" w:cs="Times New Roman"/>
                <w:lang w:val="en-GB"/>
              </w:rPr>
              <w:t>Male</w:t>
            </w:r>
          </w:p>
        </w:tc>
        <w:tc>
          <w:tcPr>
            <w:tcW w:w="2776" w:type="dxa"/>
            <w:tcBorders>
              <w:top w:val="nil"/>
              <w:left w:val="nil"/>
              <w:bottom w:val="nil"/>
              <w:right w:val="nil"/>
            </w:tcBorders>
          </w:tcPr>
          <w:p w14:paraId="6D15968F" w14:textId="7E921D4B" w:rsidR="005624D5" w:rsidRPr="000309BA" w:rsidRDefault="00F4435D" w:rsidP="000309BA">
            <w:pPr>
              <w:contextualSpacing/>
              <w:jc w:val="center"/>
              <w:rPr>
                <w:rFonts w:ascii="Times New Roman" w:hAnsi="Times New Roman" w:cs="Times New Roman"/>
                <w:lang w:val="en-GB"/>
              </w:rPr>
            </w:pPr>
            <w:r w:rsidRPr="000309BA">
              <w:rPr>
                <w:rFonts w:ascii="Times New Roman" w:hAnsi="Times New Roman" w:cs="Times New Roman"/>
                <w:lang w:val="en-GB"/>
              </w:rPr>
              <w:t>8</w:t>
            </w:r>
            <w:r w:rsidR="005624D5" w:rsidRPr="000309BA">
              <w:rPr>
                <w:rFonts w:ascii="Times New Roman" w:hAnsi="Times New Roman" w:cs="Times New Roman"/>
                <w:lang w:val="en-GB"/>
              </w:rPr>
              <w:t>3</w:t>
            </w:r>
          </w:p>
        </w:tc>
        <w:tc>
          <w:tcPr>
            <w:tcW w:w="2705" w:type="dxa"/>
            <w:tcBorders>
              <w:top w:val="nil"/>
              <w:left w:val="nil"/>
              <w:bottom w:val="nil"/>
            </w:tcBorders>
          </w:tcPr>
          <w:p w14:paraId="703DCCFB" w14:textId="67303A69" w:rsidR="005624D5" w:rsidRPr="000309BA" w:rsidRDefault="005624D5" w:rsidP="000309BA">
            <w:pPr>
              <w:contextualSpacing/>
              <w:jc w:val="right"/>
              <w:rPr>
                <w:rFonts w:ascii="Times New Roman" w:hAnsi="Times New Roman" w:cs="Times New Roman"/>
                <w:lang w:val="en-GB"/>
              </w:rPr>
            </w:pPr>
            <w:r w:rsidRPr="000309BA">
              <w:rPr>
                <w:rFonts w:ascii="Times New Roman" w:hAnsi="Times New Roman" w:cs="Times New Roman"/>
                <w:lang w:val="en-GB"/>
              </w:rPr>
              <w:t>2</w:t>
            </w:r>
            <w:r w:rsidR="00F4435D" w:rsidRPr="000309BA">
              <w:rPr>
                <w:rFonts w:ascii="Times New Roman" w:hAnsi="Times New Roman" w:cs="Times New Roman"/>
                <w:lang w:val="en-GB"/>
              </w:rPr>
              <w:t>8</w:t>
            </w:r>
            <w:r w:rsidRPr="000309BA">
              <w:rPr>
                <w:rFonts w:ascii="Times New Roman" w:hAnsi="Times New Roman" w:cs="Times New Roman"/>
                <w:lang w:val="en-GB"/>
              </w:rPr>
              <w:t>.</w:t>
            </w:r>
            <w:r w:rsidR="00F4435D" w:rsidRPr="000309BA">
              <w:rPr>
                <w:rFonts w:ascii="Times New Roman" w:hAnsi="Times New Roman" w:cs="Times New Roman"/>
                <w:lang w:val="en-GB"/>
              </w:rPr>
              <w:t>9</w:t>
            </w:r>
          </w:p>
        </w:tc>
      </w:tr>
      <w:tr w:rsidR="005624D5" w:rsidRPr="000309BA" w14:paraId="0D64676C" w14:textId="77777777" w:rsidTr="004878FD">
        <w:tc>
          <w:tcPr>
            <w:tcW w:w="2825" w:type="dxa"/>
            <w:tcBorders>
              <w:top w:val="nil"/>
              <w:bottom w:val="nil"/>
              <w:right w:val="nil"/>
            </w:tcBorders>
          </w:tcPr>
          <w:p w14:paraId="6F7B8FEC" w14:textId="77777777" w:rsidR="005624D5" w:rsidRPr="000309BA" w:rsidRDefault="005624D5" w:rsidP="000309BA">
            <w:pPr>
              <w:contextualSpacing/>
              <w:rPr>
                <w:rFonts w:ascii="Times New Roman" w:hAnsi="Times New Roman" w:cs="Times New Roman"/>
                <w:lang w:val="en-GB"/>
              </w:rPr>
            </w:pPr>
            <w:r w:rsidRPr="000309BA">
              <w:rPr>
                <w:rFonts w:ascii="Times New Roman" w:hAnsi="Times New Roman" w:cs="Times New Roman"/>
                <w:lang w:val="en-GB"/>
              </w:rPr>
              <w:t>Female</w:t>
            </w:r>
          </w:p>
        </w:tc>
        <w:tc>
          <w:tcPr>
            <w:tcW w:w="2776" w:type="dxa"/>
            <w:tcBorders>
              <w:top w:val="nil"/>
              <w:left w:val="nil"/>
              <w:bottom w:val="nil"/>
              <w:right w:val="nil"/>
            </w:tcBorders>
          </w:tcPr>
          <w:p w14:paraId="724D45C5" w14:textId="08B2F240" w:rsidR="005624D5" w:rsidRPr="000309BA" w:rsidRDefault="00F4435D" w:rsidP="000309BA">
            <w:pPr>
              <w:contextualSpacing/>
              <w:jc w:val="center"/>
              <w:rPr>
                <w:rFonts w:ascii="Times New Roman" w:hAnsi="Times New Roman" w:cs="Times New Roman"/>
                <w:lang w:val="en-GB"/>
              </w:rPr>
            </w:pPr>
            <w:r w:rsidRPr="000309BA">
              <w:rPr>
                <w:rFonts w:ascii="Times New Roman" w:hAnsi="Times New Roman" w:cs="Times New Roman"/>
                <w:lang w:val="en-GB"/>
              </w:rPr>
              <w:t>202</w:t>
            </w:r>
          </w:p>
        </w:tc>
        <w:tc>
          <w:tcPr>
            <w:tcW w:w="2705" w:type="dxa"/>
            <w:tcBorders>
              <w:top w:val="nil"/>
              <w:left w:val="nil"/>
              <w:bottom w:val="nil"/>
            </w:tcBorders>
          </w:tcPr>
          <w:p w14:paraId="197A8C48" w14:textId="2229E464" w:rsidR="005624D5" w:rsidRPr="000309BA" w:rsidRDefault="005624D5" w:rsidP="000309BA">
            <w:pPr>
              <w:contextualSpacing/>
              <w:jc w:val="right"/>
              <w:rPr>
                <w:rFonts w:ascii="Times New Roman" w:hAnsi="Times New Roman" w:cs="Times New Roman"/>
                <w:lang w:val="en-GB"/>
              </w:rPr>
            </w:pPr>
            <w:r w:rsidRPr="000309BA">
              <w:rPr>
                <w:rFonts w:ascii="Times New Roman" w:hAnsi="Times New Roman" w:cs="Times New Roman"/>
                <w:lang w:val="en-GB"/>
              </w:rPr>
              <w:t>7</w:t>
            </w:r>
            <w:r w:rsidR="00F4435D" w:rsidRPr="000309BA">
              <w:rPr>
                <w:rFonts w:ascii="Times New Roman" w:hAnsi="Times New Roman" w:cs="Times New Roman"/>
                <w:lang w:val="en-GB"/>
              </w:rPr>
              <w:t>0</w:t>
            </w:r>
            <w:r w:rsidRPr="000309BA">
              <w:rPr>
                <w:rFonts w:ascii="Times New Roman" w:hAnsi="Times New Roman" w:cs="Times New Roman"/>
                <w:lang w:val="en-GB"/>
              </w:rPr>
              <w:t>.</w:t>
            </w:r>
            <w:r w:rsidR="00F4435D" w:rsidRPr="000309BA">
              <w:rPr>
                <w:rFonts w:ascii="Times New Roman" w:hAnsi="Times New Roman" w:cs="Times New Roman"/>
                <w:lang w:val="en-GB"/>
              </w:rPr>
              <w:t>4</w:t>
            </w:r>
          </w:p>
        </w:tc>
      </w:tr>
      <w:tr w:rsidR="005624D5" w:rsidRPr="000309BA" w14:paraId="682C75D9" w14:textId="77777777" w:rsidTr="004878FD">
        <w:tc>
          <w:tcPr>
            <w:tcW w:w="2825" w:type="dxa"/>
            <w:tcBorders>
              <w:top w:val="nil"/>
              <w:bottom w:val="nil"/>
              <w:right w:val="nil"/>
            </w:tcBorders>
          </w:tcPr>
          <w:p w14:paraId="5FE055BA" w14:textId="22F1B260" w:rsidR="005624D5" w:rsidRPr="000309BA" w:rsidRDefault="00F4435D" w:rsidP="000309BA">
            <w:pPr>
              <w:contextualSpacing/>
              <w:rPr>
                <w:rFonts w:ascii="Times New Roman" w:hAnsi="Times New Roman" w:cs="Times New Roman"/>
                <w:lang w:val="en-GB"/>
              </w:rPr>
            </w:pPr>
            <w:r w:rsidRPr="000309BA">
              <w:rPr>
                <w:rFonts w:ascii="Times New Roman" w:hAnsi="Times New Roman" w:cs="Times New Roman"/>
                <w:lang w:val="en-GB"/>
              </w:rPr>
              <w:t>Prefer not to say</w:t>
            </w:r>
          </w:p>
        </w:tc>
        <w:tc>
          <w:tcPr>
            <w:tcW w:w="2776" w:type="dxa"/>
            <w:tcBorders>
              <w:top w:val="nil"/>
              <w:left w:val="nil"/>
              <w:bottom w:val="nil"/>
              <w:right w:val="nil"/>
            </w:tcBorders>
          </w:tcPr>
          <w:p w14:paraId="3C45A2F4" w14:textId="2BA57D5B" w:rsidR="005624D5" w:rsidRPr="000309BA" w:rsidRDefault="00F4435D" w:rsidP="000309BA">
            <w:pPr>
              <w:contextualSpacing/>
              <w:jc w:val="center"/>
              <w:rPr>
                <w:rFonts w:ascii="Times New Roman" w:hAnsi="Times New Roman" w:cs="Times New Roman"/>
                <w:lang w:val="en-GB"/>
              </w:rPr>
            </w:pPr>
            <w:r w:rsidRPr="000309BA">
              <w:rPr>
                <w:rFonts w:ascii="Times New Roman" w:hAnsi="Times New Roman" w:cs="Times New Roman"/>
                <w:lang w:val="en-GB"/>
              </w:rPr>
              <w:t>2</w:t>
            </w:r>
          </w:p>
        </w:tc>
        <w:tc>
          <w:tcPr>
            <w:tcW w:w="2705" w:type="dxa"/>
            <w:tcBorders>
              <w:top w:val="nil"/>
              <w:left w:val="nil"/>
              <w:bottom w:val="nil"/>
            </w:tcBorders>
          </w:tcPr>
          <w:p w14:paraId="56893112" w14:textId="7E69E934" w:rsidR="005624D5" w:rsidRPr="000309BA" w:rsidRDefault="00F4435D" w:rsidP="00F4435D">
            <w:pPr>
              <w:contextualSpacing/>
              <w:rPr>
                <w:rFonts w:ascii="Times New Roman" w:hAnsi="Times New Roman" w:cs="Times New Roman"/>
                <w:lang w:val="en-GB"/>
              </w:rPr>
            </w:pPr>
            <w:r w:rsidRPr="000309BA">
              <w:rPr>
                <w:rFonts w:ascii="Times New Roman" w:hAnsi="Times New Roman" w:cs="Times New Roman"/>
                <w:lang w:val="en-GB"/>
              </w:rPr>
              <w:t xml:space="preserve">                                       .7</w:t>
            </w:r>
          </w:p>
        </w:tc>
      </w:tr>
      <w:tr w:rsidR="005624D5" w:rsidRPr="000309BA" w14:paraId="4FDEFE1B" w14:textId="77777777" w:rsidTr="004878FD">
        <w:tc>
          <w:tcPr>
            <w:tcW w:w="2825" w:type="dxa"/>
            <w:tcBorders>
              <w:top w:val="nil"/>
              <w:bottom w:val="nil"/>
              <w:right w:val="nil"/>
            </w:tcBorders>
          </w:tcPr>
          <w:p w14:paraId="0CB1FEC5" w14:textId="42B1C532" w:rsidR="005624D5" w:rsidRPr="000309BA" w:rsidRDefault="005624D5" w:rsidP="000309BA">
            <w:pPr>
              <w:contextualSpacing/>
              <w:rPr>
                <w:rFonts w:ascii="Times New Roman" w:hAnsi="Times New Roman" w:cs="Times New Roman"/>
                <w:lang w:val="en-GB"/>
              </w:rPr>
            </w:pPr>
          </w:p>
        </w:tc>
        <w:tc>
          <w:tcPr>
            <w:tcW w:w="2776" w:type="dxa"/>
            <w:tcBorders>
              <w:top w:val="nil"/>
              <w:left w:val="nil"/>
              <w:bottom w:val="nil"/>
              <w:right w:val="nil"/>
            </w:tcBorders>
          </w:tcPr>
          <w:p w14:paraId="2387857D" w14:textId="2D54DCC0" w:rsidR="005624D5" w:rsidRPr="000309BA" w:rsidRDefault="005624D5" w:rsidP="00F4435D">
            <w:pPr>
              <w:contextualSpacing/>
              <w:rPr>
                <w:rFonts w:ascii="Times New Roman" w:hAnsi="Times New Roman" w:cs="Times New Roman"/>
                <w:lang w:val="en-GB"/>
              </w:rPr>
            </w:pPr>
          </w:p>
        </w:tc>
        <w:tc>
          <w:tcPr>
            <w:tcW w:w="2705" w:type="dxa"/>
            <w:tcBorders>
              <w:top w:val="nil"/>
              <w:left w:val="nil"/>
              <w:bottom w:val="nil"/>
            </w:tcBorders>
          </w:tcPr>
          <w:p w14:paraId="2118CF8C" w14:textId="34486706" w:rsidR="005624D5" w:rsidRPr="000309BA" w:rsidRDefault="005624D5" w:rsidP="000309BA">
            <w:pPr>
              <w:contextualSpacing/>
              <w:jc w:val="right"/>
              <w:rPr>
                <w:rFonts w:ascii="Times New Roman" w:hAnsi="Times New Roman" w:cs="Times New Roman"/>
                <w:lang w:val="en-GB"/>
              </w:rPr>
            </w:pPr>
          </w:p>
        </w:tc>
      </w:tr>
      <w:tr w:rsidR="005624D5" w:rsidRPr="000309BA" w14:paraId="58F6ED9A" w14:textId="77777777" w:rsidTr="004878FD">
        <w:tc>
          <w:tcPr>
            <w:tcW w:w="2825" w:type="dxa"/>
            <w:tcBorders>
              <w:top w:val="nil"/>
              <w:bottom w:val="nil"/>
              <w:right w:val="nil"/>
            </w:tcBorders>
          </w:tcPr>
          <w:p w14:paraId="38C74041" w14:textId="77777777" w:rsidR="005624D5" w:rsidRPr="000309BA" w:rsidRDefault="005624D5" w:rsidP="000309BA">
            <w:pPr>
              <w:contextualSpacing/>
              <w:rPr>
                <w:rFonts w:ascii="Times New Roman" w:hAnsi="Times New Roman" w:cs="Times New Roman"/>
                <w:lang w:val="en-GB"/>
              </w:rPr>
            </w:pPr>
          </w:p>
        </w:tc>
        <w:tc>
          <w:tcPr>
            <w:tcW w:w="2776" w:type="dxa"/>
            <w:tcBorders>
              <w:top w:val="nil"/>
              <w:left w:val="nil"/>
              <w:bottom w:val="nil"/>
              <w:right w:val="nil"/>
            </w:tcBorders>
          </w:tcPr>
          <w:p w14:paraId="4EF8CD69" w14:textId="77777777" w:rsidR="005624D5" w:rsidRPr="000309BA" w:rsidRDefault="005624D5" w:rsidP="000309BA">
            <w:pPr>
              <w:contextualSpacing/>
              <w:rPr>
                <w:rFonts w:ascii="Times New Roman" w:hAnsi="Times New Roman" w:cs="Times New Roman"/>
                <w:lang w:val="en-GB"/>
              </w:rPr>
            </w:pPr>
          </w:p>
        </w:tc>
        <w:tc>
          <w:tcPr>
            <w:tcW w:w="2705" w:type="dxa"/>
            <w:tcBorders>
              <w:top w:val="nil"/>
              <w:left w:val="nil"/>
              <w:bottom w:val="nil"/>
            </w:tcBorders>
          </w:tcPr>
          <w:p w14:paraId="39ED2025" w14:textId="77777777" w:rsidR="005624D5" w:rsidRPr="000309BA" w:rsidRDefault="005624D5" w:rsidP="000309BA">
            <w:pPr>
              <w:contextualSpacing/>
              <w:jc w:val="right"/>
              <w:rPr>
                <w:rFonts w:ascii="Times New Roman" w:hAnsi="Times New Roman" w:cs="Times New Roman"/>
                <w:lang w:val="en-GB"/>
              </w:rPr>
            </w:pPr>
          </w:p>
        </w:tc>
      </w:tr>
      <w:tr w:rsidR="005624D5" w:rsidRPr="000309BA" w14:paraId="0395BDE1" w14:textId="77777777" w:rsidTr="004878FD">
        <w:tc>
          <w:tcPr>
            <w:tcW w:w="2825" w:type="dxa"/>
            <w:tcBorders>
              <w:top w:val="nil"/>
              <w:bottom w:val="nil"/>
              <w:right w:val="nil"/>
            </w:tcBorders>
          </w:tcPr>
          <w:p w14:paraId="140615B3" w14:textId="77777777" w:rsidR="005624D5" w:rsidRPr="000309BA" w:rsidRDefault="005624D5" w:rsidP="000309BA">
            <w:pPr>
              <w:contextualSpacing/>
              <w:rPr>
                <w:rFonts w:ascii="Times New Roman" w:hAnsi="Times New Roman" w:cs="Times New Roman"/>
                <w:lang w:val="en-GB"/>
              </w:rPr>
            </w:pPr>
            <w:r w:rsidRPr="000309BA">
              <w:rPr>
                <w:rFonts w:ascii="Times New Roman" w:hAnsi="Times New Roman" w:cs="Times New Roman"/>
                <w:i/>
                <w:iCs/>
                <w:lang w:val="en-GB"/>
              </w:rPr>
              <w:t>Income level</w:t>
            </w:r>
          </w:p>
        </w:tc>
        <w:tc>
          <w:tcPr>
            <w:tcW w:w="2776" w:type="dxa"/>
            <w:tcBorders>
              <w:top w:val="nil"/>
              <w:left w:val="nil"/>
              <w:bottom w:val="nil"/>
              <w:right w:val="nil"/>
            </w:tcBorders>
          </w:tcPr>
          <w:p w14:paraId="487B24F5" w14:textId="77777777" w:rsidR="005624D5" w:rsidRPr="000309BA" w:rsidRDefault="005624D5" w:rsidP="000309BA">
            <w:pPr>
              <w:contextualSpacing/>
              <w:jc w:val="center"/>
              <w:rPr>
                <w:rFonts w:ascii="Times New Roman" w:hAnsi="Times New Roman" w:cs="Times New Roman"/>
                <w:lang w:val="en-GB"/>
              </w:rPr>
            </w:pPr>
          </w:p>
        </w:tc>
        <w:tc>
          <w:tcPr>
            <w:tcW w:w="2705" w:type="dxa"/>
            <w:tcBorders>
              <w:top w:val="nil"/>
              <w:left w:val="nil"/>
              <w:bottom w:val="nil"/>
            </w:tcBorders>
          </w:tcPr>
          <w:p w14:paraId="374595EF" w14:textId="77777777" w:rsidR="005624D5" w:rsidRPr="000309BA" w:rsidRDefault="005624D5" w:rsidP="000309BA">
            <w:pPr>
              <w:contextualSpacing/>
              <w:jc w:val="right"/>
              <w:rPr>
                <w:rFonts w:ascii="Times New Roman" w:hAnsi="Times New Roman" w:cs="Times New Roman"/>
                <w:lang w:val="en-GB"/>
              </w:rPr>
            </w:pPr>
          </w:p>
        </w:tc>
      </w:tr>
      <w:tr w:rsidR="005624D5" w:rsidRPr="000309BA" w14:paraId="49362E97" w14:textId="77777777" w:rsidTr="004878FD">
        <w:tc>
          <w:tcPr>
            <w:tcW w:w="2825" w:type="dxa"/>
            <w:tcBorders>
              <w:top w:val="nil"/>
              <w:bottom w:val="nil"/>
              <w:right w:val="nil"/>
            </w:tcBorders>
          </w:tcPr>
          <w:p w14:paraId="22A2223A" w14:textId="77777777" w:rsidR="005624D5" w:rsidRPr="000309BA" w:rsidRDefault="005624D5" w:rsidP="000309BA">
            <w:pPr>
              <w:contextualSpacing/>
              <w:rPr>
                <w:rFonts w:ascii="Times New Roman" w:hAnsi="Times New Roman" w:cs="Times New Roman"/>
                <w:lang w:val="en-GB"/>
              </w:rPr>
            </w:pPr>
            <w:r w:rsidRPr="000309BA">
              <w:rPr>
                <w:rFonts w:ascii="Times New Roman" w:hAnsi="Times New Roman" w:cs="Times New Roman"/>
                <w:lang w:val="en-GB"/>
              </w:rPr>
              <w:t>€0 - €24.999</w:t>
            </w:r>
          </w:p>
        </w:tc>
        <w:tc>
          <w:tcPr>
            <w:tcW w:w="2776" w:type="dxa"/>
            <w:tcBorders>
              <w:top w:val="nil"/>
              <w:left w:val="nil"/>
              <w:bottom w:val="nil"/>
              <w:right w:val="nil"/>
            </w:tcBorders>
          </w:tcPr>
          <w:p w14:paraId="4107DB78" w14:textId="6411E172" w:rsidR="005624D5" w:rsidRPr="000309BA" w:rsidRDefault="005624D5" w:rsidP="000309BA">
            <w:pPr>
              <w:contextualSpacing/>
              <w:jc w:val="center"/>
              <w:rPr>
                <w:rFonts w:ascii="Times New Roman" w:hAnsi="Times New Roman" w:cs="Times New Roman"/>
                <w:lang w:val="en-GB"/>
              </w:rPr>
            </w:pPr>
            <w:r w:rsidRPr="000309BA">
              <w:rPr>
                <w:rFonts w:ascii="Times New Roman" w:hAnsi="Times New Roman" w:cs="Times New Roman"/>
                <w:lang w:val="en-GB"/>
              </w:rPr>
              <w:t>1</w:t>
            </w:r>
            <w:r w:rsidR="004878FD" w:rsidRPr="000309BA">
              <w:rPr>
                <w:rFonts w:ascii="Times New Roman" w:hAnsi="Times New Roman" w:cs="Times New Roman"/>
                <w:lang w:val="en-GB"/>
              </w:rPr>
              <w:t>97</w:t>
            </w:r>
          </w:p>
        </w:tc>
        <w:tc>
          <w:tcPr>
            <w:tcW w:w="2705" w:type="dxa"/>
            <w:tcBorders>
              <w:top w:val="nil"/>
              <w:left w:val="nil"/>
              <w:bottom w:val="nil"/>
            </w:tcBorders>
          </w:tcPr>
          <w:p w14:paraId="657B609C" w14:textId="62E00AA9" w:rsidR="005624D5" w:rsidRPr="000309BA" w:rsidRDefault="004878FD" w:rsidP="000309BA">
            <w:pPr>
              <w:contextualSpacing/>
              <w:jc w:val="right"/>
              <w:rPr>
                <w:rFonts w:ascii="Times New Roman" w:hAnsi="Times New Roman" w:cs="Times New Roman"/>
                <w:lang w:val="en-GB"/>
              </w:rPr>
            </w:pPr>
            <w:r w:rsidRPr="000309BA">
              <w:rPr>
                <w:rFonts w:ascii="Times New Roman" w:hAnsi="Times New Roman" w:cs="Times New Roman"/>
                <w:lang w:val="en-GB"/>
              </w:rPr>
              <w:t>68.6</w:t>
            </w:r>
          </w:p>
        </w:tc>
      </w:tr>
      <w:tr w:rsidR="005624D5" w:rsidRPr="000309BA" w14:paraId="746C1F89" w14:textId="77777777" w:rsidTr="004878FD">
        <w:tc>
          <w:tcPr>
            <w:tcW w:w="2825" w:type="dxa"/>
            <w:tcBorders>
              <w:top w:val="nil"/>
              <w:bottom w:val="nil"/>
              <w:right w:val="nil"/>
            </w:tcBorders>
          </w:tcPr>
          <w:p w14:paraId="3EA6429A" w14:textId="77777777" w:rsidR="005624D5" w:rsidRPr="000309BA" w:rsidRDefault="005624D5" w:rsidP="000309BA">
            <w:pPr>
              <w:contextualSpacing/>
              <w:rPr>
                <w:rFonts w:ascii="Times New Roman" w:hAnsi="Times New Roman" w:cs="Times New Roman"/>
                <w:lang w:val="en-GB"/>
              </w:rPr>
            </w:pPr>
            <w:r w:rsidRPr="000309BA">
              <w:rPr>
                <w:rFonts w:ascii="Times New Roman" w:hAnsi="Times New Roman" w:cs="Times New Roman"/>
                <w:lang w:val="en-GB"/>
              </w:rPr>
              <w:t>€25.999 - €49.999</w:t>
            </w:r>
          </w:p>
        </w:tc>
        <w:tc>
          <w:tcPr>
            <w:tcW w:w="2776" w:type="dxa"/>
            <w:tcBorders>
              <w:top w:val="nil"/>
              <w:left w:val="nil"/>
              <w:bottom w:val="nil"/>
              <w:right w:val="nil"/>
            </w:tcBorders>
          </w:tcPr>
          <w:p w14:paraId="0B55EF6E" w14:textId="443E5D44" w:rsidR="005624D5" w:rsidRPr="000309BA" w:rsidRDefault="004878FD" w:rsidP="000309BA">
            <w:pPr>
              <w:contextualSpacing/>
              <w:jc w:val="center"/>
              <w:rPr>
                <w:rFonts w:ascii="Times New Roman" w:hAnsi="Times New Roman" w:cs="Times New Roman"/>
                <w:lang w:val="en-GB"/>
              </w:rPr>
            </w:pPr>
            <w:r w:rsidRPr="000309BA">
              <w:rPr>
                <w:rFonts w:ascii="Times New Roman" w:hAnsi="Times New Roman" w:cs="Times New Roman"/>
                <w:lang w:val="en-GB"/>
              </w:rPr>
              <w:t>37</w:t>
            </w:r>
          </w:p>
        </w:tc>
        <w:tc>
          <w:tcPr>
            <w:tcW w:w="2705" w:type="dxa"/>
            <w:tcBorders>
              <w:top w:val="nil"/>
              <w:left w:val="nil"/>
              <w:bottom w:val="nil"/>
            </w:tcBorders>
          </w:tcPr>
          <w:p w14:paraId="7ACF0E7F" w14:textId="6D35A6A7" w:rsidR="005624D5" w:rsidRPr="000309BA" w:rsidRDefault="004878FD" w:rsidP="000309BA">
            <w:pPr>
              <w:contextualSpacing/>
              <w:jc w:val="right"/>
              <w:rPr>
                <w:rFonts w:ascii="Times New Roman" w:hAnsi="Times New Roman" w:cs="Times New Roman"/>
                <w:lang w:val="en-GB"/>
              </w:rPr>
            </w:pPr>
            <w:r w:rsidRPr="000309BA">
              <w:rPr>
                <w:rFonts w:ascii="Times New Roman" w:hAnsi="Times New Roman" w:cs="Times New Roman"/>
                <w:lang w:val="en-GB"/>
              </w:rPr>
              <w:t>12.9</w:t>
            </w:r>
          </w:p>
        </w:tc>
      </w:tr>
      <w:tr w:rsidR="005624D5" w:rsidRPr="000309BA" w14:paraId="26D12498" w14:textId="77777777" w:rsidTr="004878FD">
        <w:tc>
          <w:tcPr>
            <w:tcW w:w="2825" w:type="dxa"/>
            <w:tcBorders>
              <w:top w:val="nil"/>
              <w:bottom w:val="nil"/>
              <w:right w:val="nil"/>
            </w:tcBorders>
          </w:tcPr>
          <w:p w14:paraId="7302BF48" w14:textId="77777777" w:rsidR="005624D5" w:rsidRPr="000309BA" w:rsidRDefault="005624D5" w:rsidP="000309BA">
            <w:pPr>
              <w:contextualSpacing/>
              <w:rPr>
                <w:rFonts w:ascii="Times New Roman" w:hAnsi="Times New Roman" w:cs="Times New Roman"/>
                <w:lang w:val="en-GB"/>
              </w:rPr>
            </w:pPr>
            <w:r w:rsidRPr="000309BA">
              <w:rPr>
                <w:rFonts w:ascii="Times New Roman" w:hAnsi="Times New Roman" w:cs="Times New Roman"/>
                <w:lang w:val="en-GB"/>
              </w:rPr>
              <w:t>€50.000 - €74.999</w:t>
            </w:r>
          </w:p>
        </w:tc>
        <w:tc>
          <w:tcPr>
            <w:tcW w:w="2776" w:type="dxa"/>
            <w:tcBorders>
              <w:top w:val="nil"/>
              <w:left w:val="nil"/>
              <w:bottom w:val="nil"/>
              <w:right w:val="nil"/>
            </w:tcBorders>
          </w:tcPr>
          <w:p w14:paraId="4B711861" w14:textId="11B67D6A" w:rsidR="005624D5" w:rsidRPr="000309BA" w:rsidRDefault="004878FD" w:rsidP="000309BA">
            <w:pPr>
              <w:contextualSpacing/>
              <w:jc w:val="center"/>
              <w:rPr>
                <w:rFonts w:ascii="Times New Roman" w:hAnsi="Times New Roman" w:cs="Times New Roman"/>
                <w:lang w:val="en-GB"/>
              </w:rPr>
            </w:pPr>
            <w:r w:rsidRPr="000309BA">
              <w:rPr>
                <w:rFonts w:ascii="Times New Roman" w:hAnsi="Times New Roman" w:cs="Times New Roman"/>
                <w:lang w:val="en-GB"/>
              </w:rPr>
              <w:t>6</w:t>
            </w:r>
          </w:p>
        </w:tc>
        <w:tc>
          <w:tcPr>
            <w:tcW w:w="2705" w:type="dxa"/>
            <w:tcBorders>
              <w:top w:val="nil"/>
              <w:left w:val="nil"/>
              <w:bottom w:val="nil"/>
            </w:tcBorders>
          </w:tcPr>
          <w:p w14:paraId="4CC11861" w14:textId="51C9B0B5" w:rsidR="005624D5" w:rsidRPr="000309BA" w:rsidRDefault="004878FD" w:rsidP="000309BA">
            <w:pPr>
              <w:contextualSpacing/>
              <w:jc w:val="right"/>
              <w:rPr>
                <w:rFonts w:ascii="Times New Roman" w:hAnsi="Times New Roman" w:cs="Times New Roman"/>
                <w:lang w:val="en-GB"/>
              </w:rPr>
            </w:pPr>
            <w:r w:rsidRPr="000309BA">
              <w:rPr>
                <w:rFonts w:ascii="Times New Roman" w:hAnsi="Times New Roman" w:cs="Times New Roman"/>
                <w:lang w:val="en-GB"/>
              </w:rPr>
              <w:t>2.1</w:t>
            </w:r>
          </w:p>
        </w:tc>
      </w:tr>
      <w:tr w:rsidR="005624D5" w:rsidRPr="000309BA" w14:paraId="093B4DF8" w14:textId="77777777" w:rsidTr="004878FD">
        <w:tc>
          <w:tcPr>
            <w:tcW w:w="2825" w:type="dxa"/>
            <w:tcBorders>
              <w:top w:val="nil"/>
              <w:bottom w:val="nil"/>
              <w:right w:val="nil"/>
            </w:tcBorders>
          </w:tcPr>
          <w:p w14:paraId="4075AF83" w14:textId="77777777" w:rsidR="005624D5" w:rsidRPr="000309BA" w:rsidRDefault="005624D5" w:rsidP="000309BA">
            <w:pPr>
              <w:contextualSpacing/>
              <w:rPr>
                <w:rFonts w:ascii="Times New Roman" w:hAnsi="Times New Roman" w:cs="Times New Roman"/>
                <w:lang w:val="en-GB"/>
              </w:rPr>
            </w:pPr>
            <w:r w:rsidRPr="000309BA">
              <w:rPr>
                <w:rFonts w:ascii="Times New Roman" w:hAnsi="Times New Roman" w:cs="Times New Roman"/>
                <w:lang w:val="en-GB"/>
              </w:rPr>
              <w:t>€75.000 - €99.999</w:t>
            </w:r>
          </w:p>
        </w:tc>
        <w:tc>
          <w:tcPr>
            <w:tcW w:w="2776" w:type="dxa"/>
            <w:tcBorders>
              <w:top w:val="nil"/>
              <w:left w:val="nil"/>
              <w:bottom w:val="nil"/>
              <w:right w:val="nil"/>
            </w:tcBorders>
          </w:tcPr>
          <w:p w14:paraId="7DDB1BB0" w14:textId="54A28CA2" w:rsidR="005624D5" w:rsidRPr="000309BA" w:rsidRDefault="004878FD" w:rsidP="000309BA">
            <w:pPr>
              <w:contextualSpacing/>
              <w:jc w:val="center"/>
              <w:rPr>
                <w:rFonts w:ascii="Times New Roman" w:hAnsi="Times New Roman" w:cs="Times New Roman"/>
                <w:lang w:val="en-GB"/>
              </w:rPr>
            </w:pPr>
            <w:r w:rsidRPr="000309BA">
              <w:rPr>
                <w:rFonts w:ascii="Times New Roman" w:hAnsi="Times New Roman" w:cs="Times New Roman"/>
                <w:lang w:val="en-GB"/>
              </w:rPr>
              <w:t>4</w:t>
            </w:r>
          </w:p>
        </w:tc>
        <w:tc>
          <w:tcPr>
            <w:tcW w:w="2705" w:type="dxa"/>
            <w:tcBorders>
              <w:top w:val="nil"/>
              <w:left w:val="nil"/>
              <w:bottom w:val="nil"/>
            </w:tcBorders>
          </w:tcPr>
          <w:p w14:paraId="59C22CBE" w14:textId="7432DE0B" w:rsidR="005624D5" w:rsidRPr="000309BA" w:rsidRDefault="004878FD" w:rsidP="000309BA">
            <w:pPr>
              <w:contextualSpacing/>
              <w:jc w:val="right"/>
              <w:rPr>
                <w:rFonts w:ascii="Times New Roman" w:hAnsi="Times New Roman" w:cs="Times New Roman"/>
                <w:lang w:val="en-GB"/>
              </w:rPr>
            </w:pPr>
            <w:r w:rsidRPr="000309BA">
              <w:rPr>
                <w:rFonts w:ascii="Times New Roman" w:hAnsi="Times New Roman" w:cs="Times New Roman"/>
                <w:lang w:val="en-GB"/>
              </w:rPr>
              <w:t>1.4</w:t>
            </w:r>
          </w:p>
        </w:tc>
      </w:tr>
      <w:tr w:rsidR="005624D5" w:rsidRPr="000309BA" w14:paraId="391083B2" w14:textId="77777777" w:rsidTr="004878FD">
        <w:tc>
          <w:tcPr>
            <w:tcW w:w="2825" w:type="dxa"/>
            <w:tcBorders>
              <w:top w:val="nil"/>
              <w:bottom w:val="nil"/>
              <w:right w:val="nil"/>
            </w:tcBorders>
          </w:tcPr>
          <w:p w14:paraId="432AC782" w14:textId="00F40C75" w:rsidR="005624D5" w:rsidRPr="000309BA" w:rsidRDefault="004878FD" w:rsidP="000309BA">
            <w:pPr>
              <w:contextualSpacing/>
              <w:rPr>
                <w:rFonts w:ascii="Times New Roman" w:hAnsi="Times New Roman" w:cs="Times New Roman"/>
                <w:lang w:val="en-GB"/>
              </w:rPr>
            </w:pPr>
            <w:r w:rsidRPr="000309BA">
              <w:rPr>
                <w:rFonts w:ascii="Times New Roman" w:hAnsi="Times New Roman" w:cs="Times New Roman"/>
                <w:lang w:val="en-GB"/>
              </w:rPr>
              <w:t xml:space="preserve">I </w:t>
            </w:r>
            <w:proofErr w:type="gramStart"/>
            <w:r w:rsidRPr="000309BA">
              <w:rPr>
                <w:rFonts w:ascii="Times New Roman" w:hAnsi="Times New Roman" w:cs="Times New Roman"/>
                <w:lang w:val="en-GB"/>
              </w:rPr>
              <w:t>don’t</w:t>
            </w:r>
            <w:proofErr w:type="gramEnd"/>
            <w:r w:rsidRPr="000309BA">
              <w:rPr>
                <w:rFonts w:ascii="Times New Roman" w:hAnsi="Times New Roman" w:cs="Times New Roman"/>
                <w:lang w:val="en-GB"/>
              </w:rPr>
              <w:t xml:space="preserve"> know                                                        </w:t>
            </w:r>
          </w:p>
        </w:tc>
        <w:tc>
          <w:tcPr>
            <w:tcW w:w="2776" w:type="dxa"/>
            <w:tcBorders>
              <w:top w:val="nil"/>
              <w:left w:val="nil"/>
              <w:bottom w:val="nil"/>
              <w:right w:val="nil"/>
            </w:tcBorders>
          </w:tcPr>
          <w:p w14:paraId="5B34AAB4" w14:textId="098A318A" w:rsidR="005624D5" w:rsidRPr="000309BA" w:rsidRDefault="004878FD" w:rsidP="004878FD">
            <w:pPr>
              <w:contextualSpacing/>
              <w:rPr>
                <w:rFonts w:ascii="Times New Roman" w:hAnsi="Times New Roman" w:cs="Times New Roman"/>
                <w:lang w:val="en-GB"/>
              </w:rPr>
            </w:pPr>
            <w:r w:rsidRPr="000309BA">
              <w:rPr>
                <w:rFonts w:ascii="Times New Roman" w:hAnsi="Times New Roman" w:cs="Times New Roman"/>
                <w:lang w:val="en-GB"/>
              </w:rPr>
              <w:t xml:space="preserve">                     15</w:t>
            </w:r>
          </w:p>
        </w:tc>
        <w:tc>
          <w:tcPr>
            <w:tcW w:w="2705" w:type="dxa"/>
            <w:tcBorders>
              <w:top w:val="nil"/>
              <w:left w:val="nil"/>
              <w:bottom w:val="nil"/>
            </w:tcBorders>
          </w:tcPr>
          <w:p w14:paraId="0E85AB7D" w14:textId="69D13322" w:rsidR="005624D5" w:rsidRPr="000309BA" w:rsidRDefault="004878FD" w:rsidP="000309BA">
            <w:pPr>
              <w:contextualSpacing/>
              <w:jc w:val="right"/>
              <w:rPr>
                <w:rFonts w:ascii="Times New Roman" w:hAnsi="Times New Roman" w:cs="Times New Roman"/>
                <w:lang w:val="en-GB"/>
              </w:rPr>
            </w:pPr>
            <w:r w:rsidRPr="000309BA">
              <w:rPr>
                <w:rFonts w:ascii="Times New Roman" w:hAnsi="Times New Roman" w:cs="Times New Roman"/>
                <w:lang w:val="en-GB"/>
              </w:rPr>
              <w:t>5.2</w:t>
            </w:r>
          </w:p>
        </w:tc>
      </w:tr>
      <w:tr w:rsidR="005624D5" w:rsidRPr="000309BA" w14:paraId="505C0FD7" w14:textId="77777777" w:rsidTr="00286A15">
        <w:tc>
          <w:tcPr>
            <w:tcW w:w="2825" w:type="dxa"/>
            <w:tcBorders>
              <w:top w:val="nil"/>
              <w:bottom w:val="single" w:sz="4" w:space="0" w:color="auto"/>
              <w:right w:val="nil"/>
            </w:tcBorders>
          </w:tcPr>
          <w:p w14:paraId="499920BA" w14:textId="64E5758A" w:rsidR="005624D5" w:rsidRPr="000309BA" w:rsidRDefault="004878FD" w:rsidP="000309BA">
            <w:pPr>
              <w:contextualSpacing/>
              <w:rPr>
                <w:rFonts w:ascii="Times New Roman" w:hAnsi="Times New Roman" w:cs="Times New Roman"/>
                <w:lang w:val="en-GB"/>
              </w:rPr>
            </w:pPr>
            <w:r w:rsidRPr="000309BA">
              <w:rPr>
                <w:rFonts w:ascii="Times New Roman" w:hAnsi="Times New Roman" w:cs="Times New Roman"/>
                <w:lang w:val="en-GB"/>
              </w:rPr>
              <w:t xml:space="preserve">Prefer not to say                                                </w:t>
            </w:r>
          </w:p>
        </w:tc>
        <w:tc>
          <w:tcPr>
            <w:tcW w:w="2776" w:type="dxa"/>
            <w:tcBorders>
              <w:top w:val="nil"/>
              <w:left w:val="nil"/>
              <w:bottom w:val="single" w:sz="4" w:space="0" w:color="auto"/>
              <w:right w:val="nil"/>
            </w:tcBorders>
          </w:tcPr>
          <w:p w14:paraId="128949FA" w14:textId="0ABC8288" w:rsidR="005624D5" w:rsidRPr="000309BA" w:rsidRDefault="004878FD" w:rsidP="004878FD">
            <w:pPr>
              <w:contextualSpacing/>
              <w:rPr>
                <w:rFonts w:ascii="Times New Roman" w:hAnsi="Times New Roman" w:cs="Times New Roman"/>
                <w:lang w:val="en-GB"/>
              </w:rPr>
            </w:pPr>
            <w:r w:rsidRPr="000309BA">
              <w:rPr>
                <w:rFonts w:ascii="Times New Roman" w:hAnsi="Times New Roman" w:cs="Times New Roman"/>
                <w:lang w:val="en-GB"/>
              </w:rPr>
              <w:t xml:space="preserve">                     28</w:t>
            </w:r>
          </w:p>
        </w:tc>
        <w:tc>
          <w:tcPr>
            <w:tcW w:w="2705" w:type="dxa"/>
            <w:tcBorders>
              <w:top w:val="nil"/>
              <w:left w:val="nil"/>
              <w:bottom w:val="single" w:sz="4" w:space="0" w:color="auto"/>
            </w:tcBorders>
          </w:tcPr>
          <w:p w14:paraId="37E7BD75" w14:textId="682EFE08" w:rsidR="005624D5" w:rsidRPr="000309BA" w:rsidRDefault="004878FD" w:rsidP="000309BA">
            <w:pPr>
              <w:contextualSpacing/>
              <w:jc w:val="right"/>
              <w:rPr>
                <w:rFonts w:ascii="Times New Roman" w:hAnsi="Times New Roman" w:cs="Times New Roman"/>
                <w:lang w:val="en-GB"/>
              </w:rPr>
            </w:pPr>
            <w:r w:rsidRPr="000309BA">
              <w:rPr>
                <w:rFonts w:ascii="Times New Roman" w:hAnsi="Times New Roman" w:cs="Times New Roman"/>
                <w:lang w:val="en-GB"/>
              </w:rPr>
              <w:t>9.8</w:t>
            </w:r>
          </w:p>
        </w:tc>
      </w:tr>
    </w:tbl>
    <w:p w14:paraId="217497E0" w14:textId="77777777" w:rsidR="005624D5" w:rsidRPr="000309BA" w:rsidRDefault="005624D5" w:rsidP="005624D5">
      <w:pPr>
        <w:spacing w:line="240" w:lineRule="auto"/>
        <w:contextualSpacing/>
        <w:rPr>
          <w:rFonts w:ascii="Times New Roman" w:hAnsi="Times New Roman" w:cs="Times New Roman"/>
          <w:lang w:val="en-GB"/>
        </w:rPr>
      </w:pPr>
      <w:r w:rsidRPr="000309BA">
        <w:rPr>
          <w:rFonts w:ascii="Times New Roman" w:hAnsi="Times New Roman" w:cs="Times New Roman"/>
          <w:lang w:val="en-GB"/>
        </w:rPr>
        <w:br w:type="page"/>
      </w:r>
    </w:p>
    <w:p w14:paraId="0BA8C5CC" w14:textId="77777777" w:rsidR="005624D5" w:rsidRPr="000309BA" w:rsidRDefault="005624D5" w:rsidP="00AC5587">
      <w:pPr>
        <w:spacing w:line="360" w:lineRule="auto"/>
        <w:rPr>
          <w:rFonts w:ascii="Times New Roman" w:hAnsi="Times New Roman" w:cs="Times New Roman"/>
          <w:b/>
          <w:bCs/>
          <w:sz w:val="24"/>
          <w:szCs w:val="24"/>
          <w:lang w:val="en-GB"/>
        </w:rPr>
      </w:pPr>
    </w:p>
    <w:p w14:paraId="0EF48EE7" w14:textId="571AFAA6" w:rsidR="001D03FD" w:rsidRPr="000309BA" w:rsidRDefault="001D03FD" w:rsidP="00AC5587">
      <w:pPr>
        <w:spacing w:line="360" w:lineRule="auto"/>
        <w:rPr>
          <w:rFonts w:ascii="Times New Roman" w:hAnsi="Times New Roman" w:cs="Times New Roman"/>
          <w:b/>
          <w:bCs/>
          <w:sz w:val="24"/>
          <w:szCs w:val="24"/>
          <w:lang w:val="en-GB"/>
        </w:rPr>
      </w:pPr>
    </w:p>
    <w:p w14:paraId="68D51A13" w14:textId="5D7E26C6" w:rsidR="001D03FD" w:rsidRPr="000309BA" w:rsidRDefault="001D03FD" w:rsidP="001D03FD">
      <w:pPr>
        <w:pStyle w:val="2"/>
        <w:spacing w:before="0" w:line="360" w:lineRule="auto"/>
        <w:contextualSpacing/>
        <w:rPr>
          <w:rFonts w:ascii="Times New Roman" w:hAnsi="Times New Roman" w:cs="Times New Roman"/>
          <w:color w:val="auto"/>
          <w:sz w:val="28"/>
          <w:szCs w:val="28"/>
          <w:lang w:val="en-GB"/>
        </w:rPr>
      </w:pPr>
      <w:bookmarkStart w:id="211" w:name="_Toc43935315"/>
      <w:r w:rsidRPr="000309BA">
        <w:rPr>
          <w:rFonts w:ascii="Times New Roman" w:hAnsi="Times New Roman" w:cs="Times New Roman"/>
          <w:color w:val="auto"/>
          <w:sz w:val="28"/>
          <w:szCs w:val="28"/>
          <w:lang w:val="en-GB"/>
        </w:rPr>
        <w:t xml:space="preserve">Appendix </w:t>
      </w:r>
      <w:bookmarkEnd w:id="211"/>
      <w:r w:rsidR="000309BA" w:rsidRPr="000309BA">
        <w:rPr>
          <w:rFonts w:ascii="Times New Roman" w:hAnsi="Times New Roman" w:cs="Times New Roman"/>
          <w:color w:val="auto"/>
          <w:sz w:val="28"/>
          <w:szCs w:val="28"/>
          <w:lang w:val="en-GB"/>
        </w:rPr>
        <w:t>B</w:t>
      </w:r>
    </w:p>
    <w:p w14:paraId="52562CAF" w14:textId="77777777"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Table 5: Items that are combined in the variables and the sources they are retrieved from. </w:t>
      </w:r>
    </w:p>
    <w:tbl>
      <w:tblPr>
        <w:tblStyle w:val="a4"/>
        <w:tblW w:w="0" w:type="auto"/>
        <w:tblLook w:val="04A0" w:firstRow="1" w:lastRow="0" w:firstColumn="1" w:lastColumn="0" w:noHBand="0" w:noVBand="1"/>
      </w:tblPr>
      <w:tblGrid>
        <w:gridCol w:w="1875"/>
        <w:gridCol w:w="3760"/>
        <w:gridCol w:w="2661"/>
      </w:tblGrid>
      <w:tr w:rsidR="001D03FD" w:rsidRPr="000309BA" w14:paraId="06C9ECEF" w14:textId="77777777" w:rsidTr="001D03FD">
        <w:tc>
          <w:tcPr>
            <w:tcW w:w="1875" w:type="dxa"/>
            <w:tcBorders>
              <w:bottom w:val="single" w:sz="4" w:space="0" w:color="auto"/>
            </w:tcBorders>
            <w:shd w:val="clear" w:color="auto" w:fill="D9D9D9" w:themeFill="background1" w:themeFillShade="D9"/>
          </w:tcPr>
          <w:p w14:paraId="4EFD10FC" w14:textId="77777777" w:rsidR="001D03FD" w:rsidRPr="000309BA" w:rsidRDefault="001D03FD" w:rsidP="000309BA">
            <w:pPr>
              <w:spacing w:line="360" w:lineRule="auto"/>
              <w:contextualSpacing/>
              <w:rPr>
                <w:rFonts w:ascii="Times New Roman" w:hAnsi="Times New Roman" w:cs="Times New Roman"/>
                <w:lang w:val="en-GB"/>
              </w:rPr>
            </w:pPr>
            <w:r w:rsidRPr="000309BA">
              <w:rPr>
                <w:rFonts w:ascii="Times New Roman" w:hAnsi="Times New Roman" w:cs="Times New Roman"/>
                <w:lang w:val="en-GB"/>
              </w:rPr>
              <w:t>Variable/construct</w:t>
            </w:r>
          </w:p>
        </w:tc>
        <w:tc>
          <w:tcPr>
            <w:tcW w:w="3760" w:type="dxa"/>
            <w:tcBorders>
              <w:bottom w:val="single" w:sz="4" w:space="0" w:color="auto"/>
            </w:tcBorders>
            <w:shd w:val="clear" w:color="auto" w:fill="D9D9D9" w:themeFill="background1" w:themeFillShade="D9"/>
          </w:tcPr>
          <w:p w14:paraId="5D818476" w14:textId="77777777" w:rsidR="001D03FD" w:rsidRPr="000309BA" w:rsidRDefault="001D03FD" w:rsidP="000309BA">
            <w:pPr>
              <w:spacing w:line="360" w:lineRule="auto"/>
              <w:contextualSpacing/>
              <w:rPr>
                <w:rFonts w:ascii="Times New Roman" w:hAnsi="Times New Roman" w:cs="Times New Roman"/>
                <w:lang w:val="en-GB"/>
              </w:rPr>
            </w:pPr>
            <w:r w:rsidRPr="000309BA">
              <w:rPr>
                <w:rFonts w:ascii="Times New Roman" w:hAnsi="Times New Roman" w:cs="Times New Roman"/>
                <w:lang w:val="en-GB"/>
              </w:rPr>
              <w:t>Question</w:t>
            </w:r>
          </w:p>
        </w:tc>
        <w:tc>
          <w:tcPr>
            <w:tcW w:w="2661" w:type="dxa"/>
            <w:tcBorders>
              <w:bottom w:val="single" w:sz="4" w:space="0" w:color="auto"/>
            </w:tcBorders>
            <w:shd w:val="clear" w:color="auto" w:fill="D9D9D9" w:themeFill="background1" w:themeFillShade="D9"/>
          </w:tcPr>
          <w:p w14:paraId="4CC398CE" w14:textId="77777777" w:rsidR="001D03FD" w:rsidRPr="000309BA" w:rsidRDefault="001D03FD" w:rsidP="000309BA">
            <w:pPr>
              <w:spacing w:line="360" w:lineRule="auto"/>
              <w:contextualSpacing/>
              <w:rPr>
                <w:rFonts w:ascii="Times New Roman" w:hAnsi="Times New Roman" w:cs="Times New Roman"/>
                <w:lang w:val="en-GB"/>
              </w:rPr>
            </w:pPr>
            <w:r w:rsidRPr="000309BA">
              <w:rPr>
                <w:rFonts w:ascii="Times New Roman" w:hAnsi="Times New Roman" w:cs="Times New Roman"/>
                <w:lang w:val="en-GB"/>
              </w:rPr>
              <w:t>Source</w:t>
            </w:r>
          </w:p>
        </w:tc>
      </w:tr>
      <w:tr w:rsidR="001D03FD" w:rsidRPr="000309BA" w14:paraId="43BD567D" w14:textId="77777777" w:rsidTr="001D03FD">
        <w:tc>
          <w:tcPr>
            <w:tcW w:w="1875" w:type="dxa"/>
            <w:tcBorders>
              <w:top w:val="single" w:sz="4" w:space="0" w:color="auto"/>
              <w:left w:val="single" w:sz="4" w:space="0" w:color="auto"/>
              <w:bottom w:val="nil"/>
              <w:right w:val="nil"/>
            </w:tcBorders>
          </w:tcPr>
          <w:p w14:paraId="0B9334FD" w14:textId="7B97EEAD" w:rsidR="001D03FD" w:rsidRPr="000309BA" w:rsidRDefault="001D03FD" w:rsidP="000309BA">
            <w:pPr>
              <w:spacing w:line="360" w:lineRule="auto"/>
              <w:contextualSpacing/>
              <w:rPr>
                <w:rFonts w:ascii="Times New Roman" w:hAnsi="Times New Roman" w:cs="Times New Roman"/>
                <w:lang w:val="en-GB"/>
              </w:rPr>
            </w:pPr>
            <w:r w:rsidRPr="000309BA">
              <w:rPr>
                <w:rFonts w:ascii="Times New Roman" w:hAnsi="Times New Roman" w:cs="Times New Roman"/>
                <w:lang w:val="en-GB"/>
              </w:rPr>
              <w:t>E</w:t>
            </w:r>
            <w:r w:rsidR="0045651B">
              <w:rPr>
                <w:rFonts w:ascii="Times New Roman" w:hAnsi="Times New Roman" w:cs="Times New Roman"/>
                <w:lang w:val="en-GB"/>
              </w:rPr>
              <w:t>nvironmental concerns</w:t>
            </w:r>
          </w:p>
        </w:tc>
        <w:tc>
          <w:tcPr>
            <w:tcW w:w="3760" w:type="dxa"/>
            <w:tcBorders>
              <w:top w:val="single" w:sz="4" w:space="0" w:color="auto"/>
              <w:left w:val="nil"/>
              <w:bottom w:val="nil"/>
              <w:right w:val="nil"/>
            </w:tcBorders>
          </w:tcPr>
          <w:p w14:paraId="29648F2D" w14:textId="002B05AC" w:rsidR="001D03FD" w:rsidRPr="000309BA" w:rsidRDefault="00DC3AE3" w:rsidP="000309BA">
            <w:pPr>
              <w:spacing w:line="360" w:lineRule="auto"/>
              <w:contextualSpacing/>
              <w:rPr>
                <w:rFonts w:ascii="Times New Roman" w:hAnsi="Times New Roman" w:cs="Times New Roman"/>
              </w:rPr>
            </w:pPr>
            <w:r w:rsidRPr="000309BA">
              <w:rPr>
                <w:rFonts w:ascii="Times New Roman" w:hAnsi="Times New Roman" w:cs="Times New Roman"/>
              </w:rPr>
              <w:t>I prefer to buy products from sustainable companies.</w:t>
            </w:r>
          </w:p>
        </w:tc>
        <w:tc>
          <w:tcPr>
            <w:tcW w:w="2661" w:type="dxa"/>
            <w:tcBorders>
              <w:top w:val="single" w:sz="4" w:space="0" w:color="auto"/>
              <w:left w:val="nil"/>
              <w:bottom w:val="nil"/>
              <w:right w:val="single" w:sz="4" w:space="0" w:color="auto"/>
            </w:tcBorders>
          </w:tcPr>
          <w:p w14:paraId="11D56CD8" w14:textId="7E3A60FA" w:rsidR="001D03FD" w:rsidRPr="000309BA" w:rsidRDefault="00A86784" w:rsidP="000309BA">
            <w:pPr>
              <w:spacing w:line="360" w:lineRule="auto"/>
              <w:contextualSpacing/>
              <w:rPr>
                <w:rFonts w:ascii="Times New Roman" w:hAnsi="Times New Roman" w:cs="Times New Roman"/>
                <w:lang w:val="en-GB"/>
              </w:rPr>
            </w:pPr>
            <w:proofErr w:type="spellStart"/>
            <w:r w:rsidRPr="000309BA">
              <w:rPr>
                <w:rFonts w:ascii="Times New Roman" w:hAnsi="Times New Roman" w:cs="Times New Roman"/>
              </w:rPr>
              <w:t>Toti</w:t>
            </w:r>
            <w:proofErr w:type="spellEnd"/>
            <w:r w:rsidRPr="000309BA">
              <w:rPr>
                <w:rFonts w:ascii="Times New Roman" w:hAnsi="Times New Roman" w:cs="Times New Roman"/>
              </w:rPr>
              <w:t>, &amp; Moulins, (2016).</w:t>
            </w:r>
          </w:p>
        </w:tc>
      </w:tr>
      <w:tr w:rsidR="001D03FD" w:rsidRPr="000309BA" w14:paraId="731D3755" w14:textId="77777777" w:rsidTr="001D03FD">
        <w:tc>
          <w:tcPr>
            <w:tcW w:w="1875" w:type="dxa"/>
            <w:tcBorders>
              <w:top w:val="nil"/>
              <w:left w:val="single" w:sz="4" w:space="0" w:color="auto"/>
              <w:bottom w:val="nil"/>
              <w:right w:val="nil"/>
            </w:tcBorders>
          </w:tcPr>
          <w:p w14:paraId="51ABBFD8" w14:textId="41EF4FB8" w:rsidR="001D03FD" w:rsidRPr="000309BA" w:rsidRDefault="001D03FD" w:rsidP="000309BA">
            <w:pPr>
              <w:spacing w:line="360" w:lineRule="auto"/>
              <w:contextualSpacing/>
              <w:rPr>
                <w:rFonts w:ascii="Times New Roman" w:hAnsi="Times New Roman" w:cs="Times New Roman"/>
                <w:lang w:val="en-GB"/>
              </w:rPr>
            </w:pPr>
          </w:p>
        </w:tc>
        <w:tc>
          <w:tcPr>
            <w:tcW w:w="3760" w:type="dxa"/>
            <w:tcBorders>
              <w:top w:val="nil"/>
              <w:left w:val="nil"/>
              <w:bottom w:val="nil"/>
              <w:right w:val="nil"/>
            </w:tcBorders>
          </w:tcPr>
          <w:p w14:paraId="44EB916B" w14:textId="107553A6" w:rsidR="001D03FD" w:rsidRPr="000309BA" w:rsidRDefault="00DC3AE3" w:rsidP="000309BA">
            <w:pPr>
              <w:spacing w:line="360" w:lineRule="auto"/>
              <w:contextualSpacing/>
              <w:rPr>
                <w:rFonts w:ascii="Times New Roman" w:hAnsi="Times New Roman" w:cs="Times New Roman"/>
              </w:rPr>
            </w:pPr>
            <w:r w:rsidRPr="000309BA">
              <w:rPr>
                <w:rFonts w:ascii="Times New Roman" w:hAnsi="Times New Roman" w:cs="Times New Roman"/>
              </w:rPr>
              <w:t>I prefer buying products with an eco-label.</w:t>
            </w:r>
          </w:p>
        </w:tc>
        <w:tc>
          <w:tcPr>
            <w:tcW w:w="2661" w:type="dxa"/>
            <w:tcBorders>
              <w:top w:val="nil"/>
              <w:left w:val="nil"/>
              <w:bottom w:val="nil"/>
              <w:right w:val="single" w:sz="4" w:space="0" w:color="auto"/>
            </w:tcBorders>
          </w:tcPr>
          <w:p w14:paraId="1C368872" w14:textId="77777777" w:rsidR="001D03FD" w:rsidRPr="000309BA" w:rsidRDefault="001D03FD" w:rsidP="000309BA">
            <w:pPr>
              <w:spacing w:line="360" w:lineRule="auto"/>
              <w:contextualSpacing/>
              <w:rPr>
                <w:rFonts w:ascii="Times New Roman" w:hAnsi="Times New Roman" w:cs="Times New Roman"/>
              </w:rPr>
            </w:pPr>
          </w:p>
        </w:tc>
      </w:tr>
      <w:tr w:rsidR="001D03FD" w:rsidRPr="000309BA" w14:paraId="025D4E93" w14:textId="77777777" w:rsidTr="001D03FD">
        <w:tc>
          <w:tcPr>
            <w:tcW w:w="1875" w:type="dxa"/>
            <w:tcBorders>
              <w:top w:val="nil"/>
              <w:left w:val="single" w:sz="4" w:space="0" w:color="auto"/>
              <w:bottom w:val="nil"/>
              <w:right w:val="nil"/>
            </w:tcBorders>
          </w:tcPr>
          <w:p w14:paraId="42E0A161" w14:textId="77777777" w:rsidR="001D03FD" w:rsidRPr="000309BA" w:rsidRDefault="001D03FD" w:rsidP="000309BA">
            <w:pPr>
              <w:spacing w:line="360" w:lineRule="auto"/>
              <w:contextualSpacing/>
              <w:rPr>
                <w:rFonts w:ascii="Times New Roman" w:hAnsi="Times New Roman" w:cs="Times New Roman"/>
              </w:rPr>
            </w:pPr>
          </w:p>
        </w:tc>
        <w:tc>
          <w:tcPr>
            <w:tcW w:w="3760" w:type="dxa"/>
            <w:tcBorders>
              <w:top w:val="nil"/>
              <w:left w:val="nil"/>
              <w:bottom w:val="nil"/>
              <w:right w:val="nil"/>
            </w:tcBorders>
          </w:tcPr>
          <w:p w14:paraId="3E9BD67D" w14:textId="21DB4D17" w:rsidR="001D03FD" w:rsidRPr="000309BA" w:rsidRDefault="00DC3AE3" w:rsidP="000309BA">
            <w:pPr>
              <w:spacing w:line="360" w:lineRule="auto"/>
              <w:contextualSpacing/>
              <w:rPr>
                <w:rFonts w:ascii="Times New Roman" w:hAnsi="Times New Roman" w:cs="Times New Roman"/>
              </w:rPr>
            </w:pPr>
            <w:r w:rsidRPr="000309BA">
              <w:rPr>
                <w:rFonts w:ascii="Times New Roman" w:hAnsi="Times New Roman" w:cs="Times New Roman"/>
              </w:rPr>
              <w:t>I prefer to buy in shops that highlight ecological or organic products.</w:t>
            </w:r>
          </w:p>
        </w:tc>
        <w:tc>
          <w:tcPr>
            <w:tcW w:w="2661" w:type="dxa"/>
            <w:tcBorders>
              <w:top w:val="nil"/>
              <w:left w:val="nil"/>
              <w:bottom w:val="nil"/>
              <w:right w:val="single" w:sz="4" w:space="0" w:color="auto"/>
            </w:tcBorders>
          </w:tcPr>
          <w:p w14:paraId="7B80417D" w14:textId="77777777" w:rsidR="001D03FD" w:rsidRPr="000309BA" w:rsidRDefault="001D03FD" w:rsidP="000309BA">
            <w:pPr>
              <w:spacing w:line="360" w:lineRule="auto"/>
              <w:contextualSpacing/>
              <w:rPr>
                <w:rFonts w:ascii="Times New Roman" w:hAnsi="Times New Roman" w:cs="Times New Roman"/>
              </w:rPr>
            </w:pPr>
          </w:p>
        </w:tc>
      </w:tr>
      <w:tr w:rsidR="001D03FD" w:rsidRPr="000309BA" w14:paraId="45DEDEEE" w14:textId="77777777" w:rsidTr="001D03FD">
        <w:tc>
          <w:tcPr>
            <w:tcW w:w="1875" w:type="dxa"/>
            <w:tcBorders>
              <w:top w:val="nil"/>
              <w:left w:val="single" w:sz="4" w:space="0" w:color="auto"/>
              <w:bottom w:val="nil"/>
              <w:right w:val="nil"/>
            </w:tcBorders>
          </w:tcPr>
          <w:p w14:paraId="509C221C" w14:textId="77777777" w:rsidR="001D03FD" w:rsidRPr="000309BA" w:rsidRDefault="001D03FD" w:rsidP="000309BA">
            <w:pPr>
              <w:spacing w:line="360" w:lineRule="auto"/>
              <w:contextualSpacing/>
              <w:rPr>
                <w:rFonts w:ascii="Times New Roman" w:hAnsi="Times New Roman" w:cs="Times New Roman"/>
              </w:rPr>
            </w:pPr>
          </w:p>
        </w:tc>
        <w:tc>
          <w:tcPr>
            <w:tcW w:w="3760" w:type="dxa"/>
            <w:tcBorders>
              <w:top w:val="nil"/>
              <w:left w:val="nil"/>
              <w:bottom w:val="nil"/>
              <w:right w:val="nil"/>
            </w:tcBorders>
          </w:tcPr>
          <w:p w14:paraId="10D57BAC" w14:textId="76D71BE6" w:rsidR="001D03FD" w:rsidRPr="000309BA" w:rsidRDefault="00DC3AE3" w:rsidP="000309BA">
            <w:pPr>
              <w:spacing w:line="360" w:lineRule="auto"/>
              <w:contextualSpacing/>
              <w:rPr>
                <w:rFonts w:ascii="Times New Roman" w:hAnsi="Times New Roman" w:cs="Times New Roman"/>
              </w:rPr>
            </w:pPr>
            <w:r w:rsidRPr="000309BA">
              <w:rPr>
                <w:rFonts w:ascii="Times New Roman" w:hAnsi="Times New Roman" w:cs="Times New Roman"/>
              </w:rPr>
              <w:t>I prefer to do my shopping in stores that promote fair trade.</w:t>
            </w:r>
          </w:p>
        </w:tc>
        <w:tc>
          <w:tcPr>
            <w:tcW w:w="2661" w:type="dxa"/>
            <w:tcBorders>
              <w:top w:val="nil"/>
              <w:left w:val="nil"/>
              <w:bottom w:val="nil"/>
              <w:right w:val="single" w:sz="4" w:space="0" w:color="auto"/>
            </w:tcBorders>
          </w:tcPr>
          <w:p w14:paraId="68F62463" w14:textId="77777777" w:rsidR="001D03FD" w:rsidRPr="000309BA" w:rsidRDefault="001D03FD" w:rsidP="000309BA">
            <w:pPr>
              <w:spacing w:line="360" w:lineRule="auto"/>
              <w:contextualSpacing/>
              <w:rPr>
                <w:rFonts w:ascii="Times New Roman" w:hAnsi="Times New Roman" w:cs="Times New Roman"/>
              </w:rPr>
            </w:pPr>
          </w:p>
        </w:tc>
      </w:tr>
      <w:tr w:rsidR="001D03FD" w:rsidRPr="000309BA" w14:paraId="5C2A9774" w14:textId="77777777" w:rsidTr="001D03FD">
        <w:tc>
          <w:tcPr>
            <w:tcW w:w="1875" w:type="dxa"/>
            <w:tcBorders>
              <w:top w:val="nil"/>
              <w:left w:val="single" w:sz="4" w:space="0" w:color="auto"/>
              <w:bottom w:val="nil"/>
              <w:right w:val="nil"/>
            </w:tcBorders>
          </w:tcPr>
          <w:p w14:paraId="121B18B2" w14:textId="77777777" w:rsidR="001D03FD" w:rsidRPr="000309BA" w:rsidRDefault="001D03FD" w:rsidP="000309BA">
            <w:pPr>
              <w:spacing w:line="360" w:lineRule="auto"/>
              <w:contextualSpacing/>
              <w:rPr>
                <w:rFonts w:ascii="Times New Roman" w:hAnsi="Times New Roman" w:cs="Times New Roman"/>
              </w:rPr>
            </w:pPr>
          </w:p>
        </w:tc>
        <w:tc>
          <w:tcPr>
            <w:tcW w:w="3760" w:type="dxa"/>
            <w:tcBorders>
              <w:top w:val="nil"/>
              <w:left w:val="nil"/>
              <w:bottom w:val="nil"/>
              <w:right w:val="nil"/>
            </w:tcBorders>
          </w:tcPr>
          <w:p w14:paraId="348F1C09" w14:textId="184C4E66" w:rsidR="001D03FD" w:rsidRPr="000309BA" w:rsidRDefault="00DC3AE3" w:rsidP="000309BA">
            <w:pPr>
              <w:spacing w:line="360" w:lineRule="auto"/>
              <w:contextualSpacing/>
              <w:rPr>
                <w:rFonts w:ascii="Times New Roman" w:hAnsi="Times New Roman" w:cs="Times New Roman"/>
              </w:rPr>
            </w:pPr>
            <w:r w:rsidRPr="000309BA">
              <w:rPr>
                <w:rFonts w:ascii="Times New Roman" w:hAnsi="Times New Roman" w:cs="Times New Roman"/>
              </w:rPr>
              <w:t>I restrict my consumption (food, energy, clothing, etc.) to what I really need.</w:t>
            </w:r>
          </w:p>
        </w:tc>
        <w:tc>
          <w:tcPr>
            <w:tcW w:w="2661" w:type="dxa"/>
            <w:tcBorders>
              <w:top w:val="nil"/>
              <w:left w:val="nil"/>
              <w:bottom w:val="nil"/>
              <w:right w:val="single" w:sz="4" w:space="0" w:color="auto"/>
            </w:tcBorders>
          </w:tcPr>
          <w:p w14:paraId="71336806" w14:textId="77777777" w:rsidR="001D03FD" w:rsidRPr="000309BA" w:rsidRDefault="001D03FD" w:rsidP="000309BA">
            <w:pPr>
              <w:spacing w:line="360" w:lineRule="auto"/>
              <w:contextualSpacing/>
              <w:rPr>
                <w:rFonts w:ascii="Times New Roman" w:hAnsi="Times New Roman" w:cs="Times New Roman"/>
              </w:rPr>
            </w:pPr>
          </w:p>
        </w:tc>
      </w:tr>
      <w:tr w:rsidR="001D03FD" w:rsidRPr="000309BA" w14:paraId="4FA0FC12" w14:textId="77777777" w:rsidTr="001D03FD">
        <w:tc>
          <w:tcPr>
            <w:tcW w:w="1875" w:type="dxa"/>
            <w:tcBorders>
              <w:top w:val="nil"/>
              <w:left w:val="single" w:sz="4" w:space="0" w:color="auto"/>
              <w:bottom w:val="single" w:sz="4" w:space="0" w:color="auto"/>
              <w:right w:val="nil"/>
            </w:tcBorders>
          </w:tcPr>
          <w:p w14:paraId="69011EEB" w14:textId="77777777" w:rsidR="001D03FD" w:rsidRPr="000309BA" w:rsidRDefault="001D03FD" w:rsidP="000309BA">
            <w:pPr>
              <w:spacing w:line="360" w:lineRule="auto"/>
              <w:contextualSpacing/>
              <w:rPr>
                <w:rFonts w:ascii="Times New Roman" w:hAnsi="Times New Roman" w:cs="Times New Roman"/>
              </w:rPr>
            </w:pPr>
          </w:p>
        </w:tc>
        <w:tc>
          <w:tcPr>
            <w:tcW w:w="3760" w:type="dxa"/>
            <w:tcBorders>
              <w:top w:val="nil"/>
              <w:left w:val="nil"/>
              <w:bottom w:val="single" w:sz="4" w:space="0" w:color="auto"/>
              <w:right w:val="nil"/>
            </w:tcBorders>
          </w:tcPr>
          <w:p w14:paraId="6B0C1F25" w14:textId="5B0083A7" w:rsidR="001D03FD" w:rsidRPr="000309BA" w:rsidRDefault="001D03FD" w:rsidP="000309BA">
            <w:pPr>
              <w:spacing w:line="360" w:lineRule="auto"/>
              <w:contextualSpacing/>
              <w:rPr>
                <w:rFonts w:ascii="Times New Roman" w:hAnsi="Times New Roman" w:cs="Times New Roman"/>
              </w:rPr>
            </w:pPr>
          </w:p>
        </w:tc>
        <w:tc>
          <w:tcPr>
            <w:tcW w:w="2661" w:type="dxa"/>
            <w:tcBorders>
              <w:top w:val="nil"/>
              <w:left w:val="nil"/>
              <w:bottom w:val="single" w:sz="4" w:space="0" w:color="auto"/>
              <w:right w:val="single" w:sz="4" w:space="0" w:color="auto"/>
            </w:tcBorders>
          </w:tcPr>
          <w:p w14:paraId="4B13BF5C" w14:textId="77777777" w:rsidR="001D03FD" w:rsidRPr="000309BA" w:rsidRDefault="001D03FD" w:rsidP="000309BA">
            <w:pPr>
              <w:spacing w:line="360" w:lineRule="auto"/>
              <w:contextualSpacing/>
              <w:rPr>
                <w:rFonts w:ascii="Times New Roman" w:hAnsi="Times New Roman" w:cs="Times New Roman"/>
              </w:rPr>
            </w:pPr>
          </w:p>
        </w:tc>
      </w:tr>
      <w:tr w:rsidR="001D03FD" w:rsidRPr="000309BA" w14:paraId="15265DA6" w14:textId="77777777" w:rsidTr="001D03FD">
        <w:tc>
          <w:tcPr>
            <w:tcW w:w="1875" w:type="dxa"/>
            <w:tcBorders>
              <w:bottom w:val="single" w:sz="4" w:space="0" w:color="auto"/>
              <w:right w:val="nil"/>
            </w:tcBorders>
          </w:tcPr>
          <w:p w14:paraId="7BE74AE3" w14:textId="77777777" w:rsidR="001D03FD" w:rsidRPr="000309BA" w:rsidRDefault="001D03FD" w:rsidP="000309BA">
            <w:pPr>
              <w:spacing w:line="360" w:lineRule="auto"/>
              <w:contextualSpacing/>
              <w:rPr>
                <w:rFonts w:ascii="Times New Roman" w:hAnsi="Times New Roman" w:cs="Times New Roman"/>
                <w:lang w:val="en-GB"/>
              </w:rPr>
            </w:pPr>
            <w:r w:rsidRPr="000309BA">
              <w:rPr>
                <w:rFonts w:ascii="Times New Roman" w:hAnsi="Times New Roman" w:cs="Times New Roman"/>
                <w:lang w:val="en-GB"/>
              </w:rPr>
              <w:t>Manipulation check</w:t>
            </w:r>
          </w:p>
        </w:tc>
        <w:tc>
          <w:tcPr>
            <w:tcW w:w="3760" w:type="dxa"/>
            <w:tcBorders>
              <w:left w:val="nil"/>
              <w:bottom w:val="single" w:sz="4" w:space="0" w:color="auto"/>
              <w:right w:val="nil"/>
            </w:tcBorders>
          </w:tcPr>
          <w:p w14:paraId="7330D967" w14:textId="3F12429E" w:rsidR="001D03FD" w:rsidRPr="000309BA" w:rsidRDefault="001D03FD" w:rsidP="000309BA">
            <w:pPr>
              <w:spacing w:line="360" w:lineRule="auto"/>
              <w:contextualSpacing/>
              <w:rPr>
                <w:rFonts w:ascii="Times New Roman" w:hAnsi="Times New Roman" w:cs="Times New Roman"/>
              </w:rPr>
            </w:pPr>
            <w:r w:rsidRPr="000309BA">
              <w:rPr>
                <w:rFonts w:ascii="Times New Roman" w:hAnsi="Times New Roman" w:cs="Times New Roman"/>
              </w:rPr>
              <w:t>34-Threads is a sustainable company.</w:t>
            </w:r>
          </w:p>
        </w:tc>
        <w:tc>
          <w:tcPr>
            <w:tcW w:w="2661" w:type="dxa"/>
            <w:tcBorders>
              <w:left w:val="nil"/>
              <w:bottom w:val="single" w:sz="4" w:space="0" w:color="auto"/>
            </w:tcBorders>
          </w:tcPr>
          <w:p w14:paraId="34114239" w14:textId="77777777" w:rsidR="001D03FD" w:rsidRPr="000309BA" w:rsidRDefault="001D03FD" w:rsidP="000309BA">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No source. </w:t>
            </w:r>
          </w:p>
        </w:tc>
      </w:tr>
      <w:tr w:rsidR="001D03FD" w:rsidRPr="000309BA" w14:paraId="3CAA9A70" w14:textId="77777777" w:rsidTr="001D03FD">
        <w:tc>
          <w:tcPr>
            <w:tcW w:w="1875" w:type="dxa"/>
            <w:tcBorders>
              <w:bottom w:val="nil"/>
              <w:right w:val="nil"/>
            </w:tcBorders>
          </w:tcPr>
          <w:p w14:paraId="7BE37414" w14:textId="4827FF6C"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Morality</w:t>
            </w:r>
          </w:p>
        </w:tc>
        <w:tc>
          <w:tcPr>
            <w:tcW w:w="3760" w:type="dxa"/>
            <w:tcBorders>
              <w:left w:val="nil"/>
              <w:bottom w:val="nil"/>
              <w:right w:val="nil"/>
            </w:tcBorders>
          </w:tcPr>
          <w:p w14:paraId="5FE92E1B" w14:textId="5B8FACA5"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Sincerity of the fashion company.</w:t>
            </w:r>
          </w:p>
        </w:tc>
        <w:tc>
          <w:tcPr>
            <w:tcW w:w="2661" w:type="dxa"/>
            <w:tcBorders>
              <w:left w:val="nil"/>
              <w:bottom w:val="nil"/>
            </w:tcBorders>
          </w:tcPr>
          <w:p w14:paraId="0F9AB1FB" w14:textId="77777777"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Leach et al. (2007).  </w:t>
            </w:r>
          </w:p>
        </w:tc>
      </w:tr>
      <w:tr w:rsidR="001D03FD" w:rsidRPr="000309BA" w14:paraId="11AF978C" w14:textId="77777777" w:rsidTr="001D03FD">
        <w:tc>
          <w:tcPr>
            <w:tcW w:w="1875" w:type="dxa"/>
            <w:tcBorders>
              <w:top w:val="nil"/>
              <w:bottom w:val="nil"/>
              <w:right w:val="nil"/>
            </w:tcBorders>
          </w:tcPr>
          <w:p w14:paraId="77F393A0" w14:textId="77777777" w:rsidR="001D03FD" w:rsidRPr="000309BA" w:rsidRDefault="001D03FD" w:rsidP="001D03FD">
            <w:pPr>
              <w:spacing w:line="360" w:lineRule="auto"/>
              <w:contextualSpacing/>
              <w:rPr>
                <w:rFonts w:ascii="Times New Roman" w:hAnsi="Times New Roman" w:cs="Times New Roman"/>
                <w:lang w:val="en-GB"/>
              </w:rPr>
            </w:pPr>
          </w:p>
        </w:tc>
        <w:tc>
          <w:tcPr>
            <w:tcW w:w="3760" w:type="dxa"/>
            <w:tcBorders>
              <w:top w:val="nil"/>
              <w:left w:val="nil"/>
              <w:bottom w:val="nil"/>
              <w:right w:val="nil"/>
            </w:tcBorders>
          </w:tcPr>
          <w:p w14:paraId="56735244" w14:textId="77F33AF0"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Honesty of the fashion company.</w:t>
            </w:r>
          </w:p>
        </w:tc>
        <w:tc>
          <w:tcPr>
            <w:tcW w:w="2661" w:type="dxa"/>
            <w:tcBorders>
              <w:top w:val="nil"/>
              <w:left w:val="nil"/>
              <w:bottom w:val="nil"/>
            </w:tcBorders>
          </w:tcPr>
          <w:p w14:paraId="2127DF56" w14:textId="77777777" w:rsidR="001D03FD" w:rsidRPr="000309BA" w:rsidRDefault="001D03FD" w:rsidP="001D03FD">
            <w:pPr>
              <w:spacing w:line="360" w:lineRule="auto"/>
              <w:contextualSpacing/>
              <w:rPr>
                <w:rFonts w:ascii="Times New Roman" w:hAnsi="Times New Roman" w:cs="Times New Roman"/>
                <w:lang w:val="en-GB"/>
              </w:rPr>
            </w:pPr>
          </w:p>
        </w:tc>
      </w:tr>
      <w:tr w:rsidR="001D03FD" w:rsidRPr="000309BA" w14:paraId="4A517037" w14:textId="77777777" w:rsidTr="001D03FD">
        <w:tc>
          <w:tcPr>
            <w:tcW w:w="1875" w:type="dxa"/>
            <w:tcBorders>
              <w:top w:val="nil"/>
              <w:bottom w:val="single" w:sz="4" w:space="0" w:color="auto"/>
              <w:right w:val="nil"/>
            </w:tcBorders>
          </w:tcPr>
          <w:p w14:paraId="18559D45" w14:textId="77777777" w:rsidR="001D03FD" w:rsidRPr="000309BA" w:rsidRDefault="001D03FD" w:rsidP="001D03FD">
            <w:pPr>
              <w:spacing w:line="360" w:lineRule="auto"/>
              <w:contextualSpacing/>
              <w:rPr>
                <w:rFonts w:ascii="Times New Roman" w:hAnsi="Times New Roman" w:cs="Times New Roman"/>
                <w:lang w:val="en-GB"/>
              </w:rPr>
            </w:pPr>
          </w:p>
        </w:tc>
        <w:tc>
          <w:tcPr>
            <w:tcW w:w="3760" w:type="dxa"/>
            <w:tcBorders>
              <w:top w:val="nil"/>
              <w:left w:val="nil"/>
              <w:bottom w:val="single" w:sz="4" w:space="0" w:color="auto"/>
              <w:right w:val="nil"/>
            </w:tcBorders>
          </w:tcPr>
          <w:p w14:paraId="277F1784" w14:textId="44A98EDB"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Trustworthiness of the fashion company.</w:t>
            </w:r>
          </w:p>
        </w:tc>
        <w:tc>
          <w:tcPr>
            <w:tcW w:w="2661" w:type="dxa"/>
            <w:tcBorders>
              <w:top w:val="nil"/>
              <w:left w:val="nil"/>
              <w:bottom w:val="single" w:sz="4" w:space="0" w:color="auto"/>
            </w:tcBorders>
          </w:tcPr>
          <w:p w14:paraId="51B5E650" w14:textId="77777777" w:rsidR="001D03FD" w:rsidRPr="000309BA" w:rsidRDefault="001D03FD" w:rsidP="001D03FD">
            <w:pPr>
              <w:spacing w:line="360" w:lineRule="auto"/>
              <w:contextualSpacing/>
              <w:rPr>
                <w:rFonts w:ascii="Times New Roman" w:hAnsi="Times New Roman" w:cs="Times New Roman"/>
                <w:lang w:val="en-GB"/>
              </w:rPr>
            </w:pPr>
          </w:p>
        </w:tc>
      </w:tr>
      <w:tr w:rsidR="001D03FD" w:rsidRPr="000309BA" w14:paraId="2D9FA902" w14:textId="77777777" w:rsidTr="001D03FD">
        <w:tc>
          <w:tcPr>
            <w:tcW w:w="1875" w:type="dxa"/>
            <w:tcBorders>
              <w:bottom w:val="nil"/>
              <w:right w:val="nil"/>
            </w:tcBorders>
          </w:tcPr>
          <w:p w14:paraId="314AD010" w14:textId="77777777"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Competence</w:t>
            </w:r>
          </w:p>
        </w:tc>
        <w:tc>
          <w:tcPr>
            <w:tcW w:w="3760" w:type="dxa"/>
            <w:tcBorders>
              <w:left w:val="nil"/>
              <w:bottom w:val="nil"/>
              <w:right w:val="nil"/>
            </w:tcBorders>
          </w:tcPr>
          <w:p w14:paraId="1E1CC6BD" w14:textId="02699AD7"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Competence of the fashion company.</w:t>
            </w:r>
          </w:p>
        </w:tc>
        <w:tc>
          <w:tcPr>
            <w:tcW w:w="2661" w:type="dxa"/>
            <w:tcBorders>
              <w:left w:val="nil"/>
              <w:bottom w:val="nil"/>
            </w:tcBorders>
          </w:tcPr>
          <w:p w14:paraId="5100FABB" w14:textId="77777777"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Leach et al. (2007).</w:t>
            </w:r>
          </w:p>
        </w:tc>
      </w:tr>
      <w:tr w:rsidR="001D03FD" w:rsidRPr="000309BA" w14:paraId="4478AD2C" w14:textId="77777777" w:rsidTr="001D03FD">
        <w:tc>
          <w:tcPr>
            <w:tcW w:w="1875" w:type="dxa"/>
            <w:tcBorders>
              <w:top w:val="nil"/>
              <w:bottom w:val="nil"/>
              <w:right w:val="nil"/>
            </w:tcBorders>
          </w:tcPr>
          <w:p w14:paraId="612379BB" w14:textId="77777777" w:rsidR="001D03FD" w:rsidRPr="000309BA" w:rsidRDefault="001D03FD" w:rsidP="001D03FD">
            <w:pPr>
              <w:spacing w:line="360" w:lineRule="auto"/>
              <w:contextualSpacing/>
              <w:rPr>
                <w:rFonts w:ascii="Times New Roman" w:hAnsi="Times New Roman" w:cs="Times New Roman"/>
                <w:lang w:val="en-GB"/>
              </w:rPr>
            </w:pPr>
          </w:p>
        </w:tc>
        <w:tc>
          <w:tcPr>
            <w:tcW w:w="3760" w:type="dxa"/>
            <w:tcBorders>
              <w:top w:val="nil"/>
              <w:left w:val="nil"/>
              <w:bottom w:val="nil"/>
              <w:right w:val="nil"/>
            </w:tcBorders>
          </w:tcPr>
          <w:p w14:paraId="2901EA21" w14:textId="6597240A"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Intelligence of the fashion company.</w:t>
            </w:r>
          </w:p>
        </w:tc>
        <w:tc>
          <w:tcPr>
            <w:tcW w:w="2661" w:type="dxa"/>
            <w:tcBorders>
              <w:top w:val="nil"/>
              <w:left w:val="nil"/>
              <w:bottom w:val="nil"/>
            </w:tcBorders>
          </w:tcPr>
          <w:p w14:paraId="497FBCBE" w14:textId="77777777" w:rsidR="001D03FD" w:rsidRPr="000309BA" w:rsidRDefault="001D03FD" w:rsidP="001D03FD">
            <w:pPr>
              <w:spacing w:line="360" w:lineRule="auto"/>
              <w:contextualSpacing/>
              <w:rPr>
                <w:rFonts w:ascii="Times New Roman" w:hAnsi="Times New Roman" w:cs="Times New Roman"/>
                <w:lang w:val="en-GB"/>
              </w:rPr>
            </w:pPr>
          </w:p>
        </w:tc>
      </w:tr>
      <w:tr w:rsidR="001D03FD" w:rsidRPr="000309BA" w14:paraId="02D99B9B" w14:textId="77777777" w:rsidTr="001D03FD">
        <w:tc>
          <w:tcPr>
            <w:tcW w:w="1875" w:type="dxa"/>
            <w:tcBorders>
              <w:top w:val="nil"/>
              <w:bottom w:val="single" w:sz="4" w:space="0" w:color="auto"/>
              <w:right w:val="nil"/>
            </w:tcBorders>
          </w:tcPr>
          <w:p w14:paraId="64985D41" w14:textId="77777777" w:rsidR="001D03FD" w:rsidRPr="000309BA" w:rsidRDefault="001D03FD" w:rsidP="001D03FD">
            <w:pPr>
              <w:spacing w:line="360" w:lineRule="auto"/>
              <w:contextualSpacing/>
              <w:rPr>
                <w:rFonts w:ascii="Times New Roman" w:hAnsi="Times New Roman" w:cs="Times New Roman"/>
                <w:lang w:val="en-GB"/>
              </w:rPr>
            </w:pPr>
          </w:p>
        </w:tc>
        <w:tc>
          <w:tcPr>
            <w:tcW w:w="3760" w:type="dxa"/>
            <w:tcBorders>
              <w:top w:val="nil"/>
              <w:left w:val="nil"/>
              <w:bottom w:val="single" w:sz="4" w:space="0" w:color="auto"/>
              <w:right w:val="nil"/>
            </w:tcBorders>
          </w:tcPr>
          <w:p w14:paraId="443E7283" w14:textId="6DD8D765" w:rsidR="001D03FD" w:rsidRPr="000309BA" w:rsidRDefault="001D03FD" w:rsidP="001D03FD">
            <w:pPr>
              <w:spacing w:line="360" w:lineRule="auto"/>
              <w:contextualSpacing/>
              <w:rPr>
                <w:rFonts w:ascii="Times New Roman" w:hAnsi="Times New Roman" w:cs="Times New Roman"/>
                <w:lang w:val="en-GB"/>
              </w:rPr>
            </w:pPr>
            <w:proofErr w:type="spellStart"/>
            <w:r w:rsidRPr="000309BA">
              <w:rPr>
                <w:rFonts w:ascii="Times New Roman" w:hAnsi="Times New Roman" w:cs="Times New Roman"/>
                <w:lang w:val="en-GB"/>
              </w:rPr>
              <w:t>Skillfulness</w:t>
            </w:r>
            <w:proofErr w:type="spellEnd"/>
            <w:r w:rsidRPr="000309BA">
              <w:rPr>
                <w:rFonts w:ascii="Times New Roman" w:hAnsi="Times New Roman" w:cs="Times New Roman"/>
                <w:lang w:val="en-GB"/>
              </w:rPr>
              <w:t xml:space="preserve"> of the fashion company.</w:t>
            </w:r>
          </w:p>
        </w:tc>
        <w:tc>
          <w:tcPr>
            <w:tcW w:w="2661" w:type="dxa"/>
            <w:tcBorders>
              <w:top w:val="nil"/>
              <w:left w:val="nil"/>
              <w:bottom w:val="single" w:sz="4" w:space="0" w:color="auto"/>
            </w:tcBorders>
          </w:tcPr>
          <w:p w14:paraId="2ABBD4A6" w14:textId="77777777" w:rsidR="001D03FD" w:rsidRPr="000309BA" w:rsidRDefault="001D03FD" w:rsidP="001D03FD">
            <w:pPr>
              <w:spacing w:line="360" w:lineRule="auto"/>
              <w:contextualSpacing/>
              <w:rPr>
                <w:rFonts w:ascii="Times New Roman" w:hAnsi="Times New Roman" w:cs="Times New Roman"/>
                <w:lang w:val="en-GB"/>
              </w:rPr>
            </w:pPr>
          </w:p>
        </w:tc>
      </w:tr>
      <w:tr w:rsidR="001D03FD" w:rsidRPr="000309BA" w14:paraId="0B65EC04" w14:textId="77777777" w:rsidTr="001D03FD">
        <w:tc>
          <w:tcPr>
            <w:tcW w:w="1875" w:type="dxa"/>
            <w:tcBorders>
              <w:bottom w:val="nil"/>
              <w:right w:val="nil"/>
            </w:tcBorders>
          </w:tcPr>
          <w:p w14:paraId="421760CE" w14:textId="77777777"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Positive </w:t>
            </w:r>
            <w:proofErr w:type="spellStart"/>
            <w:r w:rsidRPr="000309BA">
              <w:rPr>
                <w:rFonts w:ascii="Times New Roman" w:hAnsi="Times New Roman" w:cs="Times New Roman"/>
                <w:lang w:val="en-GB"/>
              </w:rPr>
              <w:t>eWOM</w:t>
            </w:r>
            <w:proofErr w:type="spellEnd"/>
            <w:r w:rsidRPr="000309BA">
              <w:rPr>
                <w:rFonts w:ascii="Times New Roman" w:hAnsi="Times New Roman" w:cs="Times New Roman"/>
                <w:lang w:val="en-GB"/>
              </w:rPr>
              <w:t xml:space="preserve"> </w:t>
            </w:r>
          </w:p>
        </w:tc>
        <w:tc>
          <w:tcPr>
            <w:tcW w:w="3760" w:type="dxa"/>
            <w:tcBorders>
              <w:left w:val="nil"/>
              <w:bottom w:val="nil"/>
              <w:right w:val="nil"/>
            </w:tcBorders>
          </w:tcPr>
          <w:p w14:paraId="15E9996E" w14:textId="6C1EEEC4" w:rsidR="001D03FD" w:rsidRPr="000309BA" w:rsidRDefault="001D03FD" w:rsidP="001D03FD">
            <w:pPr>
              <w:spacing w:line="360" w:lineRule="auto"/>
              <w:contextualSpacing/>
              <w:rPr>
                <w:rFonts w:ascii="Times New Roman" w:hAnsi="Times New Roman" w:cs="Times New Roman"/>
              </w:rPr>
            </w:pPr>
            <w:r w:rsidRPr="000309BA">
              <w:rPr>
                <w:rFonts w:ascii="Times New Roman" w:hAnsi="Times New Roman" w:cs="Times New Roman"/>
                <w:lang w:val="en-GB"/>
              </w:rPr>
              <w:t xml:space="preserve">I would give a positive reaction under the post. </w:t>
            </w:r>
          </w:p>
        </w:tc>
        <w:tc>
          <w:tcPr>
            <w:tcW w:w="2661" w:type="dxa"/>
            <w:tcBorders>
              <w:left w:val="nil"/>
              <w:bottom w:val="nil"/>
            </w:tcBorders>
          </w:tcPr>
          <w:p w14:paraId="3DAFC39D" w14:textId="77777777"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Eisingerich, et al. (2015).</w:t>
            </w:r>
          </w:p>
          <w:p w14:paraId="1AF02FC9" w14:textId="77777777" w:rsidR="001D03FD" w:rsidRPr="000309BA" w:rsidRDefault="001D03FD" w:rsidP="001D03FD">
            <w:pPr>
              <w:spacing w:line="360" w:lineRule="auto"/>
              <w:contextualSpacing/>
              <w:rPr>
                <w:rFonts w:ascii="Times New Roman" w:hAnsi="Times New Roman" w:cs="Times New Roman"/>
                <w:lang w:val="en-GB"/>
              </w:rPr>
            </w:pPr>
          </w:p>
        </w:tc>
      </w:tr>
      <w:tr w:rsidR="001D03FD" w:rsidRPr="000309BA" w14:paraId="05E3F57D" w14:textId="77777777" w:rsidTr="001D03FD">
        <w:tc>
          <w:tcPr>
            <w:tcW w:w="1875" w:type="dxa"/>
            <w:tcBorders>
              <w:top w:val="nil"/>
              <w:bottom w:val="nil"/>
              <w:right w:val="nil"/>
            </w:tcBorders>
          </w:tcPr>
          <w:p w14:paraId="601C1F8E" w14:textId="77777777" w:rsidR="001D03FD" w:rsidRPr="000309BA" w:rsidRDefault="001D03FD" w:rsidP="001D03FD">
            <w:pPr>
              <w:spacing w:line="360" w:lineRule="auto"/>
              <w:contextualSpacing/>
              <w:rPr>
                <w:rFonts w:ascii="Times New Roman" w:hAnsi="Times New Roman" w:cs="Times New Roman"/>
                <w:lang w:val="en-GB"/>
              </w:rPr>
            </w:pPr>
          </w:p>
        </w:tc>
        <w:tc>
          <w:tcPr>
            <w:tcW w:w="3760" w:type="dxa"/>
            <w:tcBorders>
              <w:top w:val="nil"/>
              <w:left w:val="nil"/>
              <w:bottom w:val="nil"/>
              <w:right w:val="nil"/>
            </w:tcBorders>
          </w:tcPr>
          <w:p w14:paraId="31F37D14" w14:textId="79BACA8A" w:rsidR="001D03FD" w:rsidRPr="000309BA" w:rsidRDefault="001D03FD" w:rsidP="001D03FD">
            <w:pPr>
              <w:spacing w:line="360" w:lineRule="auto"/>
              <w:contextualSpacing/>
              <w:rPr>
                <w:rFonts w:ascii="Times New Roman" w:hAnsi="Times New Roman" w:cs="Times New Roman"/>
              </w:rPr>
            </w:pPr>
            <w:r w:rsidRPr="000309BA">
              <w:rPr>
                <w:rFonts w:ascii="Times New Roman" w:hAnsi="Times New Roman" w:cs="Times New Roman"/>
                <w:lang w:val="en-GB"/>
              </w:rPr>
              <w:t>I would say positive things about the company on Facebook.</w:t>
            </w:r>
          </w:p>
        </w:tc>
        <w:tc>
          <w:tcPr>
            <w:tcW w:w="2661" w:type="dxa"/>
            <w:tcBorders>
              <w:top w:val="nil"/>
              <w:left w:val="nil"/>
              <w:bottom w:val="nil"/>
            </w:tcBorders>
          </w:tcPr>
          <w:p w14:paraId="651230B8" w14:textId="77777777" w:rsidR="001D03FD" w:rsidRPr="000309BA" w:rsidRDefault="001D03FD" w:rsidP="001D03FD">
            <w:pPr>
              <w:spacing w:line="360" w:lineRule="auto"/>
              <w:contextualSpacing/>
              <w:rPr>
                <w:rFonts w:ascii="Times New Roman" w:hAnsi="Times New Roman" w:cs="Times New Roman"/>
              </w:rPr>
            </w:pPr>
          </w:p>
        </w:tc>
      </w:tr>
      <w:tr w:rsidR="001D03FD" w:rsidRPr="000309BA" w14:paraId="047C59B6" w14:textId="77777777" w:rsidTr="001D03FD">
        <w:tc>
          <w:tcPr>
            <w:tcW w:w="1875" w:type="dxa"/>
            <w:tcBorders>
              <w:top w:val="nil"/>
              <w:bottom w:val="nil"/>
              <w:right w:val="nil"/>
            </w:tcBorders>
          </w:tcPr>
          <w:p w14:paraId="154D6C71" w14:textId="77777777" w:rsidR="001D03FD" w:rsidRPr="000309BA" w:rsidRDefault="001D03FD" w:rsidP="001D03FD">
            <w:pPr>
              <w:spacing w:line="360" w:lineRule="auto"/>
              <w:contextualSpacing/>
              <w:rPr>
                <w:rFonts w:ascii="Times New Roman" w:hAnsi="Times New Roman" w:cs="Times New Roman"/>
              </w:rPr>
            </w:pPr>
          </w:p>
        </w:tc>
        <w:tc>
          <w:tcPr>
            <w:tcW w:w="3760" w:type="dxa"/>
            <w:tcBorders>
              <w:top w:val="nil"/>
              <w:left w:val="nil"/>
              <w:bottom w:val="nil"/>
              <w:right w:val="nil"/>
            </w:tcBorders>
          </w:tcPr>
          <w:p w14:paraId="5645EF16" w14:textId="0DF8FB5C" w:rsidR="001D03FD" w:rsidRPr="000309BA" w:rsidRDefault="001D03FD" w:rsidP="001D03FD">
            <w:pPr>
              <w:spacing w:line="360" w:lineRule="auto"/>
              <w:contextualSpacing/>
              <w:rPr>
                <w:rFonts w:ascii="Times New Roman" w:hAnsi="Times New Roman" w:cs="Times New Roman"/>
              </w:rPr>
            </w:pPr>
            <w:r w:rsidRPr="000309BA">
              <w:rPr>
                <w:rFonts w:ascii="Times New Roman" w:hAnsi="Times New Roman" w:cs="Times New Roman"/>
                <w:lang w:val="en-GB"/>
              </w:rPr>
              <w:t>I would start to follow the Facebook page of the company.</w:t>
            </w:r>
          </w:p>
        </w:tc>
        <w:tc>
          <w:tcPr>
            <w:tcW w:w="2661" w:type="dxa"/>
            <w:tcBorders>
              <w:top w:val="nil"/>
              <w:left w:val="nil"/>
              <w:bottom w:val="nil"/>
            </w:tcBorders>
          </w:tcPr>
          <w:p w14:paraId="53F1F622" w14:textId="77777777" w:rsidR="001D03FD" w:rsidRPr="000309BA" w:rsidRDefault="001D03FD" w:rsidP="001D03FD">
            <w:pPr>
              <w:spacing w:line="360" w:lineRule="auto"/>
              <w:contextualSpacing/>
              <w:rPr>
                <w:rFonts w:ascii="Times New Roman" w:hAnsi="Times New Roman" w:cs="Times New Roman"/>
              </w:rPr>
            </w:pPr>
          </w:p>
        </w:tc>
      </w:tr>
      <w:tr w:rsidR="001D03FD" w:rsidRPr="000309BA" w14:paraId="4E805590" w14:textId="77777777" w:rsidTr="001D03FD">
        <w:tc>
          <w:tcPr>
            <w:tcW w:w="1875" w:type="dxa"/>
            <w:tcBorders>
              <w:top w:val="nil"/>
              <w:bottom w:val="nil"/>
              <w:right w:val="nil"/>
            </w:tcBorders>
          </w:tcPr>
          <w:p w14:paraId="318A490D" w14:textId="77777777" w:rsidR="001D03FD" w:rsidRPr="000309BA" w:rsidRDefault="001D03FD" w:rsidP="001D03FD">
            <w:pPr>
              <w:spacing w:line="360" w:lineRule="auto"/>
              <w:contextualSpacing/>
              <w:rPr>
                <w:rFonts w:ascii="Times New Roman" w:hAnsi="Times New Roman" w:cs="Times New Roman"/>
              </w:rPr>
            </w:pPr>
          </w:p>
        </w:tc>
        <w:tc>
          <w:tcPr>
            <w:tcW w:w="3760" w:type="dxa"/>
            <w:tcBorders>
              <w:top w:val="nil"/>
              <w:left w:val="nil"/>
              <w:bottom w:val="nil"/>
              <w:right w:val="nil"/>
            </w:tcBorders>
          </w:tcPr>
          <w:p w14:paraId="21213877" w14:textId="23CFA934" w:rsidR="001D03FD" w:rsidRPr="000309BA" w:rsidRDefault="001D03FD" w:rsidP="001D03FD">
            <w:pPr>
              <w:spacing w:line="360" w:lineRule="auto"/>
              <w:contextualSpacing/>
              <w:rPr>
                <w:rFonts w:ascii="Times New Roman" w:hAnsi="Times New Roman" w:cs="Times New Roman"/>
              </w:rPr>
            </w:pPr>
            <w:r w:rsidRPr="000309BA">
              <w:rPr>
                <w:rFonts w:ascii="Times New Roman" w:hAnsi="Times New Roman" w:cs="Times New Roman"/>
                <w:lang w:val="en-GB"/>
              </w:rPr>
              <w:t>I would "like" this post on Facebook.</w:t>
            </w:r>
          </w:p>
        </w:tc>
        <w:tc>
          <w:tcPr>
            <w:tcW w:w="2661" w:type="dxa"/>
            <w:tcBorders>
              <w:top w:val="nil"/>
              <w:left w:val="nil"/>
              <w:bottom w:val="nil"/>
            </w:tcBorders>
          </w:tcPr>
          <w:p w14:paraId="127FDE50" w14:textId="77777777" w:rsidR="001D03FD" w:rsidRPr="000309BA" w:rsidRDefault="001D03FD" w:rsidP="001D03FD">
            <w:pPr>
              <w:spacing w:line="360" w:lineRule="auto"/>
              <w:contextualSpacing/>
              <w:rPr>
                <w:rFonts w:ascii="Times New Roman" w:hAnsi="Times New Roman" w:cs="Times New Roman"/>
              </w:rPr>
            </w:pPr>
          </w:p>
        </w:tc>
      </w:tr>
      <w:tr w:rsidR="001D03FD" w:rsidRPr="000309BA" w14:paraId="0A018B92" w14:textId="77777777" w:rsidTr="001D03FD">
        <w:tc>
          <w:tcPr>
            <w:tcW w:w="1875" w:type="dxa"/>
            <w:tcBorders>
              <w:top w:val="nil"/>
              <w:bottom w:val="nil"/>
              <w:right w:val="nil"/>
            </w:tcBorders>
          </w:tcPr>
          <w:p w14:paraId="2C5F5F7D" w14:textId="77777777" w:rsidR="001D03FD" w:rsidRPr="000309BA" w:rsidRDefault="001D03FD" w:rsidP="001D03FD">
            <w:pPr>
              <w:spacing w:line="360" w:lineRule="auto"/>
              <w:contextualSpacing/>
              <w:rPr>
                <w:rFonts w:ascii="Times New Roman" w:hAnsi="Times New Roman" w:cs="Times New Roman"/>
              </w:rPr>
            </w:pPr>
          </w:p>
        </w:tc>
        <w:tc>
          <w:tcPr>
            <w:tcW w:w="3760" w:type="dxa"/>
            <w:tcBorders>
              <w:top w:val="nil"/>
              <w:left w:val="nil"/>
              <w:bottom w:val="nil"/>
              <w:right w:val="nil"/>
            </w:tcBorders>
          </w:tcPr>
          <w:p w14:paraId="709AECE1" w14:textId="77777777"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t>I would share this post with friends.</w:t>
            </w:r>
          </w:p>
          <w:p w14:paraId="61DF00A5" w14:textId="027E6E66" w:rsidR="001D03FD" w:rsidRPr="000309BA" w:rsidRDefault="001D03FD" w:rsidP="001D03FD">
            <w:pPr>
              <w:spacing w:line="360" w:lineRule="auto"/>
              <w:contextualSpacing/>
              <w:rPr>
                <w:rFonts w:ascii="Times New Roman" w:hAnsi="Times New Roman" w:cs="Times New Roman"/>
              </w:rPr>
            </w:pPr>
            <w:r w:rsidRPr="000309BA">
              <w:rPr>
                <w:rFonts w:ascii="Times New Roman" w:hAnsi="Times New Roman" w:cs="Times New Roman"/>
                <w:lang w:val="en-GB"/>
              </w:rPr>
              <w:t>I would recommend the clothes of this company to friends.</w:t>
            </w:r>
          </w:p>
        </w:tc>
        <w:tc>
          <w:tcPr>
            <w:tcW w:w="2661" w:type="dxa"/>
            <w:tcBorders>
              <w:top w:val="nil"/>
              <w:left w:val="nil"/>
              <w:bottom w:val="nil"/>
            </w:tcBorders>
          </w:tcPr>
          <w:p w14:paraId="4328A9A9" w14:textId="77777777" w:rsidR="001D03FD" w:rsidRPr="000309BA" w:rsidRDefault="001D03FD" w:rsidP="001D03FD">
            <w:pPr>
              <w:spacing w:line="360" w:lineRule="auto"/>
              <w:contextualSpacing/>
              <w:rPr>
                <w:rFonts w:ascii="Times New Roman" w:hAnsi="Times New Roman" w:cs="Times New Roman"/>
              </w:rPr>
            </w:pPr>
          </w:p>
        </w:tc>
      </w:tr>
      <w:tr w:rsidR="001D03FD" w:rsidRPr="000309BA" w14:paraId="2507F5D8" w14:textId="77777777" w:rsidTr="001D03FD">
        <w:tc>
          <w:tcPr>
            <w:tcW w:w="1875" w:type="dxa"/>
            <w:tcBorders>
              <w:top w:val="nil"/>
              <w:bottom w:val="single" w:sz="4" w:space="0" w:color="auto"/>
              <w:right w:val="nil"/>
            </w:tcBorders>
          </w:tcPr>
          <w:p w14:paraId="785404FA" w14:textId="77777777" w:rsidR="001D03FD" w:rsidRPr="000309BA" w:rsidRDefault="001D03FD" w:rsidP="001D03FD">
            <w:pPr>
              <w:spacing w:line="360" w:lineRule="auto"/>
              <w:contextualSpacing/>
              <w:rPr>
                <w:rFonts w:ascii="Times New Roman" w:hAnsi="Times New Roman" w:cs="Times New Roman"/>
              </w:rPr>
            </w:pPr>
          </w:p>
        </w:tc>
        <w:tc>
          <w:tcPr>
            <w:tcW w:w="3760" w:type="dxa"/>
            <w:tcBorders>
              <w:top w:val="nil"/>
              <w:left w:val="nil"/>
              <w:bottom w:val="single" w:sz="4" w:space="0" w:color="auto"/>
              <w:right w:val="nil"/>
            </w:tcBorders>
          </w:tcPr>
          <w:p w14:paraId="4A4FD9B7" w14:textId="1B9B5F83" w:rsidR="001D03FD" w:rsidRPr="000309BA" w:rsidRDefault="001D03FD" w:rsidP="001D03FD">
            <w:pPr>
              <w:spacing w:line="360" w:lineRule="auto"/>
              <w:contextualSpacing/>
              <w:rPr>
                <w:rFonts w:ascii="Times New Roman" w:hAnsi="Times New Roman" w:cs="Times New Roman"/>
              </w:rPr>
            </w:pPr>
          </w:p>
        </w:tc>
        <w:tc>
          <w:tcPr>
            <w:tcW w:w="2661" w:type="dxa"/>
            <w:tcBorders>
              <w:top w:val="nil"/>
              <w:left w:val="nil"/>
              <w:bottom w:val="single" w:sz="4" w:space="0" w:color="auto"/>
            </w:tcBorders>
          </w:tcPr>
          <w:p w14:paraId="746014B9" w14:textId="77777777" w:rsidR="001D03FD" w:rsidRPr="000309BA" w:rsidRDefault="001D03FD" w:rsidP="001D03FD">
            <w:pPr>
              <w:spacing w:line="360" w:lineRule="auto"/>
              <w:contextualSpacing/>
              <w:rPr>
                <w:rFonts w:ascii="Times New Roman" w:hAnsi="Times New Roman" w:cs="Times New Roman"/>
              </w:rPr>
            </w:pPr>
          </w:p>
        </w:tc>
      </w:tr>
      <w:tr w:rsidR="008B1EF7" w:rsidRPr="000309BA" w14:paraId="359318A2" w14:textId="77777777" w:rsidTr="001D03FD">
        <w:tc>
          <w:tcPr>
            <w:tcW w:w="1875" w:type="dxa"/>
            <w:tcBorders>
              <w:bottom w:val="nil"/>
              <w:right w:val="nil"/>
            </w:tcBorders>
          </w:tcPr>
          <w:p w14:paraId="3D6F2407" w14:textId="77777777"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Negative </w:t>
            </w:r>
            <w:proofErr w:type="spellStart"/>
            <w:r w:rsidRPr="000309BA">
              <w:rPr>
                <w:rFonts w:ascii="Times New Roman" w:hAnsi="Times New Roman" w:cs="Times New Roman"/>
                <w:lang w:val="en-GB"/>
              </w:rPr>
              <w:t>eWOM</w:t>
            </w:r>
            <w:proofErr w:type="spellEnd"/>
          </w:p>
        </w:tc>
        <w:tc>
          <w:tcPr>
            <w:tcW w:w="3760" w:type="dxa"/>
            <w:tcBorders>
              <w:left w:val="nil"/>
              <w:bottom w:val="nil"/>
              <w:right w:val="nil"/>
            </w:tcBorders>
          </w:tcPr>
          <w:p w14:paraId="6BC60219" w14:textId="339B925D" w:rsidR="008B1EF7" w:rsidRPr="000309BA" w:rsidRDefault="008B1EF7" w:rsidP="008B1EF7">
            <w:pPr>
              <w:spacing w:line="360" w:lineRule="auto"/>
              <w:contextualSpacing/>
              <w:rPr>
                <w:rFonts w:ascii="Times New Roman" w:hAnsi="Times New Roman" w:cs="Times New Roman"/>
              </w:rPr>
            </w:pPr>
            <w:r w:rsidRPr="000309BA">
              <w:rPr>
                <w:rFonts w:ascii="Times New Roman" w:hAnsi="Times New Roman" w:cs="Times New Roman"/>
                <w:lang w:val="en-GB"/>
              </w:rPr>
              <w:t>I would be willing to say negative things about the company on Facebook.</w:t>
            </w:r>
          </w:p>
        </w:tc>
        <w:tc>
          <w:tcPr>
            <w:tcW w:w="2661" w:type="dxa"/>
            <w:tcBorders>
              <w:left w:val="nil"/>
              <w:bottom w:val="nil"/>
            </w:tcBorders>
          </w:tcPr>
          <w:p w14:paraId="264B65F4" w14:textId="77777777"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Eisingerich et al. (2015). </w:t>
            </w:r>
          </w:p>
        </w:tc>
      </w:tr>
      <w:tr w:rsidR="008B1EF7" w:rsidRPr="000309BA" w14:paraId="467C4318" w14:textId="77777777" w:rsidTr="001D03FD">
        <w:tc>
          <w:tcPr>
            <w:tcW w:w="1875" w:type="dxa"/>
            <w:tcBorders>
              <w:top w:val="nil"/>
              <w:bottom w:val="nil"/>
              <w:right w:val="nil"/>
            </w:tcBorders>
          </w:tcPr>
          <w:p w14:paraId="6724D445" w14:textId="77777777" w:rsidR="008B1EF7" w:rsidRPr="000309BA" w:rsidRDefault="008B1EF7" w:rsidP="008B1EF7">
            <w:pPr>
              <w:spacing w:line="360" w:lineRule="auto"/>
              <w:contextualSpacing/>
              <w:rPr>
                <w:rFonts w:ascii="Times New Roman" w:hAnsi="Times New Roman" w:cs="Times New Roman"/>
                <w:lang w:val="en-GB"/>
              </w:rPr>
            </w:pPr>
          </w:p>
        </w:tc>
        <w:tc>
          <w:tcPr>
            <w:tcW w:w="3760" w:type="dxa"/>
            <w:tcBorders>
              <w:top w:val="nil"/>
              <w:left w:val="nil"/>
              <w:bottom w:val="nil"/>
              <w:right w:val="nil"/>
            </w:tcBorders>
          </w:tcPr>
          <w:p w14:paraId="0AF0379B" w14:textId="724ACCBA" w:rsidR="008B1EF7" w:rsidRPr="000309BA" w:rsidRDefault="008B1EF7" w:rsidP="008B1EF7">
            <w:pPr>
              <w:spacing w:line="360" w:lineRule="auto"/>
              <w:contextualSpacing/>
              <w:rPr>
                <w:rFonts w:ascii="Times New Roman" w:hAnsi="Times New Roman" w:cs="Times New Roman"/>
              </w:rPr>
            </w:pPr>
            <w:r w:rsidRPr="000309BA">
              <w:rPr>
                <w:rFonts w:ascii="Times New Roman" w:hAnsi="Times New Roman" w:cs="Times New Roman"/>
                <w:lang w:val="en-GB"/>
              </w:rPr>
              <w:t>I would share the post with friends to express negative feelings.</w:t>
            </w:r>
          </w:p>
        </w:tc>
        <w:tc>
          <w:tcPr>
            <w:tcW w:w="2661" w:type="dxa"/>
            <w:tcBorders>
              <w:top w:val="nil"/>
              <w:left w:val="nil"/>
              <w:bottom w:val="nil"/>
            </w:tcBorders>
          </w:tcPr>
          <w:p w14:paraId="3C91F54C" w14:textId="77777777" w:rsidR="008B1EF7" w:rsidRPr="000309BA" w:rsidRDefault="008B1EF7" w:rsidP="008B1EF7">
            <w:pPr>
              <w:spacing w:line="360" w:lineRule="auto"/>
              <w:contextualSpacing/>
              <w:rPr>
                <w:rFonts w:ascii="Times New Roman" w:hAnsi="Times New Roman" w:cs="Times New Roman"/>
              </w:rPr>
            </w:pPr>
          </w:p>
        </w:tc>
      </w:tr>
      <w:tr w:rsidR="008B1EF7" w:rsidRPr="000309BA" w14:paraId="13B7B89D" w14:textId="77777777" w:rsidTr="001D03FD">
        <w:tc>
          <w:tcPr>
            <w:tcW w:w="1875" w:type="dxa"/>
            <w:tcBorders>
              <w:top w:val="nil"/>
              <w:bottom w:val="nil"/>
              <w:right w:val="nil"/>
            </w:tcBorders>
          </w:tcPr>
          <w:p w14:paraId="2826CB6F" w14:textId="77777777" w:rsidR="008B1EF7" w:rsidRPr="000309BA" w:rsidRDefault="008B1EF7" w:rsidP="008B1EF7">
            <w:pPr>
              <w:spacing w:line="360" w:lineRule="auto"/>
              <w:contextualSpacing/>
              <w:rPr>
                <w:rFonts w:ascii="Times New Roman" w:hAnsi="Times New Roman" w:cs="Times New Roman"/>
              </w:rPr>
            </w:pPr>
          </w:p>
        </w:tc>
        <w:tc>
          <w:tcPr>
            <w:tcW w:w="3760" w:type="dxa"/>
            <w:tcBorders>
              <w:top w:val="nil"/>
              <w:left w:val="nil"/>
              <w:bottom w:val="nil"/>
              <w:right w:val="nil"/>
            </w:tcBorders>
          </w:tcPr>
          <w:p w14:paraId="73572163" w14:textId="3A9CFEB2" w:rsidR="008B1EF7" w:rsidRPr="000309BA" w:rsidRDefault="008B1EF7" w:rsidP="008B1EF7">
            <w:pPr>
              <w:spacing w:line="360" w:lineRule="auto"/>
              <w:contextualSpacing/>
              <w:rPr>
                <w:rFonts w:ascii="Times New Roman" w:hAnsi="Times New Roman" w:cs="Times New Roman"/>
              </w:rPr>
            </w:pPr>
            <w:r w:rsidRPr="000309BA">
              <w:rPr>
                <w:rFonts w:ascii="Times New Roman" w:hAnsi="Times New Roman" w:cs="Times New Roman"/>
                <w:lang w:val="en-GB"/>
              </w:rPr>
              <w:t>I would give a negative reaction under the post.</w:t>
            </w:r>
          </w:p>
        </w:tc>
        <w:tc>
          <w:tcPr>
            <w:tcW w:w="2661" w:type="dxa"/>
            <w:tcBorders>
              <w:top w:val="nil"/>
              <w:left w:val="nil"/>
              <w:bottom w:val="nil"/>
            </w:tcBorders>
          </w:tcPr>
          <w:p w14:paraId="70A8B86A" w14:textId="77777777" w:rsidR="008B1EF7" w:rsidRPr="000309BA" w:rsidRDefault="008B1EF7" w:rsidP="008B1EF7">
            <w:pPr>
              <w:spacing w:line="360" w:lineRule="auto"/>
              <w:contextualSpacing/>
              <w:rPr>
                <w:rFonts w:ascii="Times New Roman" w:hAnsi="Times New Roman" w:cs="Times New Roman"/>
              </w:rPr>
            </w:pPr>
          </w:p>
        </w:tc>
      </w:tr>
      <w:tr w:rsidR="008B1EF7" w:rsidRPr="000309BA" w14:paraId="30E7B928" w14:textId="77777777" w:rsidTr="001D03FD">
        <w:tc>
          <w:tcPr>
            <w:tcW w:w="1875" w:type="dxa"/>
            <w:tcBorders>
              <w:top w:val="nil"/>
              <w:bottom w:val="single" w:sz="4" w:space="0" w:color="auto"/>
              <w:right w:val="nil"/>
            </w:tcBorders>
          </w:tcPr>
          <w:p w14:paraId="0A322D7D" w14:textId="77777777" w:rsidR="008B1EF7" w:rsidRPr="000309BA" w:rsidRDefault="008B1EF7" w:rsidP="008B1EF7">
            <w:pPr>
              <w:spacing w:line="360" w:lineRule="auto"/>
              <w:contextualSpacing/>
              <w:rPr>
                <w:rFonts w:ascii="Times New Roman" w:hAnsi="Times New Roman" w:cs="Times New Roman"/>
              </w:rPr>
            </w:pPr>
          </w:p>
        </w:tc>
        <w:tc>
          <w:tcPr>
            <w:tcW w:w="3760" w:type="dxa"/>
            <w:tcBorders>
              <w:top w:val="nil"/>
              <w:left w:val="nil"/>
              <w:bottom w:val="single" w:sz="4" w:space="0" w:color="auto"/>
              <w:right w:val="nil"/>
            </w:tcBorders>
          </w:tcPr>
          <w:p w14:paraId="4207CEB4" w14:textId="33E3C7B5" w:rsidR="008B1EF7" w:rsidRPr="000309BA" w:rsidRDefault="008B1EF7" w:rsidP="008B1EF7">
            <w:pPr>
              <w:spacing w:line="360" w:lineRule="auto"/>
              <w:contextualSpacing/>
              <w:rPr>
                <w:rFonts w:ascii="Times New Roman" w:hAnsi="Times New Roman" w:cs="Times New Roman"/>
              </w:rPr>
            </w:pPr>
            <w:r w:rsidRPr="000309BA">
              <w:rPr>
                <w:rFonts w:ascii="Times New Roman" w:hAnsi="Times New Roman" w:cs="Times New Roman"/>
                <w:lang w:val="en-GB"/>
              </w:rPr>
              <w:t xml:space="preserve">I would say negative things about the fashion products they deliver to their customers. </w:t>
            </w:r>
          </w:p>
        </w:tc>
        <w:tc>
          <w:tcPr>
            <w:tcW w:w="2661" w:type="dxa"/>
            <w:tcBorders>
              <w:top w:val="nil"/>
              <w:left w:val="nil"/>
              <w:bottom w:val="single" w:sz="4" w:space="0" w:color="auto"/>
            </w:tcBorders>
          </w:tcPr>
          <w:p w14:paraId="4091B55E" w14:textId="77777777" w:rsidR="008B1EF7" w:rsidRPr="000309BA" w:rsidRDefault="008B1EF7" w:rsidP="008B1EF7">
            <w:pPr>
              <w:spacing w:line="360" w:lineRule="auto"/>
              <w:contextualSpacing/>
              <w:rPr>
                <w:rFonts w:ascii="Times New Roman" w:hAnsi="Times New Roman" w:cs="Times New Roman"/>
              </w:rPr>
            </w:pPr>
          </w:p>
        </w:tc>
      </w:tr>
      <w:tr w:rsidR="008B1EF7" w:rsidRPr="000309BA" w14:paraId="6E4D4B77" w14:textId="77777777" w:rsidTr="001D03FD">
        <w:tc>
          <w:tcPr>
            <w:tcW w:w="1875" w:type="dxa"/>
            <w:tcBorders>
              <w:bottom w:val="nil"/>
              <w:right w:val="nil"/>
            </w:tcBorders>
          </w:tcPr>
          <w:p w14:paraId="44B6FD7C" w14:textId="77777777"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Demographics</w:t>
            </w:r>
          </w:p>
        </w:tc>
        <w:tc>
          <w:tcPr>
            <w:tcW w:w="3760" w:type="dxa"/>
            <w:tcBorders>
              <w:left w:val="nil"/>
              <w:bottom w:val="nil"/>
              <w:right w:val="nil"/>
            </w:tcBorders>
          </w:tcPr>
          <w:p w14:paraId="3B27629A" w14:textId="77777777"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Gender</w:t>
            </w:r>
          </w:p>
        </w:tc>
        <w:tc>
          <w:tcPr>
            <w:tcW w:w="2661" w:type="dxa"/>
            <w:tcBorders>
              <w:left w:val="nil"/>
              <w:bottom w:val="nil"/>
            </w:tcBorders>
          </w:tcPr>
          <w:p w14:paraId="70FE7EA4" w14:textId="77777777"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No source </w:t>
            </w:r>
          </w:p>
        </w:tc>
      </w:tr>
      <w:tr w:rsidR="008B1EF7" w:rsidRPr="000309BA" w14:paraId="25DFCD65" w14:textId="77777777" w:rsidTr="001D03FD">
        <w:tc>
          <w:tcPr>
            <w:tcW w:w="1875" w:type="dxa"/>
            <w:tcBorders>
              <w:top w:val="nil"/>
              <w:bottom w:val="nil"/>
              <w:right w:val="nil"/>
            </w:tcBorders>
          </w:tcPr>
          <w:p w14:paraId="26551808" w14:textId="77777777" w:rsidR="008B1EF7" w:rsidRPr="000309BA" w:rsidRDefault="008B1EF7" w:rsidP="008B1EF7">
            <w:pPr>
              <w:spacing w:line="360" w:lineRule="auto"/>
              <w:contextualSpacing/>
              <w:rPr>
                <w:rFonts w:ascii="Times New Roman" w:hAnsi="Times New Roman" w:cs="Times New Roman"/>
                <w:lang w:val="en-GB"/>
              </w:rPr>
            </w:pPr>
          </w:p>
        </w:tc>
        <w:tc>
          <w:tcPr>
            <w:tcW w:w="3760" w:type="dxa"/>
            <w:tcBorders>
              <w:top w:val="nil"/>
              <w:left w:val="nil"/>
              <w:bottom w:val="nil"/>
              <w:right w:val="nil"/>
            </w:tcBorders>
          </w:tcPr>
          <w:p w14:paraId="563D5921" w14:textId="77777777"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Age</w:t>
            </w:r>
          </w:p>
          <w:p w14:paraId="2987B1DD" w14:textId="31B878A0"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Income</w:t>
            </w:r>
          </w:p>
        </w:tc>
        <w:tc>
          <w:tcPr>
            <w:tcW w:w="2661" w:type="dxa"/>
            <w:tcBorders>
              <w:top w:val="nil"/>
              <w:left w:val="nil"/>
              <w:bottom w:val="nil"/>
            </w:tcBorders>
          </w:tcPr>
          <w:p w14:paraId="55BF45A6" w14:textId="77777777" w:rsidR="008B1EF7" w:rsidRPr="000309BA" w:rsidRDefault="008B1EF7" w:rsidP="008B1EF7">
            <w:pPr>
              <w:spacing w:line="360" w:lineRule="auto"/>
              <w:contextualSpacing/>
              <w:rPr>
                <w:rFonts w:ascii="Times New Roman" w:hAnsi="Times New Roman" w:cs="Times New Roman"/>
                <w:lang w:val="en-GB"/>
              </w:rPr>
            </w:pPr>
          </w:p>
        </w:tc>
      </w:tr>
      <w:tr w:rsidR="008B1EF7" w:rsidRPr="000309BA" w14:paraId="4CBE47FA" w14:textId="77777777" w:rsidTr="001D03FD">
        <w:tc>
          <w:tcPr>
            <w:tcW w:w="1875" w:type="dxa"/>
            <w:tcBorders>
              <w:top w:val="nil"/>
              <w:bottom w:val="single" w:sz="4" w:space="0" w:color="auto"/>
              <w:right w:val="nil"/>
            </w:tcBorders>
          </w:tcPr>
          <w:p w14:paraId="15D7583D" w14:textId="77777777" w:rsidR="008B1EF7" w:rsidRPr="000309BA" w:rsidRDefault="008B1EF7" w:rsidP="008B1EF7">
            <w:pPr>
              <w:spacing w:line="360" w:lineRule="auto"/>
              <w:contextualSpacing/>
              <w:rPr>
                <w:rFonts w:ascii="Times New Roman" w:hAnsi="Times New Roman" w:cs="Times New Roman"/>
                <w:lang w:val="en-GB"/>
              </w:rPr>
            </w:pPr>
          </w:p>
        </w:tc>
        <w:tc>
          <w:tcPr>
            <w:tcW w:w="3760" w:type="dxa"/>
            <w:tcBorders>
              <w:top w:val="nil"/>
              <w:left w:val="nil"/>
              <w:bottom w:val="single" w:sz="4" w:space="0" w:color="auto"/>
              <w:right w:val="nil"/>
            </w:tcBorders>
          </w:tcPr>
          <w:p w14:paraId="0160C6A6" w14:textId="1EC90D44" w:rsidR="008B1EF7" w:rsidRPr="000309BA" w:rsidRDefault="008B1EF7" w:rsidP="008B1EF7">
            <w:pPr>
              <w:spacing w:line="360" w:lineRule="auto"/>
              <w:contextualSpacing/>
              <w:rPr>
                <w:rFonts w:ascii="Times New Roman" w:hAnsi="Times New Roman" w:cs="Times New Roman"/>
                <w:lang w:val="en-GB"/>
              </w:rPr>
            </w:pPr>
          </w:p>
        </w:tc>
        <w:tc>
          <w:tcPr>
            <w:tcW w:w="2661" w:type="dxa"/>
            <w:tcBorders>
              <w:top w:val="nil"/>
              <w:left w:val="nil"/>
              <w:bottom w:val="single" w:sz="4" w:space="0" w:color="auto"/>
            </w:tcBorders>
          </w:tcPr>
          <w:p w14:paraId="78B18167" w14:textId="77777777" w:rsidR="008B1EF7" w:rsidRPr="000309BA" w:rsidRDefault="008B1EF7" w:rsidP="008B1EF7">
            <w:pPr>
              <w:spacing w:line="360" w:lineRule="auto"/>
              <w:contextualSpacing/>
              <w:rPr>
                <w:rFonts w:ascii="Times New Roman" w:hAnsi="Times New Roman" w:cs="Times New Roman"/>
                <w:lang w:val="en-GB"/>
              </w:rPr>
            </w:pPr>
          </w:p>
        </w:tc>
      </w:tr>
      <w:tr w:rsidR="008B1EF7" w:rsidRPr="000309BA" w14:paraId="08253C10" w14:textId="77777777" w:rsidTr="001D03FD">
        <w:tc>
          <w:tcPr>
            <w:tcW w:w="1875" w:type="dxa"/>
            <w:tcBorders>
              <w:bottom w:val="nil"/>
              <w:right w:val="nil"/>
            </w:tcBorders>
          </w:tcPr>
          <w:p w14:paraId="3ADC1511" w14:textId="4B1F3B64"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Population check </w:t>
            </w:r>
          </w:p>
        </w:tc>
        <w:tc>
          <w:tcPr>
            <w:tcW w:w="3760" w:type="dxa"/>
            <w:tcBorders>
              <w:left w:val="nil"/>
              <w:bottom w:val="nil"/>
              <w:right w:val="nil"/>
            </w:tcBorders>
          </w:tcPr>
          <w:p w14:paraId="34C34CCA" w14:textId="77777777"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Age</w:t>
            </w:r>
          </w:p>
          <w:p w14:paraId="2820FF73" w14:textId="4E8687FC"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Facebook </w:t>
            </w:r>
            <w:r w:rsidR="0045651B">
              <w:rPr>
                <w:rFonts w:ascii="Times New Roman" w:hAnsi="Times New Roman" w:cs="Times New Roman"/>
                <w:lang w:val="en-GB"/>
              </w:rPr>
              <w:t>account</w:t>
            </w:r>
          </w:p>
        </w:tc>
        <w:tc>
          <w:tcPr>
            <w:tcW w:w="2661" w:type="dxa"/>
            <w:tcBorders>
              <w:left w:val="nil"/>
              <w:bottom w:val="nil"/>
            </w:tcBorders>
          </w:tcPr>
          <w:p w14:paraId="14F4A331" w14:textId="2D8238D5"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No Source </w:t>
            </w:r>
          </w:p>
        </w:tc>
      </w:tr>
      <w:tr w:rsidR="008B1EF7" w:rsidRPr="000309BA" w14:paraId="32A4280A" w14:textId="77777777" w:rsidTr="001D03FD">
        <w:tc>
          <w:tcPr>
            <w:tcW w:w="1875" w:type="dxa"/>
            <w:tcBorders>
              <w:top w:val="nil"/>
              <w:right w:val="nil"/>
            </w:tcBorders>
          </w:tcPr>
          <w:p w14:paraId="177DDA34" w14:textId="77777777" w:rsidR="008B1EF7" w:rsidRPr="000309BA" w:rsidRDefault="008B1EF7" w:rsidP="008B1EF7">
            <w:pPr>
              <w:spacing w:line="360" w:lineRule="auto"/>
              <w:contextualSpacing/>
              <w:rPr>
                <w:rFonts w:ascii="Times New Roman" w:hAnsi="Times New Roman" w:cs="Times New Roman"/>
                <w:lang w:val="en-GB"/>
              </w:rPr>
            </w:pPr>
          </w:p>
        </w:tc>
        <w:tc>
          <w:tcPr>
            <w:tcW w:w="3760" w:type="dxa"/>
            <w:tcBorders>
              <w:top w:val="nil"/>
              <w:left w:val="nil"/>
              <w:right w:val="nil"/>
            </w:tcBorders>
          </w:tcPr>
          <w:p w14:paraId="5228ACB2" w14:textId="59C9F0DD" w:rsidR="008B1EF7" w:rsidRPr="000309BA" w:rsidRDefault="008B1EF7" w:rsidP="008B1EF7">
            <w:pPr>
              <w:spacing w:line="360" w:lineRule="auto"/>
              <w:contextualSpacing/>
              <w:rPr>
                <w:rFonts w:ascii="Times New Roman" w:hAnsi="Times New Roman" w:cs="Times New Roman"/>
                <w:lang w:val="en-GB"/>
              </w:rPr>
            </w:pPr>
            <w:r w:rsidRPr="000309BA">
              <w:rPr>
                <w:rFonts w:ascii="Times New Roman" w:hAnsi="Times New Roman" w:cs="Times New Roman"/>
                <w:lang w:val="en-GB"/>
              </w:rPr>
              <w:t xml:space="preserve"> </w:t>
            </w:r>
          </w:p>
        </w:tc>
        <w:tc>
          <w:tcPr>
            <w:tcW w:w="2661" w:type="dxa"/>
            <w:tcBorders>
              <w:top w:val="nil"/>
              <w:left w:val="nil"/>
            </w:tcBorders>
          </w:tcPr>
          <w:p w14:paraId="7D75FE27" w14:textId="77777777" w:rsidR="008B1EF7" w:rsidRPr="000309BA" w:rsidRDefault="008B1EF7" w:rsidP="008B1EF7">
            <w:pPr>
              <w:spacing w:line="360" w:lineRule="auto"/>
              <w:contextualSpacing/>
              <w:rPr>
                <w:rFonts w:ascii="Times New Roman" w:hAnsi="Times New Roman" w:cs="Times New Roman"/>
                <w:lang w:val="en-GB"/>
              </w:rPr>
            </w:pPr>
          </w:p>
        </w:tc>
      </w:tr>
    </w:tbl>
    <w:p w14:paraId="5EA0C380" w14:textId="77777777" w:rsidR="001D03FD" w:rsidRPr="000309BA" w:rsidRDefault="001D03FD" w:rsidP="001D03FD">
      <w:pPr>
        <w:spacing w:line="360" w:lineRule="auto"/>
        <w:contextualSpacing/>
        <w:rPr>
          <w:rFonts w:ascii="Times New Roman" w:hAnsi="Times New Roman" w:cs="Times New Roman"/>
          <w:lang w:val="en-GB"/>
        </w:rPr>
      </w:pPr>
    </w:p>
    <w:p w14:paraId="5878E45C" w14:textId="77777777" w:rsidR="001D03FD" w:rsidRPr="000309BA" w:rsidRDefault="001D03FD" w:rsidP="001D03FD">
      <w:pPr>
        <w:spacing w:line="360" w:lineRule="auto"/>
        <w:contextualSpacing/>
        <w:rPr>
          <w:rFonts w:ascii="Times New Roman" w:hAnsi="Times New Roman" w:cs="Times New Roman"/>
          <w:lang w:val="en-GB"/>
        </w:rPr>
      </w:pPr>
    </w:p>
    <w:p w14:paraId="30DD759D" w14:textId="77777777" w:rsidR="001D03FD" w:rsidRPr="000309BA" w:rsidRDefault="001D03FD" w:rsidP="001D03FD">
      <w:pPr>
        <w:spacing w:line="360" w:lineRule="auto"/>
        <w:contextualSpacing/>
        <w:rPr>
          <w:rFonts w:ascii="Times New Roman" w:hAnsi="Times New Roman" w:cs="Times New Roman"/>
          <w:lang w:val="en-GB"/>
        </w:rPr>
      </w:pPr>
    </w:p>
    <w:p w14:paraId="526032A9" w14:textId="0CFE5361" w:rsidR="000309BA" w:rsidRPr="00830FF6" w:rsidRDefault="000309BA" w:rsidP="00830FF6">
      <w:pPr>
        <w:pStyle w:val="2"/>
        <w:spacing w:before="0" w:line="360" w:lineRule="auto"/>
        <w:contextualSpacing/>
        <w:rPr>
          <w:rFonts w:ascii="Times New Roman" w:hAnsi="Times New Roman" w:cs="Times New Roman"/>
          <w:color w:val="auto"/>
          <w:sz w:val="28"/>
          <w:szCs w:val="28"/>
          <w:lang w:val="en-GB"/>
        </w:rPr>
      </w:pPr>
      <w:r w:rsidRPr="000309BA">
        <w:rPr>
          <w:rFonts w:ascii="Times New Roman" w:hAnsi="Times New Roman" w:cs="Times New Roman"/>
          <w:color w:val="auto"/>
          <w:sz w:val="28"/>
          <w:szCs w:val="28"/>
          <w:lang w:val="en-GB"/>
        </w:rPr>
        <w:t xml:space="preserve">Appendix </w:t>
      </w:r>
      <w:r>
        <w:rPr>
          <w:rFonts w:ascii="Times New Roman" w:hAnsi="Times New Roman" w:cs="Times New Roman"/>
          <w:color w:val="auto"/>
          <w:sz w:val="28"/>
          <w:szCs w:val="28"/>
          <w:lang w:val="en-GB"/>
        </w:rPr>
        <w:t>C</w:t>
      </w:r>
    </w:p>
    <w:p w14:paraId="21F9B725" w14:textId="77777777" w:rsidR="000309BA" w:rsidRPr="000309BA" w:rsidRDefault="000309BA" w:rsidP="001D03FD">
      <w:pPr>
        <w:spacing w:line="360" w:lineRule="auto"/>
        <w:contextualSpacing/>
        <w:rPr>
          <w:rFonts w:ascii="Times New Roman" w:hAnsi="Times New Roman" w:cs="Times New Roman"/>
          <w:lang w:val="en-GB"/>
        </w:rPr>
      </w:pPr>
    </w:p>
    <w:p w14:paraId="03F3CDB4" w14:textId="77777777" w:rsidR="000309BA" w:rsidRPr="000309BA" w:rsidRDefault="000309BA" w:rsidP="000309BA">
      <w:pPr>
        <w:pStyle w:val="H2"/>
        <w:rPr>
          <w:rFonts w:ascii="Times New Roman" w:hAnsi="Times New Roman" w:cs="Times New Roman"/>
          <w:sz w:val="28"/>
          <w:szCs w:val="28"/>
        </w:rPr>
      </w:pPr>
      <w:r w:rsidRPr="000309BA">
        <w:rPr>
          <w:rFonts w:ascii="Times New Roman" w:hAnsi="Times New Roman" w:cs="Times New Roman"/>
          <w:sz w:val="28"/>
          <w:szCs w:val="28"/>
        </w:rPr>
        <w:t>Christina MA thesis</w:t>
      </w:r>
    </w:p>
    <w:p w14:paraId="7ADABDF7" w14:textId="77777777" w:rsidR="000309BA" w:rsidRPr="000309BA" w:rsidRDefault="000309BA" w:rsidP="000309BA">
      <w:pPr>
        <w:rPr>
          <w:rFonts w:ascii="Times New Roman" w:hAnsi="Times New Roman" w:cs="Times New Roman"/>
        </w:rPr>
      </w:pPr>
    </w:p>
    <w:p w14:paraId="34B6A6F1" w14:textId="087A70E3" w:rsidR="000309BA" w:rsidRPr="000309BA" w:rsidRDefault="000309BA" w:rsidP="000309BA">
      <w:pPr>
        <w:keepNext/>
        <w:rPr>
          <w:rFonts w:ascii="Times New Roman" w:hAnsi="Times New Roman" w:cs="Times New Roman"/>
        </w:rPr>
      </w:pPr>
      <w:r w:rsidRPr="00830FF6">
        <w:rPr>
          <w:rFonts w:ascii="Times New Roman" w:hAnsi="Times New Roman" w:cs="Times New Roman"/>
          <w:b/>
          <w:bCs/>
          <w:sz w:val="24"/>
          <w:szCs w:val="24"/>
        </w:rPr>
        <w:t>Introduction</w:t>
      </w:r>
      <w:r w:rsidRPr="000309BA">
        <w:rPr>
          <w:rFonts w:ascii="Times New Roman" w:hAnsi="Times New Roman" w:cs="Times New Roman"/>
          <w:sz w:val="28"/>
          <w:szCs w:val="28"/>
        </w:rPr>
        <w:br/>
      </w:r>
      <w:r w:rsidRPr="000309BA">
        <w:rPr>
          <w:rFonts w:ascii="Times New Roman" w:hAnsi="Times New Roman" w:cs="Times New Roman"/>
        </w:rPr>
        <w:br/>
        <w:t>Dear participant, </w:t>
      </w:r>
      <w:r w:rsidRPr="000309BA">
        <w:rPr>
          <w:rFonts w:ascii="Times New Roman" w:hAnsi="Times New Roman" w:cs="Times New Roman"/>
        </w:rPr>
        <w:br/>
      </w:r>
      <w:r w:rsidRPr="000309BA">
        <w:rPr>
          <w:rFonts w:ascii="Times New Roman" w:hAnsi="Times New Roman" w:cs="Times New Roman"/>
        </w:rPr>
        <w:br/>
        <w:t>Thank you for taking the time to participate in this study. This research is carried out by a Media &amp; Business master student at Erasmus University Rotterdam. The questions are about your opinions on the fashion industries' sustainable practices and social media activities. Your participation in this survey is completely voluntary, which means that you can stop the questionnaire at any time by closing your browser. </w:t>
      </w:r>
      <w:r w:rsidRPr="000309BA">
        <w:rPr>
          <w:rFonts w:ascii="Times New Roman" w:hAnsi="Times New Roman" w:cs="Times New Roman"/>
        </w:rPr>
        <w:br/>
      </w:r>
      <w:r w:rsidRPr="000309BA">
        <w:rPr>
          <w:rFonts w:ascii="Times New Roman" w:hAnsi="Times New Roman" w:cs="Times New Roman"/>
        </w:rPr>
        <w:br/>
      </w:r>
      <w:r w:rsidRPr="000309BA">
        <w:rPr>
          <w:rFonts w:ascii="Times New Roman" w:hAnsi="Times New Roman" w:cs="Times New Roman"/>
        </w:rPr>
        <w:br/>
        <w:t xml:space="preserve">Your answers to the questions will be processed anonymously, and the results of this survey will only be used for the </w:t>
      </w:r>
      <w:proofErr w:type="gramStart"/>
      <w:r w:rsidRPr="000309BA">
        <w:rPr>
          <w:rFonts w:ascii="Times New Roman" w:hAnsi="Times New Roman" w:cs="Times New Roman"/>
        </w:rPr>
        <w:t>aforementioned research</w:t>
      </w:r>
      <w:proofErr w:type="gramEnd"/>
      <w:r w:rsidRPr="000309BA">
        <w:rPr>
          <w:rFonts w:ascii="Times New Roman" w:hAnsi="Times New Roman" w:cs="Times New Roman"/>
        </w:rPr>
        <w:t xml:space="preserve">. Please read the questions carefully and click on the answer that best reflects your opinion. There are no right or wrong answers. </w:t>
      </w:r>
      <w:r w:rsidRPr="000309BA">
        <w:rPr>
          <w:rFonts w:ascii="Times New Roman" w:hAnsi="Times New Roman" w:cs="Times New Roman"/>
        </w:rPr>
        <w:lastRenderedPageBreak/>
        <w:t>Completing the questionnaire will take approximately 6 minutes of your time. For the questions or comments, please email to: 576640cg@student.eur.nl.</w:t>
      </w:r>
    </w:p>
    <w:p w14:paraId="50F8D477" w14:textId="77777777" w:rsidR="000309BA" w:rsidRPr="000309BA" w:rsidRDefault="000309BA" w:rsidP="000309BA">
      <w:pPr>
        <w:rPr>
          <w:rFonts w:ascii="Times New Roman" w:hAnsi="Times New Roman" w:cs="Times New Roman"/>
        </w:rPr>
      </w:pPr>
    </w:p>
    <w:p w14:paraId="74FBCB91" w14:textId="1CBAC2B2" w:rsidR="000309BA" w:rsidRPr="000309BA" w:rsidRDefault="000309BA" w:rsidP="000309BA">
      <w:pPr>
        <w:keepNext/>
        <w:rPr>
          <w:rFonts w:ascii="Times New Roman" w:hAnsi="Times New Roman" w:cs="Times New Roman"/>
        </w:rPr>
      </w:pPr>
      <w:r w:rsidRPr="000309BA">
        <w:rPr>
          <w:rFonts w:ascii="Times New Roman" w:hAnsi="Times New Roman" w:cs="Times New Roman"/>
          <w:b/>
          <w:bCs/>
        </w:rPr>
        <w:t>Environmental Concerns</w:t>
      </w:r>
      <w:r w:rsidRPr="000309BA">
        <w:rPr>
          <w:rFonts w:ascii="Times New Roman" w:hAnsi="Times New Roman" w:cs="Times New Roman"/>
        </w:rPr>
        <w:br/>
      </w:r>
      <w:r w:rsidRPr="000309BA">
        <w:rPr>
          <w:rFonts w:ascii="Times New Roman" w:hAnsi="Times New Roman" w:cs="Times New Roman"/>
        </w:rPr>
        <w:br/>
        <w:t>Please answer the following questions about your environmental concerns. Keep in mind that there are no right or wrong answers. To what extent do you agree or disagree with the following statements?</w:t>
      </w:r>
    </w:p>
    <w:tbl>
      <w:tblPr>
        <w:tblStyle w:val="QQuestionTable"/>
        <w:tblW w:w="9576" w:type="auto"/>
        <w:tblLook w:val="07E0" w:firstRow="1" w:lastRow="1" w:firstColumn="1" w:lastColumn="1" w:noHBand="1" w:noVBand="1"/>
      </w:tblPr>
      <w:tblGrid>
        <w:gridCol w:w="1265"/>
        <w:gridCol w:w="994"/>
        <w:gridCol w:w="1010"/>
        <w:gridCol w:w="1108"/>
        <w:gridCol w:w="978"/>
        <w:gridCol w:w="1108"/>
        <w:gridCol w:w="849"/>
        <w:gridCol w:w="994"/>
      </w:tblGrid>
      <w:tr w:rsidR="000309BA" w:rsidRPr="000309BA" w14:paraId="54841100" w14:textId="77777777" w:rsidTr="00030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7ABD80EB" w14:textId="77777777" w:rsidR="000309BA" w:rsidRPr="000309BA" w:rsidRDefault="000309BA" w:rsidP="000309BA">
            <w:pPr>
              <w:keepNext/>
              <w:rPr>
                <w:rFonts w:ascii="Times New Roman" w:hAnsi="Times New Roman" w:cs="Times New Roman"/>
              </w:rPr>
            </w:pPr>
          </w:p>
        </w:tc>
        <w:tc>
          <w:tcPr>
            <w:tcW w:w="1197" w:type="dxa"/>
          </w:tcPr>
          <w:p w14:paraId="5307B254"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Strongly disagree (1)</w:t>
            </w:r>
          </w:p>
        </w:tc>
        <w:tc>
          <w:tcPr>
            <w:tcW w:w="1197" w:type="dxa"/>
          </w:tcPr>
          <w:p w14:paraId="69511D33"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Disagree (2)</w:t>
            </w:r>
          </w:p>
        </w:tc>
        <w:tc>
          <w:tcPr>
            <w:tcW w:w="1197" w:type="dxa"/>
          </w:tcPr>
          <w:p w14:paraId="67DA21D0"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Somewhat disagree (3)</w:t>
            </w:r>
          </w:p>
        </w:tc>
        <w:tc>
          <w:tcPr>
            <w:tcW w:w="1197" w:type="dxa"/>
          </w:tcPr>
          <w:p w14:paraId="3650252B"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Neither agree nor disagree (4)</w:t>
            </w:r>
          </w:p>
        </w:tc>
        <w:tc>
          <w:tcPr>
            <w:tcW w:w="1197" w:type="dxa"/>
          </w:tcPr>
          <w:p w14:paraId="3BAEBF15"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Somewhat agree (5)</w:t>
            </w:r>
          </w:p>
        </w:tc>
        <w:tc>
          <w:tcPr>
            <w:tcW w:w="1197" w:type="dxa"/>
          </w:tcPr>
          <w:p w14:paraId="39E56803"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Agree (6)</w:t>
            </w:r>
          </w:p>
        </w:tc>
        <w:tc>
          <w:tcPr>
            <w:tcW w:w="1197" w:type="dxa"/>
          </w:tcPr>
          <w:p w14:paraId="30D41DB2"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Strongly agree (7)</w:t>
            </w:r>
          </w:p>
        </w:tc>
      </w:tr>
      <w:tr w:rsidR="000309BA" w:rsidRPr="000309BA" w14:paraId="2D45782C"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698D16F2"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prefer to buy products from sustainable companies. (1) </w:t>
            </w:r>
          </w:p>
        </w:tc>
        <w:tc>
          <w:tcPr>
            <w:tcW w:w="1197" w:type="dxa"/>
          </w:tcPr>
          <w:p w14:paraId="64B63BF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E27952D"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F92B166"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9AC4590"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0F55EE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047C473"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C48508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53283ECD"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5D200E05"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prefer buying products with an eco-label. (2) </w:t>
            </w:r>
          </w:p>
        </w:tc>
        <w:tc>
          <w:tcPr>
            <w:tcW w:w="1197" w:type="dxa"/>
          </w:tcPr>
          <w:p w14:paraId="31C6AE1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E11346C"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514D013"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A7F559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204A41B"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718767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086EC6A"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58E1DC40"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49FE2354"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prefer to buy in shops that highlight ecological or organic products. (3) </w:t>
            </w:r>
          </w:p>
        </w:tc>
        <w:tc>
          <w:tcPr>
            <w:tcW w:w="1197" w:type="dxa"/>
          </w:tcPr>
          <w:p w14:paraId="359E1F30"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E1F4DD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1F98C3D"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D85F24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6AC59C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CFCBB73"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6AFFF4B"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46B62338"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6BCB74C4"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prefer to do my shopping in stores that promote fair trade. (4) </w:t>
            </w:r>
          </w:p>
        </w:tc>
        <w:tc>
          <w:tcPr>
            <w:tcW w:w="1197" w:type="dxa"/>
          </w:tcPr>
          <w:p w14:paraId="774B642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24E5489"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20DC4F1"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5491BBB"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0B9A80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D6FFF3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C9FBA2C"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2C0DF17F"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5471F149"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restrict my consumption (food, energy, clothing, etc.) to what I really need. (5) </w:t>
            </w:r>
          </w:p>
        </w:tc>
        <w:tc>
          <w:tcPr>
            <w:tcW w:w="1197" w:type="dxa"/>
          </w:tcPr>
          <w:p w14:paraId="32426479"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8153F76"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23072FA"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7B7A3E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B16DE6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75E21CD"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143AB4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2DF66BE8" w14:textId="77777777" w:rsidR="000309BA" w:rsidRPr="000309BA" w:rsidRDefault="000309BA" w:rsidP="000309BA">
      <w:pPr>
        <w:rPr>
          <w:rFonts w:ascii="Times New Roman" w:hAnsi="Times New Roman" w:cs="Times New Roman"/>
        </w:rPr>
      </w:pPr>
    </w:p>
    <w:p w14:paraId="619663CB" w14:textId="77777777" w:rsidR="000309BA" w:rsidRPr="000309BA" w:rsidRDefault="000309BA" w:rsidP="000309BA">
      <w:pPr>
        <w:rPr>
          <w:rFonts w:ascii="Times New Roman" w:hAnsi="Times New Roman" w:cs="Times New Roman"/>
        </w:rPr>
      </w:pPr>
    </w:p>
    <w:p w14:paraId="338B9370" w14:textId="3225B750" w:rsidR="000309BA" w:rsidRPr="000309BA" w:rsidRDefault="000309BA" w:rsidP="000309BA">
      <w:pPr>
        <w:rPr>
          <w:rFonts w:ascii="Times New Roman" w:hAnsi="Times New Roman" w:cs="Times New Roman"/>
          <w:b/>
          <w:bCs/>
        </w:rPr>
      </w:pPr>
      <w:r w:rsidRPr="000309BA">
        <w:rPr>
          <w:rFonts w:ascii="Times New Roman" w:hAnsi="Times New Roman" w:cs="Times New Roman"/>
          <w:b/>
          <w:bCs/>
        </w:rPr>
        <w:lastRenderedPageBreak/>
        <w:t>Control Condition</w:t>
      </w:r>
    </w:p>
    <w:p w14:paraId="0CA3F812" w14:textId="6211DBD7" w:rsidR="000309BA" w:rsidRPr="000309BA" w:rsidRDefault="000309BA" w:rsidP="000309BA">
      <w:pPr>
        <w:keepNext/>
        <w:rPr>
          <w:rFonts w:ascii="Times New Roman" w:hAnsi="Times New Roman" w:cs="Times New Roman"/>
        </w:rPr>
      </w:pPr>
      <w:r w:rsidRPr="000309BA">
        <w:rPr>
          <w:rFonts w:ascii="Times New Roman" w:hAnsi="Times New Roman" w:cs="Times New Roman"/>
        </w:rPr>
        <w:t>Please carefully look at the Facebook post from the fashion company '34 Threads' on the next page.</w:t>
      </w:r>
    </w:p>
    <w:p w14:paraId="09708FDA" w14:textId="77777777" w:rsidR="000309BA" w:rsidRPr="000309BA" w:rsidRDefault="000309BA" w:rsidP="000309BA">
      <w:pPr>
        <w:rPr>
          <w:rFonts w:ascii="Times New Roman" w:hAnsi="Times New Roman" w:cs="Times New Roman"/>
        </w:rPr>
      </w:pPr>
    </w:p>
    <w:p w14:paraId="3E4B5259" w14:textId="64D32F87" w:rsidR="000309BA" w:rsidRPr="000309BA" w:rsidRDefault="000309BA" w:rsidP="000309BA">
      <w:pPr>
        <w:pStyle w:val="QuestionSeparator"/>
        <w:rPr>
          <w:rFonts w:ascii="Times New Roman" w:hAnsi="Times New Roman" w:cs="Times New Roman"/>
          <w:lang w:val="en"/>
        </w:rPr>
      </w:pPr>
      <w:r>
        <w:rPr>
          <w:rFonts w:ascii="Times New Roman" w:hAnsi="Times New Roman" w:cs="Times New Roman"/>
          <w:noProof/>
          <w:lang w:val="en"/>
        </w:rPr>
        <w:drawing>
          <wp:inline distT="0" distB="0" distL="0" distR="0" wp14:anchorId="14D32D48" wp14:editId="78699CF1">
            <wp:extent cx="1607127" cy="2717049"/>
            <wp:effectExtent l="0" t="0" r="0" b="7620"/>
            <wp:docPr id="43" name="Εικόνα 43"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Εικόνα 43" descr="Εικόνα που περιέχει κείμενο&#10;&#10;Περιγραφή που δημιουργήθηκε αυτόματα"/>
                    <pic:cNvPicPr/>
                  </pic:nvPicPr>
                  <pic:blipFill>
                    <a:blip r:embed="rId22">
                      <a:extLst>
                        <a:ext uri="{28A0092B-C50C-407E-A947-70E740481C1C}">
                          <a14:useLocalDpi xmlns:a14="http://schemas.microsoft.com/office/drawing/2010/main" val="0"/>
                        </a:ext>
                      </a:extLst>
                    </a:blip>
                    <a:stretch>
                      <a:fillRect/>
                    </a:stretch>
                  </pic:blipFill>
                  <pic:spPr>
                    <a:xfrm>
                      <a:off x="0" y="0"/>
                      <a:ext cx="1634393" cy="2763145"/>
                    </a:xfrm>
                    <a:prstGeom prst="rect">
                      <a:avLst/>
                    </a:prstGeom>
                  </pic:spPr>
                </pic:pic>
              </a:graphicData>
            </a:graphic>
          </wp:inline>
        </w:drawing>
      </w:r>
    </w:p>
    <w:p w14:paraId="3C6255C7" w14:textId="39422AE8" w:rsidR="000309BA" w:rsidRDefault="000309BA" w:rsidP="000309BA">
      <w:pPr>
        <w:rPr>
          <w:rFonts w:ascii="Times New Roman" w:hAnsi="Times New Roman" w:cs="Times New Roman"/>
        </w:rPr>
      </w:pPr>
    </w:p>
    <w:p w14:paraId="3A74E30B" w14:textId="5DA020D4" w:rsidR="0045651B" w:rsidRPr="0045651B" w:rsidRDefault="0045651B" w:rsidP="000309BA">
      <w:pPr>
        <w:rPr>
          <w:rFonts w:ascii="Times New Roman" w:hAnsi="Times New Roman" w:cs="Times New Roman"/>
          <w:b/>
          <w:bCs/>
        </w:rPr>
      </w:pPr>
      <w:r w:rsidRPr="0045651B">
        <w:rPr>
          <w:rFonts w:ascii="Times New Roman" w:hAnsi="Times New Roman" w:cs="Times New Roman"/>
          <w:b/>
          <w:bCs/>
        </w:rPr>
        <w:t>Greenwashing Condition</w:t>
      </w:r>
    </w:p>
    <w:p w14:paraId="6318545B" w14:textId="77777777" w:rsidR="0045651B" w:rsidRPr="000309BA" w:rsidRDefault="0045651B" w:rsidP="000309BA">
      <w:pPr>
        <w:rPr>
          <w:rFonts w:ascii="Times New Roman" w:hAnsi="Times New Roman" w:cs="Times New Roman"/>
        </w:rPr>
      </w:pPr>
    </w:p>
    <w:p w14:paraId="2B4D039A" w14:textId="77777777" w:rsidR="000309BA" w:rsidRPr="000309BA" w:rsidRDefault="000309BA" w:rsidP="000309BA">
      <w:pPr>
        <w:keepNext/>
        <w:rPr>
          <w:rFonts w:ascii="Times New Roman" w:hAnsi="Times New Roman" w:cs="Times New Roman"/>
          <w:b/>
          <w:bCs/>
        </w:rPr>
      </w:pPr>
      <w:r w:rsidRPr="000309BA">
        <w:rPr>
          <w:rFonts w:ascii="Times New Roman" w:hAnsi="Times New Roman" w:cs="Times New Roman"/>
          <w:b/>
          <w:bCs/>
        </w:rPr>
        <w:t xml:space="preserve">Please read the text below carefully.  </w:t>
      </w:r>
    </w:p>
    <w:p w14:paraId="238185F1" w14:textId="448FF75F" w:rsidR="000309BA" w:rsidRPr="000309BA" w:rsidRDefault="000309BA" w:rsidP="000309BA">
      <w:pPr>
        <w:keepNext/>
        <w:rPr>
          <w:rFonts w:ascii="Times New Roman" w:hAnsi="Times New Roman" w:cs="Times New Roman"/>
        </w:rPr>
      </w:pPr>
      <w:r w:rsidRPr="000309BA">
        <w:rPr>
          <w:rFonts w:ascii="Times New Roman" w:hAnsi="Times New Roman" w:cs="Times New Roman"/>
        </w:rPr>
        <w:br/>
        <w:t xml:space="preserve">In 2020, the Federal Trade Commission (FTC) conducted a study about fashion brands that truly are sustainable. The agency has investigated thousands of misleading green labeling cases and works hard to ferret out and shut down offenders. It is no secret that consumers want environmentally friendly products and that companies are trying to meet that need. Many consumers buy products with "green" or "eco-friendly" labels that indicate the materials' source. Sometimes these labels can prove to be quite misleading. For instance, H&amp;M launched a more sustainable "Conscious Collection" and used green labels. The collection used more sustainable materials but blended them with other fabrics to keep the prices low. Fabric blends cannot be recycled, a fact which contradicts the brands' whole recycling campaign.     </w:t>
      </w:r>
      <w:r w:rsidRPr="000309BA">
        <w:rPr>
          <w:rFonts w:ascii="Times New Roman" w:hAnsi="Times New Roman" w:cs="Times New Roman"/>
        </w:rPr>
        <w:br/>
        <w:t xml:space="preserve"> On the next page, you will see a Facebook message from a fashion company </w:t>
      </w:r>
      <w:r w:rsidRPr="000309BA">
        <w:rPr>
          <w:rFonts w:ascii="Times New Roman" w:hAnsi="Times New Roman" w:cs="Times New Roman"/>
          <w:u w:val="single"/>
        </w:rPr>
        <w:t>named '34 Threads'</w:t>
      </w:r>
      <w:r w:rsidRPr="000309BA">
        <w:rPr>
          <w:rFonts w:ascii="Times New Roman" w:hAnsi="Times New Roman" w:cs="Times New Roman"/>
        </w:rPr>
        <w:t xml:space="preserve">. The FTC study proved that this company scores </w:t>
      </w:r>
      <w:r w:rsidRPr="000309BA">
        <w:rPr>
          <w:rFonts w:ascii="Times New Roman" w:hAnsi="Times New Roman" w:cs="Times New Roman"/>
          <w:b/>
        </w:rPr>
        <w:t>low </w:t>
      </w:r>
      <w:r w:rsidRPr="000309BA">
        <w:rPr>
          <w:rFonts w:ascii="Times New Roman" w:hAnsi="Times New Roman" w:cs="Times New Roman"/>
        </w:rPr>
        <w:t>on sustainability. The company does not use certified green claims and does not have clear green commitments. The green labels they use verify that the collection meets the lowest environmental quality and performance standards under the international guidelines for environmental labeling programs, ISO 14020 and 14024.</w:t>
      </w:r>
    </w:p>
    <w:p w14:paraId="3AFC2F70" w14:textId="77777777" w:rsidR="000309BA" w:rsidRPr="000309BA" w:rsidRDefault="000309BA" w:rsidP="000309BA">
      <w:pPr>
        <w:rPr>
          <w:rFonts w:ascii="Times New Roman" w:hAnsi="Times New Roman" w:cs="Times New Roman"/>
        </w:rPr>
      </w:pPr>
    </w:p>
    <w:p w14:paraId="0983D079" w14:textId="77777777" w:rsidR="000309BA" w:rsidRPr="000309BA" w:rsidRDefault="000309BA" w:rsidP="000309BA">
      <w:pPr>
        <w:rPr>
          <w:rFonts w:ascii="Times New Roman" w:hAnsi="Times New Roman" w:cs="Times New Roman"/>
        </w:rPr>
      </w:pPr>
    </w:p>
    <w:p w14:paraId="20E15A6C" w14:textId="251E9A80" w:rsidR="000309BA" w:rsidRPr="000309BA" w:rsidRDefault="000309BA" w:rsidP="000309BA">
      <w:pPr>
        <w:keepNext/>
        <w:rPr>
          <w:rFonts w:ascii="Times New Roman" w:hAnsi="Times New Roman" w:cs="Times New Roman"/>
        </w:rPr>
      </w:pPr>
      <w:r w:rsidRPr="000309BA">
        <w:rPr>
          <w:rFonts w:ascii="Times New Roman" w:hAnsi="Times New Roman" w:cs="Times New Roman"/>
        </w:rPr>
        <w:t>Please carefully look at the Facebook post from the fashion company '34 Threads' on the next page.</w:t>
      </w:r>
    </w:p>
    <w:p w14:paraId="00569803" w14:textId="77777777" w:rsidR="000309BA" w:rsidRPr="000309BA" w:rsidRDefault="000309BA" w:rsidP="000309BA">
      <w:pPr>
        <w:rPr>
          <w:rFonts w:ascii="Times New Roman" w:hAnsi="Times New Roman" w:cs="Times New Roman"/>
        </w:rPr>
      </w:pPr>
    </w:p>
    <w:p w14:paraId="1512561A" w14:textId="3EF28C5B" w:rsidR="000309BA" w:rsidRPr="0045651B" w:rsidRDefault="0045651B" w:rsidP="000309BA">
      <w:pPr>
        <w:pStyle w:val="QuestionSeparator"/>
        <w:rPr>
          <w:rFonts w:ascii="Times New Roman" w:hAnsi="Times New Roman" w:cs="Times New Roman"/>
          <w:lang w:val="en"/>
        </w:rPr>
      </w:pPr>
      <w:r>
        <w:rPr>
          <w:rFonts w:ascii="Times New Roman" w:hAnsi="Times New Roman" w:cs="Times New Roman"/>
          <w:noProof/>
          <w:lang w:val="en"/>
        </w:rPr>
        <w:lastRenderedPageBreak/>
        <w:drawing>
          <wp:inline distT="0" distB="0" distL="0" distR="0" wp14:anchorId="79FF4C9B" wp14:editId="04F27AEC">
            <wp:extent cx="1766455" cy="2986412"/>
            <wp:effectExtent l="0" t="0" r="5715" b="4445"/>
            <wp:docPr id="44" name="Εικόνα 4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Εικόνα 44" descr="Εικόνα που περιέχει κείμενο&#10;&#10;Περιγραφή που δημιουργήθηκε αυτόματα"/>
                    <pic:cNvPicPr/>
                  </pic:nvPicPr>
                  <pic:blipFill>
                    <a:blip r:embed="rId22">
                      <a:extLst>
                        <a:ext uri="{28A0092B-C50C-407E-A947-70E740481C1C}">
                          <a14:useLocalDpi xmlns:a14="http://schemas.microsoft.com/office/drawing/2010/main" val="0"/>
                        </a:ext>
                      </a:extLst>
                    </a:blip>
                    <a:stretch>
                      <a:fillRect/>
                    </a:stretch>
                  </pic:blipFill>
                  <pic:spPr>
                    <a:xfrm>
                      <a:off x="0" y="0"/>
                      <a:ext cx="1805976" cy="3053227"/>
                    </a:xfrm>
                    <a:prstGeom prst="rect">
                      <a:avLst/>
                    </a:prstGeom>
                  </pic:spPr>
                </pic:pic>
              </a:graphicData>
            </a:graphic>
          </wp:inline>
        </w:drawing>
      </w:r>
    </w:p>
    <w:p w14:paraId="7B7DE0F6" w14:textId="77777777" w:rsidR="000309BA" w:rsidRPr="000309BA" w:rsidRDefault="000309BA" w:rsidP="000309BA">
      <w:pPr>
        <w:rPr>
          <w:rFonts w:ascii="Times New Roman" w:hAnsi="Times New Roman" w:cs="Times New Roman"/>
        </w:rPr>
      </w:pPr>
    </w:p>
    <w:p w14:paraId="62170482" w14:textId="1C0EFB47" w:rsidR="000309BA" w:rsidRPr="0045651B" w:rsidRDefault="0045651B" w:rsidP="000309BA">
      <w:pPr>
        <w:keepNext/>
        <w:rPr>
          <w:rFonts w:ascii="Times New Roman" w:hAnsi="Times New Roman" w:cs="Times New Roman"/>
          <w:b/>
          <w:bCs/>
        </w:rPr>
      </w:pPr>
      <w:r w:rsidRPr="0045651B">
        <w:rPr>
          <w:rFonts w:ascii="Times New Roman" w:hAnsi="Times New Roman" w:cs="Times New Roman"/>
          <w:b/>
          <w:bCs/>
        </w:rPr>
        <w:t>Non-Greenwashing Condition</w:t>
      </w:r>
    </w:p>
    <w:p w14:paraId="2814E7B7" w14:textId="77777777" w:rsidR="000309BA" w:rsidRPr="000309BA" w:rsidRDefault="000309BA" w:rsidP="000309BA">
      <w:pPr>
        <w:rPr>
          <w:rFonts w:ascii="Times New Roman" w:hAnsi="Times New Roman" w:cs="Times New Roman"/>
        </w:rPr>
      </w:pPr>
    </w:p>
    <w:p w14:paraId="7FFF92D7" w14:textId="0AB12BFC" w:rsidR="0045651B" w:rsidRDefault="000309BA" w:rsidP="000309BA">
      <w:pPr>
        <w:keepNext/>
        <w:rPr>
          <w:rFonts w:ascii="Times New Roman" w:hAnsi="Times New Roman" w:cs="Times New Roman"/>
        </w:rPr>
      </w:pPr>
      <w:r w:rsidRPr="0045651B">
        <w:rPr>
          <w:rFonts w:ascii="Times New Roman" w:hAnsi="Times New Roman" w:cs="Times New Roman"/>
          <w:b/>
          <w:bCs/>
        </w:rPr>
        <w:t>Please read the text below carefully.</w:t>
      </w:r>
      <w:r w:rsidRPr="000309BA">
        <w:rPr>
          <w:rFonts w:ascii="Times New Roman" w:hAnsi="Times New Roman" w:cs="Times New Roman"/>
        </w:rPr>
        <w:t xml:space="preserve">  </w:t>
      </w:r>
    </w:p>
    <w:p w14:paraId="450A0DF4" w14:textId="79C11996" w:rsidR="000309BA" w:rsidRPr="000309BA" w:rsidRDefault="000309BA" w:rsidP="000309BA">
      <w:pPr>
        <w:keepNext/>
        <w:rPr>
          <w:rFonts w:ascii="Times New Roman" w:hAnsi="Times New Roman" w:cs="Times New Roman"/>
        </w:rPr>
      </w:pPr>
      <w:r w:rsidRPr="000309BA">
        <w:rPr>
          <w:rFonts w:ascii="Times New Roman" w:hAnsi="Times New Roman" w:cs="Times New Roman"/>
        </w:rPr>
        <w:br/>
        <w:t xml:space="preserve"> In 2020, the Federal Trade Commission (FTC) conducted a study about fashion brands that truly are sustainable. The agency has investigated thousands of misleading green labeling cases and works hard to ferret out and shut down offenders. It is no secret that consumers want environmentally friendly products and that companies are trying to meet that need. Many consumers buy products with "green" or "eco-friendly" labels that indicate the materials' source. Sometimes these labels can prove to be quite misleading. For instance, H&amp;M launched a more sustainable "Conscious Collection" and used green labels. The collection used more sustainable materials but blended them with other fabrics to keep the prices low. Fabric blends cannot be recycled, a fact which contradicts the brands' whole recycling campaign.     </w:t>
      </w:r>
      <w:r w:rsidRPr="000309BA">
        <w:rPr>
          <w:rFonts w:ascii="Times New Roman" w:hAnsi="Times New Roman" w:cs="Times New Roman"/>
        </w:rPr>
        <w:br/>
        <w:t xml:space="preserve"> On the next page, you will see a Facebook message from a fashion company </w:t>
      </w:r>
      <w:r w:rsidRPr="000309BA">
        <w:rPr>
          <w:rFonts w:ascii="Times New Roman" w:hAnsi="Times New Roman" w:cs="Times New Roman"/>
          <w:u w:val="single"/>
        </w:rPr>
        <w:t>named '34 Threads'</w:t>
      </w:r>
      <w:r w:rsidRPr="000309BA">
        <w:rPr>
          <w:rFonts w:ascii="Times New Roman" w:hAnsi="Times New Roman" w:cs="Times New Roman"/>
        </w:rPr>
        <w:t>. The FTC study proved that this company scores </w:t>
      </w:r>
      <w:r w:rsidRPr="0045651B">
        <w:rPr>
          <w:rFonts w:ascii="Times New Roman" w:hAnsi="Times New Roman" w:cs="Times New Roman"/>
          <w:b/>
          <w:bCs/>
        </w:rPr>
        <w:t>high </w:t>
      </w:r>
      <w:r w:rsidRPr="000309BA">
        <w:rPr>
          <w:rFonts w:ascii="Times New Roman" w:hAnsi="Times New Roman" w:cs="Times New Roman"/>
        </w:rPr>
        <w:t>on sustainability. The company uses certified green claims and has clear green commitments. The green labels they use verify that the collection meets the highest environmental quality and performance standards under the international guidelines for environmental labeling programs, ISO 14020 and 14024.</w:t>
      </w:r>
    </w:p>
    <w:p w14:paraId="2DC62581" w14:textId="77777777" w:rsidR="000309BA" w:rsidRPr="000309BA" w:rsidRDefault="000309BA" w:rsidP="000309BA">
      <w:pPr>
        <w:rPr>
          <w:rFonts w:ascii="Times New Roman" w:hAnsi="Times New Roman" w:cs="Times New Roman"/>
        </w:rPr>
      </w:pPr>
    </w:p>
    <w:p w14:paraId="1B4B486C" w14:textId="46A445B3" w:rsidR="000309BA" w:rsidRDefault="000309BA" w:rsidP="000309BA">
      <w:pPr>
        <w:keepNext/>
        <w:rPr>
          <w:rFonts w:ascii="Times New Roman" w:hAnsi="Times New Roman" w:cs="Times New Roman"/>
        </w:rPr>
      </w:pPr>
      <w:r w:rsidRPr="000309BA">
        <w:rPr>
          <w:rFonts w:ascii="Times New Roman" w:hAnsi="Times New Roman" w:cs="Times New Roman"/>
        </w:rPr>
        <w:lastRenderedPageBreak/>
        <w:t>Please carefully look at the Facebook post from the fashion company '34 Threads' on the next page.</w:t>
      </w:r>
    </w:p>
    <w:p w14:paraId="2712AC8F" w14:textId="56D0F96F" w:rsidR="0045651B" w:rsidRPr="000309BA" w:rsidRDefault="0045651B" w:rsidP="000309BA">
      <w:pPr>
        <w:keepNext/>
        <w:rPr>
          <w:rFonts w:ascii="Times New Roman" w:hAnsi="Times New Roman" w:cs="Times New Roman"/>
        </w:rPr>
      </w:pPr>
      <w:r>
        <w:rPr>
          <w:rFonts w:ascii="Times New Roman" w:hAnsi="Times New Roman" w:cs="Times New Roman"/>
          <w:noProof/>
        </w:rPr>
        <w:drawing>
          <wp:inline distT="0" distB="0" distL="0" distR="0" wp14:anchorId="29FE0219" wp14:editId="2AA37D96">
            <wp:extent cx="1835663" cy="3103419"/>
            <wp:effectExtent l="0" t="0" r="0" b="1905"/>
            <wp:docPr id="45" name="Εικόνα 45"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Εικόνα 45" descr="Εικόνα που περιέχει κείμενο&#10;&#10;Περιγραφή που δημιουργήθηκε αυτόματα"/>
                    <pic:cNvPicPr/>
                  </pic:nvPicPr>
                  <pic:blipFill>
                    <a:blip r:embed="rId22">
                      <a:extLst>
                        <a:ext uri="{28A0092B-C50C-407E-A947-70E740481C1C}">
                          <a14:useLocalDpi xmlns:a14="http://schemas.microsoft.com/office/drawing/2010/main" val="0"/>
                        </a:ext>
                      </a:extLst>
                    </a:blip>
                    <a:stretch>
                      <a:fillRect/>
                    </a:stretch>
                  </pic:blipFill>
                  <pic:spPr>
                    <a:xfrm>
                      <a:off x="0" y="0"/>
                      <a:ext cx="1846614" cy="3121933"/>
                    </a:xfrm>
                    <a:prstGeom prst="rect">
                      <a:avLst/>
                    </a:prstGeom>
                  </pic:spPr>
                </pic:pic>
              </a:graphicData>
            </a:graphic>
          </wp:inline>
        </w:drawing>
      </w:r>
    </w:p>
    <w:p w14:paraId="32261953" w14:textId="77777777" w:rsidR="000309BA" w:rsidRPr="000309BA" w:rsidRDefault="000309BA" w:rsidP="000309BA">
      <w:pPr>
        <w:rPr>
          <w:rFonts w:ascii="Times New Roman" w:hAnsi="Times New Roman" w:cs="Times New Roman"/>
        </w:rPr>
      </w:pPr>
    </w:p>
    <w:p w14:paraId="5E0A7E40" w14:textId="5D15B7A3" w:rsidR="000309BA" w:rsidRPr="000309BA" w:rsidRDefault="000309BA" w:rsidP="0045651B">
      <w:pPr>
        <w:keepNext/>
        <w:rPr>
          <w:rFonts w:ascii="Times New Roman" w:hAnsi="Times New Roman" w:cs="Times New Roman"/>
        </w:rPr>
      </w:pPr>
      <w:r w:rsidRPr="000309BA">
        <w:rPr>
          <w:rFonts w:ascii="Times New Roman" w:hAnsi="Times New Roman" w:cs="Times New Roman"/>
          <w:noProof/>
        </w:rPr>
        <w:drawing>
          <wp:inline distT="0" distB="0" distL="0" distR="0" wp14:anchorId="6CADC7B6" wp14:editId="61D38B8C">
            <wp:extent cx="0" cy="0"/>
            <wp:effectExtent l="0" t="0" r="0" b="0"/>
            <wp:docPr id="3" name="Graphic.php?IM=IM_b1SolfiyXqnaJ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php?IM=IM_b1SolfiyXqnaJYG"/>
                    <pic:cNvPicPr/>
                  </pic:nvPicPr>
                  <pic:blipFill>
                    <a:blip/>
                    <a:stretch>
                      <a:fillRect/>
                    </a:stretch>
                  </pic:blipFill>
                  <pic:spPr>
                    <a:xfrm>
                      <a:off x="0" y="0"/>
                      <a:ext cx="0" cy="0"/>
                    </a:xfrm>
                    <a:prstGeom prst="rect">
                      <a:avLst/>
                    </a:prstGeom>
                  </pic:spPr>
                </pic:pic>
              </a:graphicData>
            </a:graphic>
          </wp:inline>
        </w:drawing>
      </w:r>
    </w:p>
    <w:p w14:paraId="15CC6040" w14:textId="77777777" w:rsidR="000309BA" w:rsidRPr="000309BA" w:rsidRDefault="000309BA" w:rsidP="000309BA">
      <w:pPr>
        <w:rPr>
          <w:rFonts w:ascii="Times New Roman" w:hAnsi="Times New Roman" w:cs="Times New Roman"/>
        </w:rPr>
      </w:pPr>
    </w:p>
    <w:p w14:paraId="579B4C71" w14:textId="39623A29" w:rsidR="0045651B" w:rsidRPr="0045651B" w:rsidRDefault="000309BA" w:rsidP="000309BA">
      <w:pPr>
        <w:keepNext/>
        <w:rPr>
          <w:rFonts w:ascii="Times New Roman" w:hAnsi="Times New Roman" w:cs="Times New Roman"/>
          <w:b/>
          <w:bCs/>
        </w:rPr>
      </w:pPr>
      <w:r w:rsidRPr="0045651B">
        <w:rPr>
          <w:rFonts w:ascii="Times New Roman" w:hAnsi="Times New Roman" w:cs="Times New Roman"/>
          <w:b/>
          <w:bCs/>
        </w:rPr>
        <w:t>Man</w:t>
      </w:r>
      <w:r w:rsidR="0045651B" w:rsidRPr="0045651B">
        <w:rPr>
          <w:rFonts w:ascii="Times New Roman" w:hAnsi="Times New Roman" w:cs="Times New Roman"/>
          <w:b/>
          <w:bCs/>
        </w:rPr>
        <w:t>ipulation Check</w:t>
      </w:r>
      <w:r w:rsidRPr="0045651B">
        <w:rPr>
          <w:rFonts w:ascii="Times New Roman" w:hAnsi="Times New Roman" w:cs="Times New Roman"/>
          <w:b/>
          <w:bCs/>
        </w:rPr>
        <w:t xml:space="preserve"> </w:t>
      </w:r>
    </w:p>
    <w:p w14:paraId="079B2F65" w14:textId="77777777" w:rsidR="0045651B" w:rsidRDefault="0045651B" w:rsidP="000309BA">
      <w:pPr>
        <w:keepNext/>
        <w:rPr>
          <w:rFonts w:ascii="Times New Roman" w:hAnsi="Times New Roman" w:cs="Times New Roman"/>
        </w:rPr>
      </w:pPr>
    </w:p>
    <w:p w14:paraId="5C953DAE" w14:textId="7BD07811" w:rsidR="000309BA" w:rsidRPr="000309BA" w:rsidRDefault="000309BA" w:rsidP="000309BA">
      <w:pPr>
        <w:keepNext/>
        <w:rPr>
          <w:rFonts w:ascii="Times New Roman" w:hAnsi="Times New Roman" w:cs="Times New Roman"/>
        </w:rPr>
      </w:pPr>
      <w:r w:rsidRPr="000309BA">
        <w:rPr>
          <w:rFonts w:ascii="Times New Roman" w:hAnsi="Times New Roman" w:cs="Times New Roman"/>
        </w:rPr>
        <w:t>Thank you for reading this Facebook post. To what extent do you agree or disagree with the following statement?</w:t>
      </w:r>
      <w:r w:rsidRPr="000309BA">
        <w:rPr>
          <w:rFonts w:ascii="Times New Roman" w:hAnsi="Times New Roman" w:cs="Times New Roman"/>
        </w:rPr>
        <w:br/>
      </w:r>
      <w:r w:rsidRPr="000309BA">
        <w:rPr>
          <w:rFonts w:ascii="Times New Roman" w:hAnsi="Times New Roman" w:cs="Times New Roman"/>
        </w:rPr>
        <w:br/>
      </w:r>
      <w:r w:rsidRPr="000309BA">
        <w:rPr>
          <w:rFonts w:ascii="Times New Roman" w:hAnsi="Times New Roman" w:cs="Times New Roman"/>
        </w:rPr>
        <w:lastRenderedPageBreak/>
        <w:br/>
        <w:t>34 Threads is a sustainable fashion company.</w:t>
      </w:r>
    </w:p>
    <w:p w14:paraId="646C3285"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Strongly </w:t>
      </w:r>
      <w:proofErr w:type="gramStart"/>
      <w:r w:rsidRPr="000309BA">
        <w:rPr>
          <w:rFonts w:ascii="Times New Roman" w:hAnsi="Times New Roman" w:cs="Times New Roman"/>
        </w:rPr>
        <w:t>disagree  (</w:t>
      </w:r>
      <w:proofErr w:type="gramEnd"/>
      <w:r w:rsidRPr="000309BA">
        <w:rPr>
          <w:rFonts w:ascii="Times New Roman" w:hAnsi="Times New Roman" w:cs="Times New Roman"/>
        </w:rPr>
        <w:t xml:space="preserve">1) </w:t>
      </w:r>
    </w:p>
    <w:p w14:paraId="25DB1141"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proofErr w:type="gramStart"/>
      <w:r w:rsidRPr="000309BA">
        <w:rPr>
          <w:rFonts w:ascii="Times New Roman" w:hAnsi="Times New Roman" w:cs="Times New Roman"/>
        </w:rPr>
        <w:t>Disagree  (</w:t>
      </w:r>
      <w:proofErr w:type="gramEnd"/>
      <w:r w:rsidRPr="000309BA">
        <w:rPr>
          <w:rFonts w:ascii="Times New Roman" w:hAnsi="Times New Roman" w:cs="Times New Roman"/>
        </w:rPr>
        <w:t xml:space="preserve">2) </w:t>
      </w:r>
    </w:p>
    <w:p w14:paraId="6AEF65EF" w14:textId="77777777" w:rsidR="00DE5FCE"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Some</w:t>
      </w:r>
    </w:p>
    <w:p w14:paraId="6031A488" w14:textId="23756D50"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what </w:t>
      </w:r>
      <w:proofErr w:type="gramStart"/>
      <w:r w:rsidRPr="000309BA">
        <w:rPr>
          <w:rFonts w:ascii="Times New Roman" w:hAnsi="Times New Roman" w:cs="Times New Roman"/>
        </w:rPr>
        <w:t>disagree  (</w:t>
      </w:r>
      <w:proofErr w:type="gramEnd"/>
      <w:r w:rsidRPr="000309BA">
        <w:rPr>
          <w:rFonts w:ascii="Times New Roman" w:hAnsi="Times New Roman" w:cs="Times New Roman"/>
        </w:rPr>
        <w:t xml:space="preserve">3) </w:t>
      </w:r>
    </w:p>
    <w:p w14:paraId="6B81DEE7"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Neither agree nor </w:t>
      </w:r>
      <w:proofErr w:type="gramStart"/>
      <w:r w:rsidRPr="000309BA">
        <w:rPr>
          <w:rFonts w:ascii="Times New Roman" w:hAnsi="Times New Roman" w:cs="Times New Roman"/>
        </w:rPr>
        <w:t>disagree  (</w:t>
      </w:r>
      <w:proofErr w:type="gramEnd"/>
      <w:r w:rsidRPr="000309BA">
        <w:rPr>
          <w:rFonts w:ascii="Times New Roman" w:hAnsi="Times New Roman" w:cs="Times New Roman"/>
        </w:rPr>
        <w:t xml:space="preserve">4) </w:t>
      </w:r>
    </w:p>
    <w:p w14:paraId="70513A87"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Somewhat </w:t>
      </w:r>
      <w:proofErr w:type="gramStart"/>
      <w:r w:rsidRPr="000309BA">
        <w:rPr>
          <w:rFonts w:ascii="Times New Roman" w:hAnsi="Times New Roman" w:cs="Times New Roman"/>
        </w:rPr>
        <w:t>agree  (</w:t>
      </w:r>
      <w:proofErr w:type="gramEnd"/>
      <w:r w:rsidRPr="000309BA">
        <w:rPr>
          <w:rFonts w:ascii="Times New Roman" w:hAnsi="Times New Roman" w:cs="Times New Roman"/>
        </w:rPr>
        <w:t xml:space="preserve">5) </w:t>
      </w:r>
    </w:p>
    <w:p w14:paraId="773F3B8F"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proofErr w:type="gramStart"/>
      <w:r w:rsidRPr="000309BA">
        <w:rPr>
          <w:rFonts w:ascii="Times New Roman" w:hAnsi="Times New Roman" w:cs="Times New Roman"/>
        </w:rPr>
        <w:t>Agree  (</w:t>
      </w:r>
      <w:proofErr w:type="gramEnd"/>
      <w:r w:rsidRPr="000309BA">
        <w:rPr>
          <w:rFonts w:ascii="Times New Roman" w:hAnsi="Times New Roman" w:cs="Times New Roman"/>
        </w:rPr>
        <w:t xml:space="preserve">6) </w:t>
      </w:r>
    </w:p>
    <w:p w14:paraId="6D65B938" w14:textId="30FE9A39" w:rsid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Strongly </w:t>
      </w:r>
      <w:proofErr w:type="gramStart"/>
      <w:r w:rsidRPr="000309BA">
        <w:rPr>
          <w:rFonts w:ascii="Times New Roman" w:hAnsi="Times New Roman" w:cs="Times New Roman"/>
        </w:rPr>
        <w:t>agree  (</w:t>
      </w:r>
      <w:proofErr w:type="gramEnd"/>
      <w:r w:rsidRPr="000309BA">
        <w:rPr>
          <w:rFonts w:ascii="Times New Roman" w:hAnsi="Times New Roman" w:cs="Times New Roman"/>
        </w:rPr>
        <w:t xml:space="preserve">7) </w:t>
      </w:r>
    </w:p>
    <w:p w14:paraId="326F563F" w14:textId="744C8B0C" w:rsidR="0045651B" w:rsidRDefault="0045651B" w:rsidP="0045651B">
      <w:pPr>
        <w:pStyle w:val="a3"/>
        <w:keepNext/>
        <w:ind w:left="360" w:right="0" w:firstLine="0"/>
        <w:contextualSpacing w:val="0"/>
        <w:rPr>
          <w:rFonts w:ascii="Times New Roman" w:hAnsi="Times New Roman" w:cs="Times New Roman"/>
        </w:rPr>
      </w:pPr>
    </w:p>
    <w:p w14:paraId="43B83926" w14:textId="0B7DA0A0" w:rsidR="0045651B" w:rsidRDefault="0045651B" w:rsidP="0045651B">
      <w:pPr>
        <w:keepNext/>
        <w:rPr>
          <w:rFonts w:ascii="Times New Roman" w:hAnsi="Times New Roman" w:cs="Times New Roman"/>
          <w:b/>
          <w:bCs/>
        </w:rPr>
      </w:pPr>
      <w:r w:rsidRPr="0045651B">
        <w:rPr>
          <w:rFonts w:ascii="Times New Roman" w:hAnsi="Times New Roman" w:cs="Times New Roman"/>
          <w:b/>
          <w:bCs/>
        </w:rPr>
        <w:t>Trust</w:t>
      </w:r>
    </w:p>
    <w:p w14:paraId="6D87DAA3" w14:textId="77777777" w:rsidR="0045651B" w:rsidRPr="0045651B" w:rsidRDefault="0045651B" w:rsidP="0045651B">
      <w:pPr>
        <w:keepNext/>
        <w:rPr>
          <w:rFonts w:ascii="Times New Roman" w:hAnsi="Times New Roman" w:cs="Times New Roman"/>
          <w:b/>
          <w:bCs/>
        </w:rPr>
      </w:pPr>
    </w:p>
    <w:p w14:paraId="697B859D" w14:textId="77777777" w:rsidR="0045651B" w:rsidRDefault="000309BA" w:rsidP="000309BA">
      <w:pPr>
        <w:keepNext/>
        <w:rPr>
          <w:rFonts w:ascii="Times New Roman" w:hAnsi="Times New Roman" w:cs="Times New Roman"/>
          <w:b/>
          <w:bCs/>
        </w:rPr>
      </w:pPr>
      <w:r w:rsidRPr="0045651B">
        <w:rPr>
          <w:rFonts w:ascii="Times New Roman" w:hAnsi="Times New Roman" w:cs="Times New Roman"/>
          <w:b/>
          <w:bCs/>
        </w:rPr>
        <w:t>Mor</w:t>
      </w:r>
      <w:r w:rsidR="0045651B" w:rsidRPr="0045651B">
        <w:rPr>
          <w:rFonts w:ascii="Times New Roman" w:hAnsi="Times New Roman" w:cs="Times New Roman"/>
          <w:b/>
          <w:bCs/>
        </w:rPr>
        <w:t xml:space="preserve">ality </w:t>
      </w:r>
    </w:p>
    <w:p w14:paraId="727F8DC8" w14:textId="013F03A5" w:rsidR="000309BA" w:rsidRPr="000309BA" w:rsidRDefault="000309BA" w:rsidP="000309BA">
      <w:pPr>
        <w:keepNext/>
        <w:rPr>
          <w:rFonts w:ascii="Times New Roman" w:hAnsi="Times New Roman" w:cs="Times New Roman"/>
        </w:rPr>
      </w:pPr>
      <w:r w:rsidRPr="000309BA">
        <w:rPr>
          <w:rFonts w:ascii="Times New Roman" w:hAnsi="Times New Roman" w:cs="Times New Roman"/>
        </w:rPr>
        <w:br/>
        <w:t>Your assessment of the organization's morality. How do you estimate the following characteristics of the fashion company?</w:t>
      </w:r>
    </w:p>
    <w:tbl>
      <w:tblPr>
        <w:tblStyle w:val="QQuestionTable"/>
        <w:tblW w:w="9576" w:type="auto"/>
        <w:tblLook w:val="07E0" w:firstRow="1" w:lastRow="1" w:firstColumn="1" w:lastColumn="1" w:noHBand="1" w:noVBand="1"/>
      </w:tblPr>
      <w:tblGrid>
        <w:gridCol w:w="1520"/>
        <w:gridCol w:w="926"/>
        <w:gridCol w:w="910"/>
        <w:gridCol w:w="1038"/>
        <w:gridCol w:w="1022"/>
        <w:gridCol w:w="1038"/>
        <w:gridCol w:w="926"/>
        <w:gridCol w:w="926"/>
      </w:tblGrid>
      <w:tr w:rsidR="000309BA" w:rsidRPr="000309BA" w14:paraId="459E3FA8" w14:textId="77777777" w:rsidTr="00030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226F15FD" w14:textId="77777777" w:rsidR="000309BA" w:rsidRPr="000309BA" w:rsidRDefault="000309BA" w:rsidP="000309BA">
            <w:pPr>
              <w:keepNext/>
              <w:rPr>
                <w:rFonts w:ascii="Times New Roman" w:hAnsi="Times New Roman" w:cs="Times New Roman"/>
              </w:rPr>
            </w:pPr>
          </w:p>
        </w:tc>
        <w:tc>
          <w:tcPr>
            <w:tcW w:w="1197" w:type="dxa"/>
          </w:tcPr>
          <w:p w14:paraId="1AAB46C8"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Very low (1)</w:t>
            </w:r>
          </w:p>
        </w:tc>
        <w:tc>
          <w:tcPr>
            <w:tcW w:w="1197" w:type="dxa"/>
          </w:tcPr>
          <w:p w14:paraId="37C71F27"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Low (2)</w:t>
            </w:r>
          </w:p>
        </w:tc>
        <w:tc>
          <w:tcPr>
            <w:tcW w:w="1197" w:type="dxa"/>
          </w:tcPr>
          <w:p w14:paraId="6D02F35B"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Slightly low (3)</w:t>
            </w:r>
          </w:p>
        </w:tc>
        <w:tc>
          <w:tcPr>
            <w:tcW w:w="1197" w:type="dxa"/>
          </w:tcPr>
          <w:p w14:paraId="253EE23F"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Neither low nor high (4)</w:t>
            </w:r>
          </w:p>
        </w:tc>
        <w:tc>
          <w:tcPr>
            <w:tcW w:w="1197" w:type="dxa"/>
          </w:tcPr>
          <w:p w14:paraId="787A4BD9"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Slightly high (5)</w:t>
            </w:r>
          </w:p>
        </w:tc>
        <w:tc>
          <w:tcPr>
            <w:tcW w:w="1197" w:type="dxa"/>
          </w:tcPr>
          <w:p w14:paraId="06BCB02F"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High (6)</w:t>
            </w:r>
          </w:p>
        </w:tc>
        <w:tc>
          <w:tcPr>
            <w:tcW w:w="1197" w:type="dxa"/>
          </w:tcPr>
          <w:p w14:paraId="0FBFA15E"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Very high (7)</w:t>
            </w:r>
          </w:p>
        </w:tc>
      </w:tr>
      <w:tr w:rsidR="000309BA" w:rsidRPr="000309BA" w14:paraId="405C8897"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62FCE5D3"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Honesty (1) </w:t>
            </w:r>
          </w:p>
        </w:tc>
        <w:tc>
          <w:tcPr>
            <w:tcW w:w="1197" w:type="dxa"/>
          </w:tcPr>
          <w:p w14:paraId="1B09A8AB"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C9879D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0881A01"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05A88D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C401F8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30586A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60CB3DA"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291E0EF2"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38F0CCE4"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Sincerity (2) </w:t>
            </w:r>
          </w:p>
        </w:tc>
        <w:tc>
          <w:tcPr>
            <w:tcW w:w="1197" w:type="dxa"/>
          </w:tcPr>
          <w:p w14:paraId="08F11DF9"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5179673"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4F38E13"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E9E2FA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5967E0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96D5EA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3D6238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7CA285F6"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01301B08"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Trustworthiness (3) </w:t>
            </w:r>
          </w:p>
        </w:tc>
        <w:tc>
          <w:tcPr>
            <w:tcW w:w="1197" w:type="dxa"/>
          </w:tcPr>
          <w:p w14:paraId="2D89AF7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61D2C7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840AEF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484D2A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691D9E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4609A0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902D496"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01FA17CC" w14:textId="77777777" w:rsidR="000309BA" w:rsidRPr="000309BA" w:rsidRDefault="000309BA" w:rsidP="000309BA">
      <w:pPr>
        <w:rPr>
          <w:rFonts w:ascii="Times New Roman" w:hAnsi="Times New Roman" w:cs="Times New Roman"/>
        </w:rPr>
      </w:pPr>
    </w:p>
    <w:p w14:paraId="726F9019" w14:textId="77777777" w:rsidR="000309BA" w:rsidRPr="000309BA" w:rsidRDefault="000309BA" w:rsidP="000309BA">
      <w:pPr>
        <w:rPr>
          <w:rFonts w:ascii="Times New Roman" w:hAnsi="Times New Roman" w:cs="Times New Roman"/>
        </w:rPr>
      </w:pPr>
    </w:p>
    <w:p w14:paraId="3CF8089E" w14:textId="77777777" w:rsidR="000309BA" w:rsidRPr="000309BA" w:rsidRDefault="000309BA" w:rsidP="000309BA">
      <w:pPr>
        <w:pStyle w:val="QuestionSeparator"/>
        <w:rPr>
          <w:rFonts w:ascii="Times New Roman" w:hAnsi="Times New Roman" w:cs="Times New Roman"/>
        </w:rPr>
      </w:pPr>
    </w:p>
    <w:p w14:paraId="126F77C8" w14:textId="77777777" w:rsidR="000309BA" w:rsidRPr="000309BA" w:rsidRDefault="000309BA" w:rsidP="000309BA">
      <w:pPr>
        <w:rPr>
          <w:rFonts w:ascii="Times New Roman" w:hAnsi="Times New Roman" w:cs="Times New Roman"/>
        </w:rPr>
      </w:pPr>
    </w:p>
    <w:p w14:paraId="021B0DAB" w14:textId="77777777" w:rsidR="0045651B" w:rsidRDefault="000309BA" w:rsidP="000309BA">
      <w:pPr>
        <w:keepNext/>
        <w:rPr>
          <w:rFonts w:ascii="Times New Roman" w:hAnsi="Times New Roman" w:cs="Times New Roman"/>
        </w:rPr>
      </w:pPr>
      <w:r w:rsidRPr="0045651B">
        <w:rPr>
          <w:rFonts w:ascii="Times New Roman" w:hAnsi="Times New Roman" w:cs="Times New Roman"/>
          <w:b/>
          <w:bCs/>
        </w:rPr>
        <w:t>Com</w:t>
      </w:r>
      <w:r w:rsidR="0045651B" w:rsidRPr="0045651B">
        <w:rPr>
          <w:rFonts w:ascii="Times New Roman" w:hAnsi="Times New Roman" w:cs="Times New Roman"/>
          <w:b/>
          <w:bCs/>
        </w:rPr>
        <w:t>petence</w:t>
      </w:r>
    </w:p>
    <w:p w14:paraId="5952FA16" w14:textId="6C6537D0" w:rsidR="000309BA" w:rsidRPr="000309BA" w:rsidRDefault="000309BA" w:rsidP="000309BA">
      <w:pPr>
        <w:keepNext/>
        <w:rPr>
          <w:rFonts w:ascii="Times New Roman" w:hAnsi="Times New Roman" w:cs="Times New Roman"/>
        </w:rPr>
      </w:pPr>
      <w:r w:rsidRPr="000309BA">
        <w:rPr>
          <w:rFonts w:ascii="Times New Roman" w:hAnsi="Times New Roman" w:cs="Times New Roman"/>
        </w:rPr>
        <w:br/>
        <w:t>Your assessment of the organization's competence. How do you estimate the following characteristics of the fashion company?</w:t>
      </w:r>
    </w:p>
    <w:tbl>
      <w:tblPr>
        <w:tblStyle w:val="QQuestionTable"/>
        <w:tblW w:w="9576" w:type="auto"/>
        <w:tblLook w:val="07E0" w:firstRow="1" w:lastRow="1" w:firstColumn="1" w:lastColumn="1" w:noHBand="1" w:noVBand="1"/>
      </w:tblPr>
      <w:tblGrid>
        <w:gridCol w:w="1230"/>
        <w:gridCol w:w="975"/>
        <w:gridCol w:w="963"/>
        <w:gridCol w:w="1067"/>
        <w:gridCol w:w="1054"/>
        <w:gridCol w:w="1067"/>
        <w:gridCol w:w="975"/>
        <w:gridCol w:w="975"/>
      </w:tblGrid>
      <w:tr w:rsidR="000309BA" w:rsidRPr="000309BA" w14:paraId="4F04748E" w14:textId="77777777" w:rsidTr="00030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5F51144D" w14:textId="77777777" w:rsidR="000309BA" w:rsidRPr="000309BA" w:rsidRDefault="000309BA" w:rsidP="000309BA">
            <w:pPr>
              <w:keepNext/>
              <w:rPr>
                <w:rFonts w:ascii="Times New Roman" w:hAnsi="Times New Roman" w:cs="Times New Roman"/>
              </w:rPr>
            </w:pPr>
          </w:p>
        </w:tc>
        <w:tc>
          <w:tcPr>
            <w:tcW w:w="1197" w:type="dxa"/>
          </w:tcPr>
          <w:p w14:paraId="4484C6E8"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Very low (1)</w:t>
            </w:r>
          </w:p>
        </w:tc>
        <w:tc>
          <w:tcPr>
            <w:tcW w:w="1197" w:type="dxa"/>
          </w:tcPr>
          <w:p w14:paraId="34CF9291"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Low (2)</w:t>
            </w:r>
          </w:p>
        </w:tc>
        <w:tc>
          <w:tcPr>
            <w:tcW w:w="1197" w:type="dxa"/>
          </w:tcPr>
          <w:p w14:paraId="1A3687D0"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Slightly low (3)</w:t>
            </w:r>
          </w:p>
        </w:tc>
        <w:tc>
          <w:tcPr>
            <w:tcW w:w="1197" w:type="dxa"/>
          </w:tcPr>
          <w:p w14:paraId="390506D0"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Neither low nor high (4)</w:t>
            </w:r>
          </w:p>
        </w:tc>
        <w:tc>
          <w:tcPr>
            <w:tcW w:w="1197" w:type="dxa"/>
          </w:tcPr>
          <w:p w14:paraId="10E321A6"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Slightly high (5)</w:t>
            </w:r>
          </w:p>
        </w:tc>
        <w:tc>
          <w:tcPr>
            <w:tcW w:w="1197" w:type="dxa"/>
          </w:tcPr>
          <w:p w14:paraId="748E86BD"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High (6)</w:t>
            </w:r>
          </w:p>
        </w:tc>
        <w:tc>
          <w:tcPr>
            <w:tcW w:w="1197" w:type="dxa"/>
          </w:tcPr>
          <w:p w14:paraId="1AD3EBA9"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Very high (7)</w:t>
            </w:r>
          </w:p>
        </w:tc>
      </w:tr>
      <w:tr w:rsidR="000309BA" w:rsidRPr="000309BA" w14:paraId="1A7F9BAE"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78F85455"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Competence (1) </w:t>
            </w:r>
          </w:p>
        </w:tc>
        <w:tc>
          <w:tcPr>
            <w:tcW w:w="1197" w:type="dxa"/>
          </w:tcPr>
          <w:p w14:paraId="69C83E8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4213D8C6"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E6FF6F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861AC01"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6109980"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5DD962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0D5F0B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4562EED6"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2C8432D6"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Intelligence (2) </w:t>
            </w:r>
          </w:p>
        </w:tc>
        <w:tc>
          <w:tcPr>
            <w:tcW w:w="1197" w:type="dxa"/>
          </w:tcPr>
          <w:p w14:paraId="669F004D"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CDB6B8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8B906EB"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D4B1600"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497D36C"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4F968C6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D95582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12A30C3C"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7F716373"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Skillfulness (3) </w:t>
            </w:r>
          </w:p>
        </w:tc>
        <w:tc>
          <w:tcPr>
            <w:tcW w:w="1197" w:type="dxa"/>
          </w:tcPr>
          <w:p w14:paraId="3C013F91"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6F0833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3E6407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3435E7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A8B90C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73F3B0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FC84F9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1419173E" w14:textId="77777777" w:rsidR="000309BA" w:rsidRPr="000309BA" w:rsidRDefault="000309BA" w:rsidP="000309BA">
      <w:pPr>
        <w:rPr>
          <w:rFonts w:ascii="Times New Roman" w:hAnsi="Times New Roman" w:cs="Times New Roman"/>
        </w:rPr>
      </w:pPr>
    </w:p>
    <w:p w14:paraId="219D56E7" w14:textId="77777777" w:rsidR="000309BA" w:rsidRPr="000309BA" w:rsidRDefault="000309BA" w:rsidP="000309BA">
      <w:pPr>
        <w:rPr>
          <w:rFonts w:ascii="Times New Roman" w:hAnsi="Times New Roman" w:cs="Times New Roman"/>
        </w:rPr>
      </w:pPr>
    </w:p>
    <w:p w14:paraId="2C1BAA4B" w14:textId="77777777" w:rsidR="000309BA" w:rsidRPr="000309BA" w:rsidRDefault="000309BA" w:rsidP="000309BA">
      <w:pPr>
        <w:pStyle w:val="QuestionSeparator"/>
        <w:rPr>
          <w:rFonts w:ascii="Times New Roman" w:hAnsi="Times New Roman" w:cs="Times New Roman"/>
        </w:rPr>
      </w:pPr>
    </w:p>
    <w:p w14:paraId="133BB4EC" w14:textId="77777777" w:rsidR="000309BA" w:rsidRPr="000309BA" w:rsidRDefault="000309BA" w:rsidP="000309BA">
      <w:pPr>
        <w:rPr>
          <w:rFonts w:ascii="Times New Roman" w:hAnsi="Times New Roman" w:cs="Times New Roman"/>
        </w:rPr>
      </w:pPr>
    </w:p>
    <w:p w14:paraId="5ECE373B" w14:textId="0C6F175C" w:rsidR="0045651B" w:rsidRPr="0045651B" w:rsidRDefault="0045651B" w:rsidP="000309BA">
      <w:pPr>
        <w:keepNext/>
        <w:rPr>
          <w:rFonts w:ascii="Times New Roman" w:hAnsi="Times New Roman" w:cs="Times New Roman"/>
          <w:b/>
          <w:bCs/>
        </w:rPr>
      </w:pPr>
      <w:proofErr w:type="spellStart"/>
      <w:r w:rsidRPr="0045651B">
        <w:rPr>
          <w:rFonts w:ascii="Times New Roman" w:hAnsi="Times New Roman" w:cs="Times New Roman"/>
          <w:b/>
          <w:bCs/>
        </w:rPr>
        <w:lastRenderedPageBreak/>
        <w:t>eWOM</w:t>
      </w:r>
      <w:proofErr w:type="spellEnd"/>
    </w:p>
    <w:p w14:paraId="667FD486" w14:textId="77777777" w:rsidR="0045651B" w:rsidRDefault="0045651B" w:rsidP="000309BA">
      <w:pPr>
        <w:keepNext/>
        <w:rPr>
          <w:rFonts w:ascii="Times New Roman" w:hAnsi="Times New Roman" w:cs="Times New Roman"/>
        </w:rPr>
      </w:pPr>
    </w:p>
    <w:p w14:paraId="7D40515F" w14:textId="77777777" w:rsidR="0045651B" w:rsidRDefault="000309BA" w:rsidP="000309BA">
      <w:pPr>
        <w:keepNext/>
        <w:rPr>
          <w:rFonts w:ascii="Times New Roman" w:hAnsi="Times New Roman" w:cs="Times New Roman"/>
        </w:rPr>
      </w:pPr>
      <w:r w:rsidRPr="0045651B">
        <w:rPr>
          <w:rFonts w:ascii="Times New Roman" w:hAnsi="Times New Roman" w:cs="Times New Roman"/>
          <w:b/>
          <w:bCs/>
        </w:rPr>
        <w:t>Pos</w:t>
      </w:r>
      <w:r w:rsidR="0045651B" w:rsidRPr="0045651B">
        <w:rPr>
          <w:rFonts w:ascii="Times New Roman" w:hAnsi="Times New Roman" w:cs="Times New Roman"/>
          <w:b/>
          <w:bCs/>
        </w:rPr>
        <w:t xml:space="preserve">itive </w:t>
      </w:r>
      <w:proofErr w:type="spellStart"/>
      <w:r w:rsidR="0045651B" w:rsidRPr="0045651B">
        <w:rPr>
          <w:rFonts w:ascii="Times New Roman" w:hAnsi="Times New Roman" w:cs="Times New Roman"/>
          <w:b/>
          <w:bCs/>
        </w:rPr>
        <w:t>e</w:t>
      </w:r>
      <w:r w:rsidRPr="0045651B">
        <w:rPr>
          <w:rFonts w:ascii="Times New Roman" w:hAnsi="Times New Roman" w:cs="Times New Roman"/>
          <w:b/>
          <w:bCs/>
        </w:rPr>
        <w:t>WOM</w:t>
      </w:r>
      <w:proofErr w:type="spellEnd"/>
      <w:r w:rsidRPr="000309BA">
        <w:rPr>
          <w:rFonts w:ascii="Times New Roman" w:hAnsi="Times New Roman" w:cs="Times New Roman"/>
        </w:rPr>
        <w:t xml:space="preserve"> </w:t>
      </w:r>
    </w:p>
    <w:p w14:paraId="7498908E" w14:textId="181BCAD0" w:rsidR="000309BA" w:rsidRPr="000309BA" w:rsidRDefault="000309BA" w:rsidP="000309BA">
      <w:pPr>
        <w:keepNext/>
        <w:rPr>
          <w:rFonts w:ascii="Times New Roman" w:hAnsi="Times New Roman" w:cs="Times New Roman"/>
        </w:rPr>
      </w:pPr>
      <w:r w:rsidRPr="000309BA">
        <w:rPr>
          <w:rFonts w:ascii="Times New Roman" w:hAnsi="Times New Roman" w:cs="Times New Roman"/>
        </w:rPr>
        <w:br/>
        <w:t>Please indicate to what extent you agree or disagree with the following statements concerning the Facebook post you saw before.</w:t>
      </w:r>
    </w:p>
    <w:tbl>
      <w:tblPr>
        <w:tblStyle w:val="QQuestionTable"/>
        <w:tblW w:w="9576" w:type="auto"/>
        <w:tblLook w:val="07E0" w:firstRow="1" w:lastRow="1" w:firstColumn="1" w:lastColumn="1" w:noHBand="1" w:noVBand="1"/>
      </w:tblPr>
      <w:tblGrid>
        <w:gridCol w:w="1181"/>
        <w:gridCol w:w="1006"/>
        <w:gridCol w:w="1022"/>
        <w:gridCol w:w="1114"/>
        <w:gridCol w:w="992"/>
        <w:gridCol w:w="1114"/>
        <w:gridCol w:w="870"/>
        <w:gridCol w:w="1007"/>
      </w:tblGrid>
      <w:tr w:rsidR="000309BA" w:rsidRPr="000309BA" w14:paraId="056BD67F" w14:textId="77777777" w:rsidTr="00030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1BEE9B16" w14:textId="77777777" w:rsidR="000309BA" w:rsidRPr="000309BA" w:rsidRDefault="000309BA" w:rsidP="000309BA">
            <w:pPr>
              <w:keepNext/>
              <w:rPr>
                <w:rFonts w:ascii="Times New Roman" w:hAnsi="Times New Roman" w:cs="Times New Roman"/>
              </w:rPr>
            </w:pPr>
          </w:p>
        </w:tc>
        <w:tc>
          <w:tcPr>
            <w:tcW w:w="1197" w:type="dxa"/>
          </w:tcPr>
          <w:p w14:paraId="2BC06C71"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Strongly disagree (1)</w:t>
            </w:r>
          </w:p>
        </w:tc>
        <w:tc>
          <w:tcPr>
            <w:tcW w:w="1197" w:type="dxa"/>
          </w:tcPr>
          <w:p w14:paraId="100CEF8A"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Disagree (2)</w:t>
            </w:r>
          </w:p>
        </w:tc>
        <w:tc>
          <w:tcPr>
            <w:tcW w:w="1197" w:type="dxa"/>
          </w:tcPr>
          <w:p w14:paraId="5B4E355B"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Somewhat disagree (3)</w:t>
            </w:r>
          </w:p>
        </w:tc>
        <w:tc>
          <w:tcPr>
            <w:tcW w:w="1197" w:type="dxa"/>
          </w:tcPr>
          <w:p w14:paraId="6261D50C"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Neither agree nor disagree (4)</w:t>
            </w:r>
          </w:p>
        </w:tc>
        <w:tc>
          <w:tcPr>
            <w:tcW w:w="1197" w:type="dxa"/>
          </w:tcPr>
          <w:p w14:paraId="5E372A43"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Somewhat agree (5)</w:t>
            </w:r>
          </w:p>
        </w:tc>
        <w:tc>
          <w:tcPr>
            <w:tcW w:w="1197" w:type="dxa"/>
          </w:tcPr>
          <w:p w14:paraId="055D44AE"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Agree (6)</w:t>
            </w:r>
          </w:p>
        </w:tc>
        <w:tc>
          <w:tcPr>
            <w:tcW w:w="1197" w:type="dxa"/>
          </w:tcPr>
          <w:p w14:paraId="66206FBF"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Strongly agree (7)</w:t>
            </w:r>
          </w:p>
        </w:tc>
      </w:tr>
      <w:tr w:rsidR="000309BA" w:rsidRPr="000309BA" w14:paraId="61A4C9FF"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15106D07"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'like' this post on Facebook. (1) </w:t>
            </w:r>
          </w:p>
        </w:tc>
        <w:tc>
          <w:tcPr>
            <w:tcW w:w="1197" w:type="dxa"/>
          </w:tcPr>
          <w:p w14:paraId="3233636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87A748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CD4A19B"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4486CE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985EF11"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2315EA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B081F4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0605BB69"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09E6285C"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give a positive reaction under the post. (2) </w:t>
            </w:r>
          </w:p>
        </w:tc>
        <w:tc>
          <w:tcPr>
            <w:tcW w:w="1197" w:type="dxa"/>
          </w:tcPr>
          <w:p w14:paraId="5DA71A6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EACB81C"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31FEA1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A63EE4A"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6B94B7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D9047F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432538ED"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753849D8"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24F3606C"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share this post with friends. (3) </w:t>
            </w:r>
          </w:p>
        </w:tc>
        <w:tc>
          <w:tcPr>
            <w:tcW w:w="1197" w:type="dxa"/>
          </w:tcPr>
          <w:p w14:paraId="27C6C85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000281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10ED192"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08AB85C"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44CF9809"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B085959"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A58A17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7C5EF4F5"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0B75D2F7"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say positive things about the company on Facebook. (4) </w:t>
            </w:r>
          </w:p>
        </w:tc>
        <w:tc>
          <w:tcPr>
            <w:tcW w:w="1197" w:type="dxa"/>
          </w:tcPr>
          <w:p w14:paraId="422B0BF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8780D4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0A330B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F91C6D6"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685C31A"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49AAD1A"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CEF88C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36686D6E"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61E863D2"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recommend the clothes of this company to friends. (5) </w:t>
            </w:r>
          </w:p>
        </w:tc>
        <w:tc>
          <w:tcPr>
            <w:tcW w:w="1197" w:type="dxa"/>
          </w:tcPr>
          <w:p w14:paraId="2B4A633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FCC9BA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477C46BC"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5B277D0"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AAB0E0D"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F46D7F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BD9323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134E35DF"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5F3ADBB1"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start to follow the Facebook page of the company. (6) </w:t>
            </w:r>
          </w:p>
        </w:tc>
        <w:tc>
          <w:tcPr>
            <w:tcW w:w="1197" w:type="dxa"/>
          </w:tcPr>
          <w:p w14:paraId="700B011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136EAB6"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2D72A0C"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374F7C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952A34C"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24F8D5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0ED8683"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3A755D2A" w14:textId="77777777" w:rsidR="000309BA" w:rsidRPr="000309BA" w:rsidRDefault="000309BA" w:rsidP="000309BA">
      <w:pPr>
        <w:rPr>
          <w:rFonts w:ascii="Times New Roman" w:hAnsi="Times New Roman" w:cs="Times New Roman"/>
        </w:rPr>
      </w:pPr>
    </w:p>
    <w:p w14:paraId="4383F417" w14:textId="77777777" w:rsidR="000309BA" w:rsidRPr="000309BA" w:rsidRDefault="000309BA" w:rsidP="000309BA">
      <w:pPr>
        <w:rPr>
          <w:rFonts w:ascii="Times New Roman" w:hAnsi="Times New Roman" w:cs="Times New Roman"/>
        </w:rPr>
      </w:pPr>
    </w:p>
    <w:p w14:paraId="3837FC69" w14:textId="77777777" w:rsidR="000309BA" w:rsidRPr="000309BA" w:rsidRDefault="000309BA" w:rsidP="000309BA">
      <w:pPr>
        <w:pStyle w:val="QuestionSeparator"/>
        <w:rPr>
          <w:rFonts w:ascii="Times New Roman" w:hAnsi="Times New Roman" w:cs="Times New Roman"/>
        </w:rPr>
      </w:pPr>
    </w:p>
    <w:p w14:paraId="56DB0AC1" w14:textId="77777777" w:rsidR="000309BA" w:rsidRPr="000309BA" w:rsidRDefault="000309BA" w:rsidP="000309BA">
      <w:pPr>
        <w:rPr>
          <w:rFonts w:ascii="Times New Roman" w:hAnsi="Times New Roman" w:cs="Times New Roman"/>
        </w:rPr>
      </w:pPr>
    </w:p>
    <w:p w14:paraId="5F672139" w14:textId="77777777" w:rsidR="0045651B" w:rsidRDefault="000309BA" w:rsidP="000309BA">
      <w:pPr>
        <w:keepNext/>
        <w:rPr>
          <w:rFonts w:ascii="Times New Roman" w:hAnsi="Times New Roman" w:cs="Times New Roman"/>
        </w:rPr>
      </w:pPr>
      <w:r w:rsidRPr="0045651B">
        <w:rPr>
          <w:rFonts w:ascii="Times New Roman" w:hAnsi="Times New Roman" w:cs="Times New Roman"/>
          <w:b/>
          <w:bCs/>
        </w:rPr>
        <w:lastRenderedPageBreak/>
        <w:t>Neg</w:t>
      </w:r>
      <w:r w:rsidR="0045651B" w:rsidRPr="0045651B">
        <w:rPr>
          <w:rFonts w:ascii="Times New Roman" w:hAnsi="Times New Roman" w:cs="Times New Roman"/>
          <w:b/>
          <w:bCs/>
        </w:rPr>
        <w:t xml:space="preserve">ative </w:t>
      </w:r>
      <w:proofErr w:type="spellStart"/>
      <w:r w:rsidR="0045651B" w:rsidRPr="0045651B">
        <w:rPr>
          <w:rFonts w:ascii="Times New Roman" w:hAnsi="Times New Roman" w:cs="Times New Roman"/>
          <w:b/>
          <w:bCs/>
        </w:rPr>
        <w:t>e</w:t>
      </w:r>
      <w:r w:rsidRPr="0045651B">
        <w:rPr>
          <w:rFonts w:ascii="Times New Roman" w:hAnsi="Times New Roman" w:cs="Times New Roman"/>
          <w:b/>
          <w:bCs/>
        </w:rPr>
        <w:t>WOM</w:t>
      </w:r>
      <w:proofErr w:type="spellEnd"/>
    </w:p>
    <w:p w14:paraId="2C387A50" w14:textId="53362646"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 </w:t>
      </w:r>
      <w:r w:rsidRPr="000309BA">
        <w:rPr>
          <w:rFonts w:ascii="Times New Roman" w:hAnsi="Times New Roman" w:cs="Times New Roman"/>
        </w:rPr>
        <w:br/>
        <w:t>Please indicate to what extent you agree or disagree with the following statements concerning the Facebook post you saw before.</w:t>
      </w:r>
    </w:p>
    <w:tbl>
      <w:tblPr>
        <w:tblStyle w:val="QQuestionTable"/>
        <w:tblW w:w="9576" w:type="auto"/>
        <w:tblLook w:val="07E0" w:firstRow="1" w:lastRow="1" w:firstColumn="1" w:lastColumn="1" w:noHBand="1" w:noVBand="1"/>
      </w:tblPr>
      <w:tblGrid>
        <w:gridCol w:w="1128"/>
        <w:gridCol w:w="1015"/>
        <w:gridCol w:w="1029"/>
        <w:gridCol w:w="1117"/>
        <w:gridCol w:w="1001"/>
        <w:gridCol w:w="1117"/>
        <w:gridCol w:w="884"/>
        <w:gridCol w:w="1015"/>
      </w:tblGrid>
      <w:tr w:rsidR="000309BA" w:rsidRPr="000309BA" w14:paraId="5738A74A" w14:textId="77777777" w:rsidTr="000309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7" w:type="dxa"/>
          </w:tcPr>
          <w:p w14:paraId="0DB90DA2" w14:textId="77777777" w:rsidR="000309BA" w:rsidRPr="000309BA" w:rsidRDefault="000309BA" w:rsidP="000309BA">
            <w:pPr>
              <w:keepNext/>
              <w:rPr>
                <w:rFonts w:ascii="Times New Roman" w:hAnsi="Times New Roman" w:cs="Times New Roman"/>
              </w:rPr>
            </w:pPr>
          </w:p>
        </w:tc>
        <w:tc>
          <w:tcPr>
            <w:tcW w:w="1197" w:type="dxa"/>
          </w:tcPr>
          <w:p w14:paraId="0F4CA6AB"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Strongly disagree (1)</w:t>
            </w:r>
          </w:p>
        </w:tc>
        <w:tc>
          <w:tcPr>
            <w:tcW w:w="1197" w:type="dxa"/>
          </w:tcPr>
          <w:p w14:paraId="0AA2A50C"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Disagree (2)</w:t>
            </w:r>
          </w:p>
        </w:tc>
        <w:tc>
          <w:tcPr>
            <w:tcW w:w="1197" w:type="dxa"/>
          </w:tcPr>
          <w:p w14:paraId="1CA2764F"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Somewhat disagree (3)</w:t>
            </w:r>
          </w:p>
        </w:tc>
        <w:tc>
          <w:tcPr>
            <w:tcW w:w="1197" w:type="dxa"/>
          </w:tcPr>
          <w:p w14:paraId="1FA169FA"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Neither agree nor disagree (4)</w:t>
            </w:r>
          </w:p>
        </w:tc>
        <w:tc>
          <w:tcPr>
            <w:tcW w:w="1197" w:type="dxa"/>
          </w:tcPr>
          <w:p w14:paraId="0E6B54EB"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Somewhat agree (5)</w:t>
            </w:r>
          </w:p>
        </w:tc>
        <w:tc>
          <w:tcPr>
            <w:tcW w:w="1197" w:type="dxa"/>
          </w:tcPr>
          <w:p w14:paraId="46A57E95"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Agree (6)</w:t>
            </w:r>
          </w:p>
        </w:tc>
        <w:tc>
          <w:tcPr>
            <w:tcW w:w="1197" w:type="dxa"/>
          </w:tcPr>
          <w:p w14:paraId="55F5F158" w14:textId="77777777" w:rsidR="000309BA" w:rsidRPr="000309BA" w:rsidRDefault="000309BA" w:rsidP="000309BA">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0309BA">
              <w:rPr>
                <w:rFonts w:ascii="Times New Roman" w:hAnsi="Times New Roman" w:cs="Times New Roman"/>
              </w:rPr>
              <w:t>Strongly agree (7)</w:t>
            </w:r>
          </w:p>
        </w:tc>
      </w:tr>
      <w:tr w:rsidR="000309BA" w:rsidRPr="000309BA" w14:paraId="5132A2A3"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3376B86C"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give a negative reaction under the post. (1) </w:t>
            </w:r>
          </w:p>
        </w:tc>
        <w:tc>
          <w:tcPr>
            <w:tcW w:w="1197" w:type="dxa"/>
          </w:tcPr>
          <w:p w14:paraId="6C8DC85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64BD241"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5CDCBD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313160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E42149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81CC84A"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33C73C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73AD7FE7"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1E961F08"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share the post with friends to express negative feelings about it. (2) </w:t>
            </w:r>
          </w:p>
        </w:tc>
        <w:tc>
          <w:tcPr>
            <w:tcW w:w="1197" w:type="dxa"/>
          </w:tcPr>
          <w:p w14:paraId="00314B41"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7E20ABD1"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466C5B66"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45FB44A0"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53848F8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F83335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7556FC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03A3D909"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6210A89E"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be willing to say negative things about the company on Facebook. (3) </w:t>
            </w:r>
          </w:p>
        </w:tc>
        <w:tc>
          <w:tcPr>
            <w:tcW w:w="1197" w:type="dxa"/>
          </w:tcPr>
          <w:p w14:paraId="34219E39"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8BFCEF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4173C6E7"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1A25859"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C240C4D"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2DF8A1C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3662B418"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0309BA" w:rsidRPr="000309BA" w14:paraId="56403C0F" w14:textId="77777777" w:rsidTr="000309BA">
        <w:tc>
          <w:tcPr>
            <w:cnfStyle w:val="001000000000" w:firstRow="0" w:lastRow="0" w:firstColumn="1" w:lastColumn="0" w:oddVBand="0" w:evenVBand="0" w:oddHBand="0" w:evenHBand="0" w:firstRowFirstColumn="0" w:firstRowLastColumn="0" w:lastRowFirstColumn="0" w:lastRowLastColumn="0"/>
            <w:tcW w:w="1197" w:type="dxa"/>
          </w:tcPr>
          <w:p w14:paraId="3FC9D95B" w14:textId="77777777"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I would say negative things about the fashion products they deliver to their customers. (4) </w:t>
            </w:r>
          </w:p>
        </w:tc>
        <w:tc>
          <w:tcPr>
            <w:tcW w:w="1197" w:type="dxa"/>
          </w:tcPr>
          <w:p w14:paraId="3DA43C8B"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0B37B15"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085C59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6FB3B4F"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6F1EF14E"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111C329A"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197" w:type="dxa"/>
          </w:tcPr>
          <w:p w14:paraId="01CDFBC4" w14:textId="77777777" w:rsidR="000309BA" w:rsidRPr="000309BA" w:rsidRDefault="000309BA" w:rsidP="000309BA">
            <w:pPr>
              <w:pStyle w:val="a3"/>
              <w:keepNext/>
              <w:numPr>
                <w:ilvl w:val="0"/>
                <w:numId w:val="6"/>
              </w:numPr>
              <w:ind w:right="0" w:firstLine="0"/>
              <w:contextualSpacing w:val="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794CEB95" w14:textId="77777777" w:rsidR="000309BA" w:rsidRPr="000309BA" w:rsidRDefault="000309BA" w:rsidP="000309BA">
      <w:pPr>
        <w:rPr>
          <w:rFonts w:ascii="Times New Roman" w:hAnsi="Times New Roman" w:cs="Times New Roman"/>
        </w:rPr>
      </w:pPr>
    </w:p>
    <w:p w14:paraId="16F6A5B2" w14:textId="77777777" w:rsidR="000309BA" w:rsidRPr="000309BA" w:rsidRDefault="000309BA" w:rsidP="000309BA">
      <w:pPr>
        <w:rPr>
          <w:rFonts w:ascii="Times New Roman" w:hAnsi="Times New Roman" w:cs="Times New Roman"/>
        </w:rPr>
      </w:pPr>
    </w:p>
    <w:p w14:paraId="0F3F6D2B" w14:textId="77777777" w:rsidR="000309BA" w:rsidRPr="000309BA" w:rsidRDefault="000309BA" w:rsidP="000309BA">
      <w:pPr>
        <w:pStyle w:val="QuestionSeparator"/>
        <w:rPr>
          <w:rFonts w:ascii="Times New Roman" w:hAnsi="Times New Roman" w:cs="Times New Roman"/>
        </w:rPr>
      </w:pPr>
    </w:p>
    <w:tbl>
      <w:tblPr>
        <w:tblW w:w="0" w:type="auto"/>
        <w:tblInd w:w="10" w:type="dxa"/>
        <w:tblCellMar>
          <w:left w:w="10" w:type="dxa"/>
          <w:right w:w="10" w:type="dxa"/>
        </w:tblCellMar>
        <w:tblLook w:val="0000" w:firstRow="0" w:lastRow="0" w:firstColumn="0" w:lastColumn="0" w:noHBand="0" w:noVBand="0"/>
      </w:tblPr>
      <w:tblGrid>
        <w:gridCol w:w="1251"/>
        <w:gridCol w:w="7045"/>
      </w:tblGrid>
      <w:tr w:rsidR="000309BA" w:rsidRPr="000309BA" w14:paraId="7BF71D22" w14:textId="77777777" w:rsidTr="000309BA">
        <w:trPr>
          <w:trHeight w:val="300"/>
        </w:trPr>
        <w:tc>
          <w:tcPr>
            <w:tcW w:w="1368" w:type="dxa"/>
            <w:tcBorders>
              <w:top w:val="nil"/>
              <w:left w:val="nil"/>
              <w:bottom w:val="nil"/>
              <w:right w:val="nil"/>
            </w:tcBorders>
          </w:tcPr>
          <w:p w14:paraId="0F4BB363" w14:textId="77777777" w:rsidR="000309BA" w:rsidRPr="000309BA" w:rsidRDefault="000309BA" w:rsidP="000309BA">
            <w:pPr>
              <w:rPr>
                <w:rFonts w:ascii="Times New Roman" w:hAnsi="Times New Roman" w:cs="Times New Roman"/>
                <w:color w:val="CCCCCC"/>
              </w:rPr>
            </w:pPr>
            <w:r w:rsidRPr="000309BA">
              <w:rPr>
                <w:rFonts w:ascii="Times New Roman" w:hAnsi="Times New Roman" w:cs="Times New Roman"/>
                <w:color w:val="CCCCCC"/>
              </w:rPr>
              <w:lastRenderedPageBreak/>
              <w:t>Page Break</w:t>
            </w:r>
          </w:p>
        </w:tc>
        <w:tc>
          <w:tcPr>
            <w:tcW w:w="8208" w:type="dxa"/>
            <w:tcBorders>
              <w:top w:val="nil"/>
              <w:left w:val="nil"/>
              <w:bottom w:val="nil"/>
              <w:right w:val="nil"/>
            </w:tcBorders>
          </w:tcPr>
          <w:p w14:paraId="662D893F" w14:textId="77777777" w:rsidR="000309BA" w:rsidRPr="000309BA" w:rsidRDefault="000309BA" w:rsidP="000309BA">
            <w:pPr>
              <w:pBdr>
                <w:top w:val="single" w:sz="8" w:space="0" w:color="CCCCCC"/>
              </w:pBdr>
              <w:spacing w:before="120" w:after="120" w:line="120" w:lineRule="auto"/>
              <w:jc w:val="center"/>
              <w:rPr>
                <w:rFonts w:ascii="Times New Roman" w:hAnsi="Times New Roman" w:cs="Times New Roman"/>
                <w:color w:val="CCCCCC"/>
              </w:rPr>
            </w:pPr>
          </w:p>
        </w:tc>
      </w:tr>
    </w:tbl>
    <w:p w14:paraId="5225AD18" w14:textId="77777777" w:rsidR="000309BA" w:rsidRPr="000309BA" w:rsidRDefault="000309BA" w:rsidP="000309BA">
      <w:pPr>
        <w:rPr>
          <w:rFonts w:ascii="Times New Roman" w:hAnsi="Times New Roman" w:cs="Times New Roman"/>
        </w:rPr>
      </w:pPr>
      <w:r w:rsidRPr="000309BA">
        <w:rPr>
          <w:rFonts w:ascii="Times New Roman" w:hAnsi="Times New Roman" w:cs="Times New Roman"/>
        </w:rPr>
        <w:br w:type="page"/>
      </w:r>
    </w:p>
    <w:p w14:paraId="0A6E426C" w14:textId="77777777" w:rsidR="000309BA" w:rsidRPr="000309BA" w:rsidRDefault="000309BA" w:rsidP="000309BA">
      <w:pPr>
        <w:rPr>
          <w:rFonts w:ascii="Times New Roman" w:hAnsi="Times New Roman" w:cs="Times New Roman"/>
        </w:rPr>
      </w:pPr>
    </w:p>
    <w:p w14:paraId="48F56AF4" w14:textId="77777777" w:rsidR="0045651B" w:rsidRPr="0045651B" w:rsidRDefault="000309BA" w:rsidP="000309BA">
      <w:pPr>
        <w:keepNext/>
        <w:rPr>
          <w:rFonts w:ascii="Times New Roman" w:hAnsi="Times New Roman" w:cs="Times New Roman"/>
          <w:b/>
          <w:bCs/>
        </w:rPr>
      </w:pPr>
      <w:r w:rsidRPr="0045651B">
        <w:rPr>
          <w:rFonts w:ascii="Times New Roman" w:hAnsi="Times New Roman" w:cs="Times New Roman"/>
          <w:b/>
          <w:bCs/>
        </w:rPr>
        <w:t xml:space="preserve">Age </w:t>
      </w:r>
    </w:p>
    <w:p w14:paraId="60BB111A" w14:textId="77777777" w:rsidR="0045651B" w:rsidRDefault="0045651B" w:rsidP="000309BA">
      <w:pPr>
        <w:keepNext/>
        <w:rPr>
          <w:rFonts w:ascii="Times New Roman" w:hAnsi="Times New Roman" w:cs="Times New Roman"/>
        </w:rPr>
      </w:pPr>
    </w:p>
    <w:p w14:paraId="42F6CE66" w14:textId="0A14F301" w:rsidR="000309BA" w:rsidRPr="000309BA" w:rsidRDefault="000309BA" w:rsidP="000309BA">
      <w:pPr>
        <w:keepNext/>
        <w:rPr>
          <w:rFonts w:ascii="Times New Roman" w:hAnsi="Times New Roman" w:cs="Times New Roman"/>
        </w:rPr>
      </w:pPr>
      <w:r w:rsidRPr="000309BA">
        <w:rPr>
          <w:rFonts w:ascii="Times New Roman" w:hAnsi="Times New Roman" w:cs="Times New Roman"/>
        </w:rPr>
        <w:t>What is your age?</w:t>
      </w:r>
    </w:p>
    <w:p w14:paraId="1158FC7E" w14:textId="77777777" w:rsidR="000309BA" w:rsidRPr="000309BA" w:rsidRDefault="000309BA" w:rsidP="000309BA">
      <w:pPr>
        <w:pStyle w:val="TextEntryLine"/>
        <w:ind w:firstLine="400"/>
        <w:rPr>
          <w:rFonts w:ascii="Times New Roman" w:hAnsi="Times New Roman" w:cs="Times New Roman"/>
        </w:rPr>
      </w:pPr>
      <w:r w:rsidRPr="000309BA">
        <w:rPr>
          <w:rFonts w:ascii="Times New Roman" w:hAnsi="Times New Roman" w:cs="Times New Roman"/>
        </w:rPr>
        <w:t>________________________________________________________________</w:t>
      </w:r>
    </w:p>
    <w:p w14:paraId="1DDB34A8" w14:textId="77777777" w:rsidR="000309BA" w:rsidRPr="000309BA" w:rsidRDefault="000309BA" w:rsidP="000309BA">
      <w:pPr>
        <w:rPr>
          <w:rFonts w:ascii="Times New Roman" w:hAnsi="Times New Roman" w:cs="Times New Roman"/>
        </w:rPr>
      </w:pPr>
    </w:p>
    <w:p w14:paraId="7D7FE46C" w14:textId="77777777" w:rsidR="000309BA" w:rsidRPr="000309BA" w:rsidRDefault="000309BA" w:rsidP="000309BA">
      <w:pPr>
        <w:pStyle w:val="QuestionSeparator"/>
        <w:rPr>
          <w:rFonts w:ascii="Times New Roman" w:hAnsi="Times New Roman" w:cs="Times New Roman"/>
        </w:rPr>
      </w:pPr>
    </w:p>
    <w:p w14:paraId="2E6B09CF" w14:textId="77777777" w:rsidR="000309BA" w:rsidRPr="0045651B" w:rsidRDefault="000309BA" w:rsidP="000309BA">
      <w:pPr>
        <w:rPr>
          <w:rFonts w:ascii="Times New Roman" w:hAnsi="Times New Roman" w:cs="Times New Roman"/>
          <w:b/>
          <w:bCs/>
        </w:rPr>
      </w:pPr>
    </w:p>
    <w:p w14:paraId="2DA633A5" w14:textId="531F3C21" w:rsidR="0045651B" w:rsidRPr="0045651B" w:rsidRDefault="000309BA" w:rsidP="000309BA">
      <w:pPr>
        <w:keepNext/>
        <w:rPr>
          <w:rFonts w:ascii="Times New Roman" w:hAnsi="Times New Roman" w:cs="Times New Roman"/>
          <w:b/>
          <w:bCs/>
        </w:rPr>
      </w:pPr>
      <w:r w:rsidRPr="0045651B">
        <w:rPr>
          <w:rFonts w:ascii="Times New Roman" w:hAnsi="Times New Roman" w:cs="Times New Roman"/>
          <w:b/>
          <w:bCs/>
        </w:rPr>
        <w:t>F</w:t>
      </w:r>
      <w:r w:rsidR="0045651B" w:rsidRPr="0045651B">
        <w:rPr>
          <w:rFonts w:ascii="Times New Roman" w:hAnsi="Times New Roman" w:cs="Times New Roman"/>
          <w:b/>
          <w:bCs/>
        </w:rPr>
        <w:t xml:space="preserve">acebook </w:t>
      </w:r>
      <w:r w:rsidR="0045651B">
        <w:rPr>
          <w:rFonts w:ascii="Times New Roman" w:hAnsi="Times New Roman" w:cs="Times New Roman"/>
          <w:b/>
          <w:bCs/>
        </w:rPr>
        <w:t>account</w:t>
      </w:r>
    </w:p>
    <w:p w14:paraId="21BFF3BD" w14:textId="77777777" w:rsidR="0045651B" w:rsidRDefault="0045651B" w:rsidP="000309BA">
      <w:pPr>
        <w:keepNext/>
        <w:rPr>
          <w:rFonts w:ascii="Times New Roman" w:hAnsi="Times New Roman" w:cs="Times New Roman"/>
        </w:rPr>
      </w:pPr>
    </w:p>
    <w:p w14:paraId="5B64065E" w14:textId="5C180D38" w:rsidR="000309BA" w:rsidRPr="000309BA" w:rsidRDefault="000309BA" w:rsidP="000309BA">
      <w:pPr>
        <w:keepNext/>
        <w:rPr>
          <w:rFonts w:ascii="Times New Roman" w:hAnsi="Times New Roman" w:cs="Times New Roman"/>
        </w:rPr>
      </w:pPr>
      <w:r w:rsidRPr="000309BA">
        <w:rPr>
          <w:rFonts w:ascii="Times New Roman" w:hAnsi="Times New Roman" w:cs="Times New Roman"/>
        </w:rPr>
        <w:t>Do you currently have a Facebook account?</w:t>
      </w:r>
    </w:p>
    <w:p w14:paraId="27551885"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proofErr w:type="gramStart"/>
      <w:r w:rsidRPr="000309BA">
        <w:rPr>
          <w:rFonts w:ascii="Times New Roman" w:hAnsi="Times New Roman" w:cs="Times New Roman"/>
        </w:rPr>
        <w:t>Yes  (</w:t>
      </w:r>
      <w:proofErr w:type="gramEnd"/>
      <w:r w:rsidRPr="000309BA">
        <w:rPr>
          <w:rFonts w:ascii="Times New Roman" w:hAnsi="Times New Roman" w:cs="Times New Roman"/>
        </w:rPr>
        <w:t xml:space="preserve">1) </w:t>
      </w:r>
    </w:p>
    <w:p w14:paraId="069A6E07"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proofErr w:type="gramStart"/>
      <w:r w:rsidRPr="000309BA">
        <w:rPr>
          <w:rFonts w:ascii="Times New Roman" w:hAnsi="Times New Roman" w:cs="Times New Roman"/>
        </w:rPr>
        <w:t>No  (</w:t>
      </w:r>
      <w:proofErr w:type="gramEnd"/>
      <w:r w:rsidRPr="000309BA">
        <w:rPr>
          <w:rFonts w:ascii="Times New Roman" w:hAnsi="Times New Roman" w:cs="Times New Roman"/>
        </w:rPr>
        <w:t xml:space="preserve">2) </w:t>
      </w:r>
    </w:p>
    <w:p w14:paraId="6D7BAF7F" w14:textId="77777777" w:rsidR="000309BA" w:rsidRPr="000309BA" w:rsidRDefault="000309BA" w:rsidP="000309BA">
      <w:pPr>
        <w:rPr>
          <w:rFonts w:ascii="Times New Roman" w:hAnsi="Times New Roman" w:cs="Times New Roman"/>
        </w:rPr>
      </w:pPr>
    </w:p>
    <w:p w14:paraId="3D089ABD" w14:textId="77777777" w:rsidR="000309BA" w:rsidRPr="000309BA" w:rsidRDefault="000309BA" w:rsidP="000309BA">
      <w:pPr>
        <w:pStyle w:val="QuestionSeparator"/>
        <w:rPr>
          <w:rFonts w:ascii="Times New Roman" w:hAnsi="Times New Roman" w:cs="Times New Roman"/>
        </w:rPr>
      </w:pPr>
    </w:p>
    <w:p w14:paraId="0E252B64" w14:textId="77777777" w:rsidR="000309BA" w:rsidRPr="000309BA" w:rsidRDefault="000309BA" w:rsidP="000309BA">
      <w:pPr>
        <w:rPr>
          <w:rFonts w:ascii="Times New Roman" w:hAnsi="Times New Roman" w:cs="Times New Roman"/>
        </w:rPr>
      </w:pPr>
    </w:p>
    <w:p w14:paraId="2D8B9B30" w14:textId="666B50B1" w:rsidR="0045651B" w:rsidRPr="0045651B" w:rsidRDefault="000309BA" w:rsidP="000309BA">
      <w:pPr>
        <w:keepNext/>
        <w:rPr>
          <w:rFonts w:ascii="Times New Roman" w:hAnsi="Times New Roman" w:cs="Times New Roman"/>
          <w:b/>
          <w:bCs/>
        </w:rPr>
      </w:pPr>
      <w:r w:rsidRPr="0045651B">
        <w:rPr>
          <w:rFonts w:ascii="Times New Roman" w:hAnsi="Times New Roman" w:cs="Times New Roman"/>
          <w:b/>
          <w:bCs/>
        </w:rPr>
        <w:t>F</w:t>
      </w:r>
      <w:r w:rsidR="0045651B" w:rsidRPr="0045651B">
        <w:rPr>
          <w:rFonts w:ascii="Times New Roman" w:hAnsi="Times New Roman" w:cs="Times New Roman"/>
          <w:b/>
          <w:bCs/>
        </w:rPr>
        <w:t>acebook Usage</w:t>
      </w:r>
    </w:p>
    <w:p w14:paraId="60025605" w14:textId="77777777" w:rsidR="0045651B" w:rsidRDefault="0045651B" w:rsidP="000309BA">
      <w:pPr>
        <w:keepNext/>
        <w:rPr>
          <w:rFonts w:ascii="Times New Roman" w:hAnsi="Times New Roman" w:cs="Times New Roman"/>
        </w:rPr>
      </w:pPr>
    </w:p>
    <w:p w14:paraId="42FE4FEE" w14:textId="5FCD3F4D" w:rsidR="000309BA" w:rsidRPr="000309BA" w:rsidRDefault="000309BA" w:rsidP="000309BA">
      <w:pPr>
        <w:keepNext/>
        <w:rPr>
          <w:rFonts w:ascii="Times New Roman" w:hAnsi="Times New Roman" w:cs="Times New Roman"/>
        </w:rPr>
      </w:pPr>
      <w:r w:rsidRPr="000309BA">
        <w:rPr>
          <w:rFonts w:ascii="Times New Roman" w:hAnsi="Times New Roman" w:cs="Times New Roman"/>
        </w:rPr>
        <w:t>If yes, how often do you use it?</w:t>
      </w:r>
    </w:p>
    <w:p w14:paraId="314D2492"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Very </w:t>
      </w:r>
      <w:proofErr w:type="gramStart"/>
      <w:r w:rsidRPr="000309BA">
        <w:rPr>
          <w:rFonts w:ascii="Times New Roman" w:hAnsi="Times New Roman" w:cs="Times New Roman"/>
        </w:rPr>
        <w:t>infrequently  (</w:t>
      </w:r>
      <w:proofErr w:type="gramEnd"/>
      <w:r w:rsidRPr="000309BA">
        <w:rPr>
          <w:rFonts w:ascii="Times New Roman" w:hAnsi="Times New Roman" w:cs="Times New Roman"/>
        </w:rPr>
        <w:t xml:space="preserve">1) </w:t>
      </w:r>
    </w:p>
    <w:p w14:paraId="7780B6F9"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Somewhat </w:t>
      </w:r>
      <w:proofErr w:type="gramStart"/>
      <w:r w:rsidRPr="000309BA">
        <w:rPr>
          <w:rFonts w:ascii="Times New Roman" w:hAnsi="Times New Roman" w:cs="Times New Roman"/>
        </w:rPr>
        <w:t>infrequently  (</w:t>
      </w:r>
      <w:proofErr w:type="gramEnd"/>
      <w:r w:rsidRPr="000309BA">
        <w:rPr>
          <w:rFonts w:ascii="Times New Roman" w:hAnsi="Times New Roman" w:cs="Times New Roman"/>
        </w:rPr>
        <w:t xml:space="preserve">2) </w:t>
      </w:r>
    </w:p>
    <w:p w14:paraId="1FF868AB"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proofErr w:type="gramStart"/>
      <w:r w:rsidRPr="000309BA">
        <w:rPr>
          <w:rFonts w:ascii="Times New Roman" w:hAnsi="Times New Roman" w:cs="Times New Roman"/>
        </w:rPr>
        <w:t>Occasionally  (</w:t>
      </w:r>
      <w:proofErr w:type="gramEnd"/>
      <w:r w:rsidRPr="000309BA">
        <w:rPr>
          <w:rFonts w:ascii="Times New Roman" w:hAnsi="Times New Roman" w:cs="Times New Roman"/>
        </w:rPr>
        <w:t xml:space="preserve">3) </w:t>
      </w:r>
    </w:p>
    <w:p w14:paraId="17D4257D"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Somewhat </w:t>
      </w:r>
      <w:proofErr w:type="gramStart"/>
      <w:r w:rsidRPr="000309BA">
        <w:rPr>
          <w:rFonts w:ascii="Times New Roman" w:hAnsi="Times New Roman" w:cs="Times New Roman"/>
        </w:rPr>
        <w:t>frequently  (</w:t>
      </w:r>
      <w:proofErr w:type="gramEnd"/>
      <w:r w:rsidRPr="000309BA">
        <w:rPr>
          <w:rFonts w:ascii="Times New Roman" w:hAnsi="Times New Roman" w:cs="Times New Roman"/>
        </w:rPr>
        <w:t xml:space="preserve">4) </w:t>
      </w:r>
    </w:p>
    <w:p w14:paraId="40AEFD2F"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Very </w:t>
      </w:r>
      <w:proofErr w:type="gramStart"/>
      <w:r w:rsidRPr="000309BA">
        <w:rPr>
          <w:rFonts w:ascii="Times New Roman" w:hAnsi="Times New Roman" w:cs="Times New Roman"/>
        </w:rPr>
        <w:t>frequently  (</w:t>
      </w:r>
      <w:proofErr w:type="gramEnd"/>
      <w:r w:rsidRPr="000309BA">
        <w:rPr>
          <w:rFonts w:ascii="Times New Roman" w:hAnsi="Times New Roman" w:cs="Times New Roman"/>
        </w:rPr>
        <w:t xml:space="preserve">5) </w:t>
      </w:r>
    </w:p>
    <w:p w14:paraId="1433C693" w14:textId="77777777" w:rsidR="000309BA" w:rsidRPr="000309BA" w:rsidRDefault="000309BA" w:rsidP="000309BA">
      <w:pPr>
        <w:rPr>
          <w:rFonts w:ascii="Times New Roman" w:hAnsi="Times New Roman" w:cs="Times New Roman"/>
        </w:rPr>
      </w:pPr>
    </w:p>
    <w:p w14:paraId="2155A85B" w14:textId="77777777" w:rsidR="000309BA" w:rsidRPr="000309BA" w:rsidRDefault="000309BA" w:rsidP="000309BA">
      <w:pPr>
        <w:pStyle w:val="QuestionSeparator"/>
        <w:rPr>
          <w:rFonts w:ascii="Times New Roman" w:hAnsi="Times New Roman" w:cs="Times New Roman"/>
        </w:rPr>
      </w:pPr>
    </w:p>
    <w:p w14:paraId="6E287250" w14:textId="77777777" w:rsidR="000309BA" w:rsidRPr="000309BA" w:rsidRDefault="000309BA" w:rsidP="000309BA">
      <w:pPr>
        <w:rPr>
          <w:rFonts w:ascii="Times New Roman" w:hAnsi="Times New Roman" w:cs="Times New Roman"/>
        </w:rPr>
      </w:pPr>
    </w:p>
    <w:p w14:paraId="311C535B" w14:textId="53204884" w:rsidR="0045651B" w:rsidRDefault="000309BA" w:rsidP="000309BA">
      <w:pPr>
        <w:keepNext/>
        <w:rPr>
          <w:rFonts w:ascii="Times New Roman" w:hAnsi="Times New Roman" w:cs="Times New Roman"/>
          <w:b/>
          <w:bCs/>
        </w:rPr>
      </w:pPr>
      <w:r w:rsidRPr="0045651B">
        <w:rPr>
          <w:rFonts w:ascii="Times New Roman" w:hAnsi="Times New Roman" w:cs="Times New Roman"/>
          <w:b/>
          <w:bCs/>
        </w:rPr>
        <w:lastRenderedPageBreak/>
        <w:t xml:space="preserve">Gender </w:t>
      </w:r>
    </w:p>
    <w:p w14:paraId="188AC2AD" w14:textId="77777777" w:rsidR="0045651B" w:rsidRPr="0045651B" w:rsidRDefault="0045651B" w:rsidP="000309BA">
      <w:pPr>
        <w:keepNext/>
        <w:rPr>
          <w:rFonts w:ascii="Times New Roman" w:hAnsi="Times New Roman" w:cs="Times New Roman"/>
          <w:b/>
          <w:bCs/>
        </w:rPr>
      </w:pPr>
    </w:p>
    <w:p w14:paraId="20B65D4D" w14:textId="6ED65F8B" w:rsidR="000309BA" w:rsidRPr="000309BA" w:rsidRDefault="000309BA" w:rsidP="000309BA">
      <w:pPr>
        <w:keepNext/>
        <w:rPr>
          <w:rFonts w:ascii="Times New Roman" w:hAnsi="Times New Roman" w:cs="Times New Roman"/>
        </w:rPr>
      </w:pPr>
      <w:r w:rsidRPr="000309BA">
        <w:rPr>
          <w:rFonts w:ascii="Times New Roman" w:hAnsi="Times New Roman" w:cs="Times New Roman"/>
        </w:rPr>
        <w:t>Please indicate your gender.</w:t>
      </w:r>
    </w:p>
    <w:p w14:paraId="0F261EBA"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proofErr w:type="gramStart"/>
      <w:r w:rsidRPr="000309BA">
        <w:rPr>
          <w:rFonts w:ascii="Times New Roman" w:hAnsi="Times New Roman" w:cs="Times New Roman"/>
        </w:rPr>
        <w:t>Male  (</w:t>
      </w:r>
      <w:proofErr w:type="gramEnd"/>
      <w:r w:rsidRPr="000309BA">
        <w:rPr>
          <w:rFonts w:ascii="Times New Roman" w:hAnsi="Times New Roman" w:cs="Times New Roman"/>
        </w:rPr>
        <w:t xml:space="preserve">1) </w:t>
      </w:r>
    </w:p>
    <w:p w14:paraId="4475918C"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proofErr w:type="gramStart"/>
      <w:r w:rsidRPr="000309BA">
        <w:rPr>
          <w:rFonts w:ascii="Times New Roman" w:hAnsi="Times New Roman" w:cs="Times New Roman"/>
        </w:rPr>
        <w:t>Female  (</w:t>
      </w:r>
      <w:proofErr w:type="gramEnd"/>
      <w:r w:rsidRPr="000309BA">
        <w:rPr>
          <w:rFonts w:ascii="Times New Roman" w:hAnsi="Times New Roman" w:cs="Times New Roman"/>
        </w:rPr>
        <w:t xml:space="preserve">2) </w:t>
      </w:r>
    </w:p>
    <w:p w14:paraId="6D5D88BD"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proofErr w:type="gramStart"/>
      <w:r w:rsidRPr="000309BA">
        <w:rPr>
          <w:rFonts w:ascii="Times New Roman" w:hAnsi="Times New Roman" w:cs="Times New Roman"/>
        </w:rPr>
        <w:t>Other  (</w:t>
      </w:r>
      <w:proofErr w:type="gramEnd"/>
      <w:r w:rsidRPr="000309BA">
        <w:rPr>
          <w:rFonts w:ascii="Times New Roman" w:hAnsi="Times New Roman" w:cs="Times New Roman"/>
        </w:rPr>
        <w:t xml:space="preserve">3) </w:t>
      </w:r>
    </w:p>
    <w:p w14:paraId="3853B58B"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Prefer not to </w:t>
      </w:r>
      <w:proofErr w:type="gramStart"/>
      <w:r w:rsidRPr="000309BA">
        <w:rPr>
          <w:rFonts w:ascii="Times New Roman" w:hAnsi="Times New Roman" w:cs="Times New Roman"/>
        </w:rPr>
        <w:t>say  (</w:t>
      </w:r>
      <w:proofErr w:type="gramEnd"/>
      <w:r w:rsidRPr="000309BA">
        <w:rPr>
          <w:rFonts w:ascii="Times New Roman" w:hAnsi="Times New Roman" w:cs="Times New Roman"/>
        </w:rPr>
        <w:t xml:space="preserve">4) </w:t>
      </w:r>
    </w:p>
    <w:p w14:paraId="7E686B23" w14:textId="77777777" w:rsidR="000309BA" w:rsidRPr="000309BA" w:rsidRDefault="000309BA" w:rsidP="000309BA">
      <w:pPr>
        <w:rPr>
          <w:rFonts w:ascii="Times New Roman" w:hAnsi="Times New Roman" w:cs="Times New Roman"/>
        </w:rPr>
      </w:pPr>
    </w:p>
    <w:p w14:paraId="06E30F29" w14:textId="77777777" w:rsidR="000309BA" w:rsidRPr="000309BA" w:rsidRDefault="000309BA" w:rsidP="000309BA">
      <w:pPr>
        <w:pStyle w:val="QuestionSeparator"/>
        <w:rPr>
          <w:rFonts w:ascii="Times New Roman" w:hAnsi="Times New Roman" w:cs="Times New Roman"/>
        </w:rPr>
      </w:pPr>
    </w:p>
    <w:p w14:paraId="4FC94BAB" w14:textId="77777777" w:rsidR="000309BA" w:rsidRPr="000309BA" w:rsidRDefault="000309BA" w:rsidP="000309BA">
      <w:pPr>
        <w:rPr>
          <w:rFonts w:ascii="Times New Roman" w:hAnsi="Times New Roman" w:cs="Times New Roman"/>
        </w:rPr>
      </w:pPr>
    </w:p>
    <w:p w14:paraId="437071A1" w14:textId="4BC4083A" w:rsidR="0045651B" w:rsidRDefault="000309BA" w:rsidP="000309BA">
      <w:pPr>
        <w:keepNext/>
        <w:rPr>
          <w:rFonts w:ascii="Times New Roman" w:hAnsi="Times New Roman" w:cs="Times New Roman"/>
          <w:b/>
          <w:bCs/>
        </w:rPr>
      </w:pPr>
      <w:r w:rsidRPr="0045651B">
        <w:rPr>
          <w:rFonts w:ascii="Times New Roman" w:hAnsi="Times New Roman" w:cs="Times New Roman"/>
          <w:b/>
          <w:bCs/>
        </w:rPr>
        <w:t xml:space="preserve">Income </w:t>
      </w:r>
    </w:p>
    <w:p w14:paraId="3A7C71A3" w14:textId="77777777" w:rsidR="0045651B" w:rsidRPr="0045651B" w:rsidRDefault="0045651B" w:rsidP="000309BA">
      <w:pPr>
        <w:keepNext/>
        <w:rPr>
          <w:rFonts w:ascii="Times New Roman" w:hAnsi="Times New Roman" w:cs="Times New Roman"/>
          <w:b/>
          <w:bCs/>
        </w:rPr>
      </w:pPr>
    </w:p>
    <w:p w14:paraId="7868CCAA" w14:textId="26B68747" w:rsidR="000309BA" w:rsidRPr="000309BA" w:rsidRDefault="000309BA" w:rsidP="000309BA">
      <w:pPr>
        <w:keepNext/>
        <w:rPr>
          <w:rFonts w:ascii="Times New Roman" w:hAnsi="Times New Roman" w:cs="Times New Roman"/>
        </w:rPr>
      </w:pPr>
      <w:r w:rsidRPr="000309BA">
        <w:rPr>
          <w:rFonts w:ascii="Times New Roman" w:hAnsi="Times New Roman" w:cs="Times New Roman"/>
        </w:rPr>
        <w:t>Which of the options below best describes your personal income over the past year?</w:t>
      </w:r>
    </w:p>
    <w:p w14:paraId="67808506"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€0 </w:t>
      </w:r>
      <w:proofErr w:type="gramStart"/>
      <w:r w:rsidRPr="000309BA">
        <w:rPr>
          <w:rFonts w:ascii="Times New Roman" w:hAnsi="Times New Roman" w:cs="Times New Roman"/>
        </w:rPr>
        <w:t>to  €</w:t>
      </w:r>
      <w:proofErr w:type="gramEnd"/>
      <w:r w:rsidRPr="000309BA">
        <w:rPr>
          <w:rFonts w:ascii="Times New Roman" w:hAnsi="Times New Roman" w:cs="Times New Roman"/>
        </w:rPr>
        <w:t xml:space="preserve">24.999  (1) </w:t>
      </w:r>
    </w:p>
    <w:p w14:paraId="487C2D57"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€25.000 to €49.</w:t>
      </w:r>
      <w:proofErr w:type="gramStart"/>
      <w:r w:rsidRPr="000309BA">
        <w:rPr>
          <w:rFonts w:ascii="Times New Roman" w:hAnsi="Times New Roman" w:cs="Times New Roman"/>
        </w:rPr>
        <w:t>999  (</w:t>
      </w:r>
      <w:proofErr w:type="gramEnd"/>
      <w:r w:rsidRPr="000309BA">
        <w:rPr>
          <w:rFonts w:ascii="Times New Roman" w:hAnsi="Times New Roman" w:cs="Times New Roman"/>
        </w:rPr>
        <w:t xml:space="preserve">2) </w:t>
      </w:r>
    </w:p>
    <w:p w14:paraId="5EE44D9A"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€50.000 to €74.</w:t>
      </w:r>
      <w:proofErr w:type="gramStart"/>
      <w:r w:rsidRPr="000309BA">
        <w:rPr>
          <w:rFonts w:ascii="Times New Roman" w:hAnsi="Times New Roman" w:cs="Times New Roman"/>
        </w:rPr>
        <w:t>999  (</w:t>
      </w:r>
      <w:proofErr w:type="gramEnd"/>
      <w:r w:rsidRPr="000309BA">
        <w:rPr>
          <w:rFonts w:ascii="Times New Roman" w:hAnsi="Times New Roman" w:cs="Times New Roman"/>
        </w:rPr>
        <w:t xml:space="preserve">3) </w:t>
      </w:r>
    </w:p>
    <w:p w14:paraId="7781F578"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€75.000 to €99.</w:t>
      </w:r>
      <w:proofErr w:type="gramStart"/>
      <w:r w:rsidRPr="000309BA">
        <w:rPr>
          <w:rFonts w:ascii="Times New Roman" w:hAnsi="Times New Roman" w:cs="Times New Roman"/>
        </w:rPr>
        <w:t>999  (</w:t>
      </w:r>
      <w:proofErr w:type="gramEnd"/>
      <w:r w:rsidRPr="000309BA">
        <w:rPr>
          <w:rFonts w:ascii="Times New Roman" w:hAnsi="Times New Roman" w:cs="Times New Roman"/>
        </w:rPr>
        <w:t xml:space="preserve">4) </w:t>
      </w:r>
    </w:p>
    <w:p w14:paraId="4FB2E558"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€100.000 to €124.</w:t>
      </w:r>
      <w:proofErr w:type="gramStart"/>
      <w:r w:rsidRPr="000309BA">
        <w:rPr>
          <w:rFonts w:ascii="Times New Roman" w:hAnsi="Times New Roman" w:cs="Times New Roman"/>
        </w:rPr>
        <w:t>999  (</w:t>
      </w:r>
      <w:proofErr w:type="gramEnd"/>
      <w:r w:rsidRPr="000309BA">
        <w:rPr>
          <w:rFonts w:ascii="Times New Roman" w:hAnsi="Times New Roman" w:cs="Times New Roman"/>
        </w:rPr>
        <w:t xml:space="preserve">5) </w:t>
      </w:r>
    </w:p>
    <w:p w14:paraId="1D15386A"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€125.000 to €149.</w:t>
      </w:r>
      <w:proofErr w:type="gramStart"/>
      <w:r w:rsidRPr="000309BA">
        <w:rPr>
          <w:rFonts w:ascii="Times New Roman" w:hAnsi="Times New Roman" w:cs="Times New Roman"/>
        </w:rPr>
        <w:t>999  (</w:t>
      </w:r>
      <w:proofErr w:type="gramEnd"/>
      <w:r w:rsidRPr="000309BA">
        <w:rPr>
          <w:rFonts w:ascii="Times New Roman" w:hAnsi="Times New Roman" w:cs="Times New Roman"/>
        </w:rPr>
        <w:t xml:space="preserve">6) </w:t>
      </w:r>
    </w:p>
    <w:p w14:paraId="5221ED02"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I don’t </w:t>
      </w:r>
      <w:proofErr w:type="gramStart"/>
      <w:r w:rsidRPr="000309BA">
        <w:rPr>
          <w:rFonts w:ascii="Times New Roman" w:hAnsi="Times New Roman" w:cs="Times New Roman"/>
        </w:rPr>
        <w:t>know  (</w:t>
      </w:r>
      <w:proofErr w:type="gramEnd"/>
      <w:r w:rsidRPr="000309BA">
        <w:rPr>
          <w:rFonts w:ascii="Times New Roman" w:hAnsi="Times New Roman" w:cs="Times New Roman"/>
        </w:rPr>
        <w:t xml:space="preserve">7) </w:t>
      </w:r>
    </w:p>
    <w:p w14:paraId="7A8E4FE6" w14:textId="77777777" w:rsidR="000309BA" w:rsidRPr="000309BA" w:rsidRDefault="000309BA" w:rsidP="000309BA">
      <w:pPr>
        <w:pStyle w:val="a3"/>
        <w:keepNext/>
        <w:numPr>
          <w:ilvl w:val="0"/>
          <w:numId w:val="6"/>
        </w:numPr>
        <w:ind w:right="0" w:firstLine="0"/>
        <w:contextualSpacing w:val="0"/>
        <w:rPr>
          <w:rFonts w:ascii="Times New Roman" w:hAnsi="Times New Roman" w:cs="Times New Roman"/>
        </w:rPr>
      </w:pPr>
      <w:r w:rsidRPr="000309BA">
        <w:rPr>
          <w:rFonts w:ascii="Times New Roman" w:hAnsi="Times New Roman" w:cs="Times New Roman"/>
        </w:rPr>
        <w:t xml:space="preserve">Prefer not to </w:t>
      </w:r>
      <w:proofErr w:type="gramStart"/>
      <w:r w:rsidRPr="000309BA">
        <w:rPr>
          <w:rFonts w:ascii="Times New Roman" w:hAnsi="Times New Roman" w:cs="Times New Roman"/>
        </w:rPr>
        <w:t>say  (</w:t>
      </w:r>
      <w:proofErr w:type="gramEnd"/>
      <w:r w:rsidRPr="000309BA">
        <w:rPr>
          <w:rFonts w:ascii="Times New Roman" w:hAnsi="Times New Roman" w:cs="Times New Roman"/>
        </w:rPr>
        <w:t xml:space="preserve">8) </w:t>
      </w:r>
    </w:p>
    <w:p w14:paraId="409C1328" w14:textId="77777777" w:rsidR="000309BA" w:rsidRPr="000309BA" w:rsidRDefault="000309BA" w:rsidP="000309BA">
      <w:pPr>
        <w:rPr>
          <w:rFonts w:ascii="Times New Roman" w:hAnsi="Times New Roman" w:cs="Times New Roman"/>
        </w:rPr>
      </w:pPr>
    </w:p>
    <w:p w14:paraId="3E97AEE3" w14:textId="77777777" w:rsidR="000309BA" w:rsidRPr="000309BA" w:rsidRDefault="000309BA" w:rsidP="000309BA">
      <w:pPr>
        <w:pStyle w:val="QuestionSeparator"/>
        <w:rPr>
          <w:rFonts w:ascii="Times New Roman" w:hAnsi="Times New Roman" w:cs="Times New Roman"/>
        </w:rPr>
      </w:pPr>
    </w:p>
    <w:p w14:paraId="5C1D0DA2" w14:textId="77777777" w:rsidR="000309BA" w:rsidRPr="000309BA" w:rsidRDefault="000309BA" w:rsidP="000309BA">
      <w:pPr>
        <w:rPr>
          <w:rFonts w:ascii="Times New Roman" w:hAnsi="Times New Roman" w:cs="Times New Roman"/>
        </w:rPr>
      </w:pPr>
    </w:p>
    <w:p w14:paraId="4A809BBB" w14:textId="34F24FF6" w:rsidR="000309BA" w:rsidRPr="0045651B" w:rsidRDefault="000309BA" w:rsidP="000309BA">
      <w:pPr>
        <w:keepNext/>
        <w:rPr>
          <w:rFonts w:ascii="Times New Roman" w:hAnsi="Times New Roman" w:cs="Times New Roman"/>
          <w:b/>
          <w:bCs/>
        </w:rPr>
      </w:pPr>
      <w:r w:rsidRPr="0045651B">
        <w:rPr>
          <w:rFonts w:ascii="Times New Roman" w:hAnsi="Times New Roman" w:cs="Times New Roman"/>
          <w:b/>
          <w:bCs/>
        </w:rPr>
        <w:t xml:space="preserve">Thank </w:t>
      </w:r>
      <w:proofErr w:type="gramStart"/>
      <w:r w:rsidRPr="0045651B">
        <w:rPr>
          <w:rFonts w:ascii="Times New Roman" w:hAnsi="Times New Roman" w:cs="Times New Roman"/>
          <w:b/>
          <w:bCs/>
        </w:rPr>
        <w:t>you message</w:t>
      </w:r>
      <w:proofErr w:type="gramEnd"/>
      <w:r w:rsidRPr="0045651B">
        <w:rPr>
          <w:rFonts w:ascii="Times New Roman" w:hAnsi="Times New Roman" w:cs="Times New Roman"/>
          <w:b/>
          <w:bCs/>
        </w:rPr>
        <w:t>.</w:t>
      </w:r>
    </w:p>
    <w:p w14:paraId="5A17BBE2" w14:textId="77777777" w:rsidR="000309BA" w:rsidRPr="000309BA" w:rsidRDefault="000309BA" w:rsidP="000309BA">
      <w:pPr>
        <w:keepNext/>
        <w:rPr>
          <w:rFonts w:ascii="Times New Roman" w:hAnsi="Times New Roman" w:cs="Times New Roman"/>
        </w:rPr>
      </w:pPr>
    </w:p>
    <w:p w14:paraId="61A0F184" w14:textId="62E3715B" w:rsidR="000309BA" w:rsidRPr="000309BA" w:rsidRDefault="000309BA" w:rsidP="000309BA">
      <w:pPr>
        <w:keepNext/>
        <w:rPr>
          <w:rFonts w:ascii="Times New Roman" w:hAnsi="Times New Roman" w:cs="Times New Roman"/>
        </w:rPr>
      </w:pPr>
      <w:r w:rsidRPr="000309BA">
        <w:rPr>
          <w:rFonts w:ascii="Times New Roman" w:hAnsi="Times New Roman" w:cs="Times New Roman"/>
        </w:rPr>
        <w:t xml:space="preserve">You have come to the end of the questionnaire. In this survey, we were interested in your opinion on the fashion industries' sustainable practices. A fictitious fashion company has been </w:t>
      </w:r>
      <w:r w:rsidRPr="000309BA">
        <w:rPr>
          <w:rFonts w:ascii="Times New Roman" w:hAnsi="Times New Roman" w:cs="Times New Roman"/>
        </w:rPr>
        <w:lastRenderedPageBreak/>
        <w:t>used to avoid that a company's reputation might influence your opinion. We have also referred to an investigation by the FTC. The complete investigation report of the FTC can be found here:</w:t>
      </w:r>
      <w:r w:rsidRPr="000309BA">
        <w:rPr>
          <w:rFonts w:ascii="Times New Roman" w:hAnsi="Times New Roman" w:cs="Times New Roman"/>
        </w:rPr>
        <w:br/>
        <w:t>https://www.ftc.gov/news-events/media-resources/truth-advertising/green-guides</w:t>
      </w:r>
      <w:r w:rsidRPr="000309BA">
        <w:rPr>
          <w:rFonts w:ascii="Times New Roman" w:hAnsi="Times New Roman" w:cs="Times New Roman"/>
        </w:rPr>
        <w:br/>
        <w:t>Thank you for your participation! If you have any questions about the study, please contact us by email to576640cg@student.eur.nl. You can send your answers by clicking on the arrow button. </w:t>
      </w:r>
      <w:r w:rsidRPr="000309BA">
        <w:rPr>
          <w:rFonts w:ascii="Times New Roman" w:hAnsi="Times New Roman" w:cs="Times New Roman"/>
        </w:rPr>
        <w:br/>
      </w:r>
      <w:r w:rsidRPr="000309BA">
        <w:rPr>
          <w:rFonts w:ascii="Times New Roman" w:hAnsi="Times New Roman" w:cs="Times New Roman"/>
        </w:rPr>
        <w:br/>
      </w:r>
    </w:p>
    <w:p w14:paraId="765E43D8" w14:textId="77777777" w:rsidR="000309BA" w:rsidRPr="000309BA" w:rsidRDefault="000309BA" w:rsidP="000309BA">
      <w:pPr>
        <w:rPr>
          <w:rFonts w:ascii="Times New Roman" w:hAnsi="Times New Roman" w:cs="Times New Roman"/>
        </w:rPr>
      </w:pPr>
    </w:p>
    <w:p w14:paraId="195DAF14" w14:textId="77777777" w:rsidR="000309BA" w:rsidRPr="000309BA" w:rsidRDefault="000309BA" w:rsidP="000309BA">
      <w:pPr>
        <w:pStyle w:val="BlockEndLabel"/>
        <w:rPr>
          <w:rFonts w:ascii="Times New Roman" w:hAnsi="Times New Roman" w:cs="Times New Roman"/>
        </w:rPr>
      </w:pPr>
      <w:r w:rsidRPr="000309BA">
        <w:rPr>
          <w:rFonts w:ascii="Times New Roman" w:hAnsi="Times New Roman" w:cs="Times New Roman"/>
        </w:rPr>
        <w:t>End of Block: Trust</w:t>
      </w:r>
    </w:p>
    <w:p w14:paraId="3A12649D" w14:textId="77777777" w:rsidR="000309BA" w:rsidRPr="000309BA" w:rsidRDefault="000309BA" w:rsidP="000309BA">
      <w:pPr>
        <w:pStyle w:val="BlockSeparator"/>
        <w:rPr>
          <w:rFonts w:ascii="Times New Roman" w:hAnsi="Times New Roman" w:cs="Times New Roman"/>
        </w:rPr>
      </w:pPr>
    </w:p>
    <w:p w14:paraId="6EAAA669" w14:textId="77777777" w:rsidR="000309BA" w:rsidRPr="000309BA" w:rsidRDefault="000309BA" w:rsidP="000309BA">
      <w:pPr>
        <w:rPr>
          <w:rFonts w:ascii="Times New Roman" w:hAnsi="Times New Roman" w:cs="Times New Roman"/>
        </w:rPr>
      </w:pPr>
    </w:p>
    <w:p w14:paraId="3AF5D9DC" w14:textId="4F844FE4" w:rsidR="001D03FD" w:rsidRPr="000309BA" w:rsidRDefault="001D03FD" w:rsidP="001D03FD">
      <w:pPr>
        <w:spacing w:line="360" w:lineRule="auto"/>
        <w:contextualSpacing/>
        <w:rPr>
          <w:rFonts w:ascii="Times New Roman" w:hAnsi="Times New Roman" w:cs="Times New Roman"/>
          <w:lang w:val="en-GB"/>
        </w:rPr>
      </w:pPr>
      <w:r w:rsidRPr="000309BA">
        <w:rPr>
          <w:rFonts w:ascii="Times New Roman" w:hAnsi="Times New Roman" w:cs="Times New Roman"/>
          <w:lang w:val="en-GB"/>
        </w:rPr>
        <w:br w:type="page"/>
      </w:r>
    </w:p>
    <w:p w14:paraId="410E9E20" w14:textId="77777777" w:rsidR="001D03FD" w:rsidRPr="000309BA" w:rsidRDefault="001D03FD" w:rsidP="00AC5587">
      <w:pPr>
        <w:spacing w:line="360" w:lineRule="auto"/>
        <w:rPr>
          <w:rFonts w:ascii="Times New Roman" w:hAnsi="Times New Roman" w:cs="Times New Roman"/>
          <w:b/>
          <w:bCs/>
          <w:sz w:val="24"/>
          <w:szCs w:val="24"/>
          <w:lang w:val="en-GB"/>
        </w:rPr>
      </w:pPr>
    </w:p>
    <w:sectPr w:rsidR="001D03FD" w:rsidRPr="000309BA">
      <w:footerReference w:type="default" r:id="rId23"/>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 w:author="A. M. van Prooijen" w:date="2021-05-18T18:37:00Z" w:initials="AMvP">
    <w:p w14:paraId="4872836F" w14:textId="0C46E5AF" w:rsidR="000A03FD" w:rsidRDefault="000A03FD">
      <w:pPr>
        <w:pStyle w:val="a9"/>
      </w:pPr>
      <w:r>
        <w:rPr>
          <w:rStyle w:val="a8"/>
        </w:rPr>
        <w:annotationRef/>
      </w:r>
      <w:r>
        <w:t>I would replace for ‘variables’ (as you only have one manipulated factor)</w:t>
      </w:r>
    </w:p>
  </w:comment>
  <w:comment w:id="14" w:author="A. M. van Prooijen" w:date="2021-05-18T18:39:00Z" w:initials="AMvP">
    <w:p w14:paraId="165BE1DE" w14:textId="214514C5" w:rsidR="000A03FD" w:rsidRDefault="000A03FD">
      <w:pPr>
        <w:pStyle w:val="a9"/>
      </w:pPr>
      <w:r>
        <w:rPr>
          <w:rStyle w:val="a8"/>
        </w:rPr>
        <w:annotationRef/>
      </w:r>
      <w:r>
        <w:t xml:space="preserve">This would not be ideal anyway (as the manipulation is unlikely to have an effect if people take a break of—for example—a day). </w:t>
      </w:r>
    </w:p>
  </w:comment>
  <w:comment w:id="18" w:author="A. M. van Prooijen" w:date="2021-05-18T18:39:00Z" w:initials="AMvP">
    <w:p w14:paraId="723A7BB1" w14:textId="019044B8" w:rsidR="000A03FD" w:rsidRDefault="000A03FD">
      <w:pPr>
        <w:pStyle w:val="a9"/>
      </w:pPr>
      <w:r>
        <w:rPr>
          <w:rStyle w:val="a8"/>
        </w:rPr>
        <w:annotationRef/>
      </w:r>
      <w:r>
        <w:t xml:space="preserve">You can also mention the disadvantage that the situation in which the experiment is completed is not controlled (e.g., people might be distracted). </w:t>
      </w:r>
    </w:p>
  </w:comment>
  <w:comment w:id="24" w:author="A. M. van Prooijen" w:date="2021-05-18T18:40:00Z" w:initials="AMvP">
    <w:p w14:paraId="3C768E0B" w14:textId="2D89B89A" w:rsidR="000A03FD" w:rsidRDefault="000A03FD">
      <w:pPr>
        <w:pStyle w:val="a9"/>
      </w:pPr>
      <w:r>
        <w:rPr>
          <w:rStyle w:val="a8"/>
        </w:rPr>
        <w:annotationRef/>
      </w:r>
      <w:r>
        <w:t>Bit unclear</w:t>
      </w:r>
    </w:p>
  </w:comment>
  <w:comment w:id="35" w:author="A. M. van Prooijen" w:date="2021-05-18T18:42:00Z" w:initials="AMvP">
    <w:p w14:paraId="27176558" w14:textId="207A2621" w:rsidR="000A03FD" w:rsidRDefault="000A03FD">
      <w:pPr>
        <w:pStyle w:val="a9"/>
      </w:pPr>
      <w:r>
        <w:rPr>
          <w:rStyle w:val="a8"/>
        </w:rPr>
        <w:annotationRef/>
      </w:r>
      <w:r>
        <w:t>Could you give some examples perhaps?</w:t>
      </w:r>
    </w:p>
  </w:comment>
  <w:comment w:id="41" w:author="A. M. van Prooijen" w:date="2021-05-18T18:56:00Z" w:initials="AMvP">
    <w:p w14:paraId="181B398A" w14:textId="55E01A45" w:rsidR="000A03FD" w:rsidRDefault="000A03FD">
      <w:pPr>
        <w:pStyle w:val="a9"/>
      </w:pPr>
      <w:r>
        <w:rPr>
          <w:rStyle w:val="a8"/>
        </w:rPr>
        <w:annotationRef/>
      </w:r>
      <w:r>
        <w:t>unclear</w:t>
      </w:r>
    </w:p>
  </w:comment>
  <w:comment w:id="42" w:author="A. M. van Prooijen" w:date="2021-05-18T18:56:00Z" w:initials="AMvP">
    <w:p w14:paraId="115CA741" w14:textId="7C762997" w:rsidR="000A03FD" w:rsidRDefault="000A03FD">
      <w:pPr>
        <w:pStyle w:val="a9"/>
      </w:pPr>
      <w:r>
        <w:rPr>
          <w:rStyle w:val="a8"/>
        </w:rPr>
        <w:annotationRef/>
      </w:r>
      <w:r>
        <w:t>I would not report this (as this refers to checking whether technically everything worked)</w:t>
      </w:r>
    </w:p>
  </w:comment>
  <w:comment w:id="43" w:author="A. M. van Prooijen" w:date="2021-05-18T18:58:00Z" w:initials="AMvP">
    <w:p w14:paraId="3FFC9208" w14:textId="70E05AF4" w:rsidR="000A03FD" w:rsidRDefault="000A03FD">
      <w:pPr>
        <w:pStyle w:val="a9"/>
      </w:pPr>
      <w:r>
        <w:rPr>
          <w:rStyle w:val="a8"/>
        </w:rPr>
        <w:annotationRef/>
      </w:r>
      <w:r>
        <w:t xml:space="preserve">This decision should not be made based on pretests, but on theoretical </w:t>
      </w:r>
      <w:proofErr w:type="gramStart"/>
      <w:r>
        <w:t>grounds</w:t>
      </w:r>
      <w:proofErr w:type="gramEnd"/>
    </w:p>
  </w:comment>
  <w:comment w:id="44" w:author="chris" w:date="2021-05-19T16:55:00Z" w:initials="c">
    <w:p w14:paraId="6A3DF050" w14:textId="653918F5" w:rsidR="008513A2" w:rsidRDefault="008513A2">
      <w:pPr>
        <w:pStyle w:val="a9"/>
      </w:pPr>
      <w:r>
        <w:rPr>
          <w:rStyle w:val="a8"/>
        </w:rPr>
        <w:annotationRef/>
      </w:r>
    </w:p>
  </w:comment>
  <w:comment w:id="47" w:author="A. M. van Prooijen" w:date="2021-05-18T18:58:00Z" w:initials="AMvP">
    <w:p w14:paraId="4DFBA4AC" w14:textId="00AE7649" w:rsidR="000A03FD" w:rsidRDefault="000A03FD">
      <w:pPr>
        <w:pStyle w:val="a9"/>
      </w:pPr>
      <w:r>
        <w:rPr>
          <w:rStyle w:val="a8"/>
        </w:rPr>
        <w:annotationRef/>
      </w:r>
      <w:r>
        <w:t>Do you mean that they started the survey (this is something different)?</w:t>
      </w:r>
    </w:p>
  </w:comment>
  <w:comment w:id="52" w:author="A. M. van Prooijen" w:date="2021-05-18T18:59:00Z" w:initials="AMvP">
    <w:p w14:paraId="3ABA6E88" w14:textId="6647D4E4" w:rsidR="000A03FD" w:rsidRDefault="000A03FD">
      <w:pPr>
        <w:pStyle w:val="a9"/>
      </w:pPr>
      <w:r>
        <w:rPr>
          <w:rStyle w:val="a8"/>
        </w:rPr>
        <w:annotationRef/>
      </w:r>
      <w:r>
        <w:t xml:space="preserve">Please use past tense </w:t>
      </w:r>
    </w:p>
  </w:comment>
  <w:comment w:id="76" w:author="A. M. van Prooijen" w:date="2021-05-18T19:04:00Z" w:initials="AMvP">
    <w:p w14:paraId="505F03F4" w14:textId="29BCC161" w:rsidR="000A03FD" w:rsidRDefault="000A03FD">
      <w:pPr>
        <w:pStyle w:val="a9"/>
      </w:pPr>
      <w:r>
        <w:rPr>
          <w:rStyle w:val="a8"/>
        </w:rPr>
        <w:annotationRef/>
      </w:r>
      <w:r>
        <w:t xml:space="preserve">Already reported </w:t>
      </w:r>
      <w:proofErr w:type="gramStart"/>
      <w:r>
        <w:t>elsewhere</w:t>
      </w:r>
      <w:proofErr w:type="gramEnd"/>
    </w:p>
  </w:comment>
  <w:comment w:id="77" w:author="A. M. van Prooijen" w:date="2021-05-18T19:05:00Z" w:initials="AMvP">
    <w:p w14:paraId="49538027" w14:textId="39AE0805" w:rsidR="000A03FD" w:rsidRDefault="000A03FD">
      <w:pPr>
        <w:pStyle w:val="a9"/>
      </w:pPr>
      <w:r>
        <w:rPr>
          <w:rStyle w:val="a8"/>
        </w:rPr>
        <w:annotationRef/>
      </w:r>
      <w:r>
        <w:t>Please move this to the sample section</w:t>
      </w:r>
    </w:p>
  </w:comment>
  <w:comment w:id="78" w:author="A. M. van Prooijen" w:date="2021-05-18T19:06:00Z" w:initials="AMvP">
    <w:p w14:paraId="647686E6" w14:textId="7C6209FB" w:rsidR="000A03FD" w:rsidRDefault="000A03FD">
      <w:pPr>
        <w:pStyle w:val="a9"/>
      </w:pPr>
      <w:r>
        <w:rPr>
          <w:rStyle w:val="a8"/>
        </w:rPr>
        <w:annotationRef/>
      </w:r>
      <w:r>
        <w:t>Better to introduce this when reporting the measures</w:t>
      </w:r>
    </w:p>
  </w:comment>
  <w:comment w:id="79" w:author="A. M. van Prooijen" w:date="2021-05-18T19:06:00Z" w:initials="AMvP">
    <w:p w14:paraId="5825D1FA" w14:textId="278CD178" w:rsidR="000A03FD" w:rsidRDefault="000A03FD">
      <w:pPr>
        <w:pStyle w:val="a9"/>
      </w:pPr>
      <w:r>
        <w:rPr>
          <w:rStyle w:val="a8"/>
        </w:rPr>
        <w:annotationRef/>
      </w:r>
      <w:r>
        <w:t xml:space="preserve">See </w:t>
      </w:r>
      <w:proofErr w:type="gramStart"/>
      <w:r>
        <w:t>above</w:t>
      </w:r>
      <w:proofErr w:type="gramEnd"/>
    </w:p>
  </w:comment>
  <w:comment w:id="82" w:author="A. M. van Prooijen" w:date="2021-05-18T19:07:00Z" w:initials="AMvP">
    <w:p w14:paraId="7FDA1510" w14:textId="7E6C023D" w:rsidR="000A03FD" w:rsidRDefault="000A03FD">
      <w:pPr>
        <w:pStyle w:val="a9"/>
      </w:pPr>
      <w:r>
        <w:rPr>
          <w:rStyle w:val="a8"/>
        </w:rPr>
        <w:annotationRef/>
      </w:r>
      <w:r>
        <w:t xml:space="preserve">Move to sampling </w:t>
      </w:r>
      <w:proofErr w:type="gramStart"/>
      <w:r>
        <w:t>please</w:t>
      </w:r>
      <w:proofErr w:type="gramEnd"/>
    </w:p>
  </w:comment>
  <w:comment w:id="85" w:author="A. M. van Prooijen" w:date="2021-05-18T19:27:00Z" w:initials="AMvP">
    <w:p w14:paraId="31685933" w14:textId="49FD39F5" w:rsidR="000A03FD" w:rsidRDefault="000A03FD">
      <w:pPr>
        <w:pStyle w:val="a9"/>
      </w:pPr>
      <w:r>
        <w:rPr>
          <w:rStyle w:val="a8"/>
        </w:rPr>
        <w:annotationRef/>
      </w:r>
      <w:r>
        <w:t>Please also mention the fictitious name of the company</w:t>
      </w:r>
    </w:p>
  </w:comment>
  <w:comment w:id="84" w:author="A. M. van Prooijen" w:date="2021-05-18T19:08:00Z" w:initials="AMvP">
    <w:p w14:paraId="5BF69427" w14:textId="1412FFE0" w:rsidR="000A03FD" w:rsidRDefault="000A03FD">
      <w:pPr>
        <w:pStyle w:val="a9"/>
      </w:pPr>
      <w:r>
        <w:rPr>
          <w:rStyle w:val="a8"/>
        </w:rPr>
        <w:annotationRef/>
      </w:r>
      <w:r>
        <w:t xml:space="preserve">This is a bit unclear. </w:t>
      </w:r>
    </w:p>
  </w:comment>
  <w:comment w:id="86" w:author="A. M. van Prooijen" w:date="2021-05-18T19:09:00Z" w:initials="AMvP">
    <w:p w14:paraId="37EEFFFA" w14:textId="4975E576" w:rsidR="000A03FD" w:rsidRDefault="000A03FD">
      <w:pPr>
        <w:pStyle w:val="a9"/>
      </w:pPr>
      <w:r>
        <w:rPr>
          <w:rStyle w:val="a8"/>
        </w:rPr>
        <w:annotationRef/>
      </w:r>
      <w:r>
        <w:t xml:space="preserve">Specify </w:t>
      </w:r>
      <w:proofErr w:type="gramStart"/>
      <w:r>
        <w:t>further</w:t>
      </w:r>
      <w:proofErr w:type="gramEnd"/>
    </w:p>
  </w:comment>
  <w:comment w:id="87" w:author="A. M. van Prooijen" w:date="2021-05-18T19:11:00Z" w:initials="AMvP">
    <w:p w14:paraId="4AF0C180" w14:textId="61C7D318" w:rsidR="000A03FD" w:rsidRDefault="000A03FD">
      <w:pPr>
        <w:pStyle w:val="a9"/>
      </w:pPr>
      <w:r>
        <w:rPr>
          <w:rStyle w:val="a8"/>
        </w:rPr>
        <w:annotationRef/>
      </w:r>
      <w:r>
        <w:t xml:space="preserve">For those who are unfamiliar with the </w:t>
      </w:r>
      <w:proofErr w:type="spellStart"/>
      <w:r>
        <w:t>set up</w:t>
      </w:r>
      <w:proofErr w:type="spellEnd"/>
      <w:r>
        <w:t xml:space="preserve"> of the experiment, this part is quite difficult to read. Could you try to restructure it? For example, that participants were told that they were about to see an advertisement of a fashion brand on social media, and that they would first receive some background info about the brand. This info contained the experimental manipulation. Then explain what the manipulation looked like, and then move to the FB post. </w:t>
      </w:r>
    </w:p>
  </w:comment>
  <w:comment w:id="88" w:author="A. M. van Prooijen" w:date="2021-05-18T19:15:00Z" w:initials="AMvP">
    <w:p w14:paraId="49FA288B" w14:textId="6B8676A8" w:rsidR="000A03FD" w:rsidRDefault="000A03FD">
      <w:pPr>
        <w:pStyle w:val="a9"/>
      </w:pPr>
      <w:r>
        <w:rPr>
          <w:rStyle w:val="a8"/>
        </w:rPr>
        <w:annotationRef/>
      </w:r>
      <w:r>
        <w:t>Good</w:t>
      </w:r>
    </w:p>
  </w:comment>
  <w:comment w:id="94" w:author="A. M. van Prooijen" w:date="2021-05-18T19:18:00Z" w:initials="AMvP">
    <w:p w14:paraId="57401A49" w14:textId="04CCB787" w:rsidR="000A03FD" w:rsidRDefault="000A03FD">
      <w:pPr>
        <w:pStyle w:val="a9"/>
      </w:pPr>
      <w:r>
        <w:rPr>
          <w:rStyle w:val="a8"/>
        </w:rPr>
        <w:annotationRef/>
      </w:r>
      <w:r>
        <w:t xml:space="preserve">This is probably the old version (as the scale ranges from 1 to 7, this is not possible). </w:t>
      </w:r>
    </w:p>
  </w:comment>
  <w:comment w:id="96" w:author="A. M. van Prooijen" w:date="2021-05-18T19:19:00Z" w:initials="AMvP">
    <w:p w14:paraId="3CA95A9C" w14:textId="73A27CEF" w:rsidR="000A03FD" w:rsidRDefault="000A03FD">
      <w:pPr>
        <w:pStyle w:val="a9"/>
      </w:pPr>
      <w:r>
        <w:rPr>
          <w:rStyle w:val="a8"/>
        </w:rPr>
        <w:annotationRef/>
      </w:r>
      <w:r>
        <w:t xml:space="preserve">See previous </w:t>
      </w:r>
      <w:proofErr w:type="gramStart"/>
      <w:r>
        <w:t>comment</w:t>
      </w:r>
      <w:proofErr w:type="gramEnd"/>
    </w:p>
  </w:comment>
  <w:comment w:id="99" w:author="A. M. van Prooijen" w:date="2021-05-18T19:20:00Z" w:initials="AMvP">
    <w:p w14:paraId="12139572" w14:textId="3B050A8B" w:rsidR="000A03FD" w:rsidRDefault="000A03FD">
      <w:pPr>
        <w:pStyle w:val="a9"/>
      </w:pPr>
      <w:r>
        <w:rPr>
          <w:rStyle w:val="a8"/>
        </w:rPr>
        <w:annotationRef/>
      </w:r>
      <w:r>
        <w:t xml:space="preserve">Good, but please refer to this Table in the </w:t>
      </w:r>
      <w:proofErr w:type="gramStart"/>
      <w:r>
        <w:t>text</w:t>
      </w:r>
      <w:proofErr w:type="gramEnd"/>
    </w:p>
  </w:comment>
  <w:comment w:id="108" w:author="A. M. van Prooijen" w:date="2021-05-18T19:21:00Z" w:initials="AMvP">
    <w:p w14:paraId="7B0721F4" w14:textId="58904444" w:rsidR="000A03FD" w:rsidRDefault="000A03FD">
      <w:pPr>
        <w:pStyle w:val="a9"/>
      </w:pPr>
      <w:r>
        <w:rPr>
          <w:rStyle w:val="a8"/>
        </w:rPr>
        <w:annotationRef/>
      </w:r>
      <w:r>
        <w:t xml:space="preserve">This deviates from the actual items presented. </w:t>
      </w:r>
    </w:p>
  </w:comment>
  <w:comment w:id="109" w:author="A. M. van Prooijen" w:date="2021-05-18T19:22:00Z" w:initials="AMvP">
    <w:p w14:paraId="3197D6E5" w14:textId="1628B310" w:rsidR="000A03FD" w:rsidRDefault="000A03FD">
      <w:pPr>
        <w:pStyle w:val="a9"/>
      </w:pPr>
      <w:r>
        <w:rPr>
          <w:rStyle w:val="a8"/>
        </w:rPr>
        <w:annotationRef/>
      </w:r>
      <w:r>
        <w:t>This is a bit unclear</w:t>
      </w:r>
    </w:p>
  </w:comment>
  <w:comment w:id="111" w:author="A. M. van Prooijen" w:date="2021-05-18T19:22:00Z" w:initials="AMvP">
    <w:p w14:paraId="6B83B725" w14:textId="1FA041D2" w:rsidR="000A03FD" w:rsidRDefault="000A03FD">
      <w:pPr>
        <w:pStyle w:val="a9"/>
      </w:pPr>
      <w:r>
        <w:rPr>
          <w:rStyle w:val="a8"/>
        </w:rPr>
        <w:annotationRef/>
      </w:r>
      <w:r>
        <w:t>Not accurate</w:t>
      </w:r>
    </w:p>
  </w:comment>
  <w:comment w:id="112" w:author="A. M. van Prooijen" w:date="2021-05-18T19:22:00Z" w:initials="AMvP">
    <w:p w14:paraId="6209E503" w14:textId="557D2C6F" w:rsidR="000A03FD" w:rsidRDefault="000A03FD">
      <w:pPr>
        <w:pStyle w:val="a9"/>
      </w:pPr>
      <w:r>
        <w:rPr>
          <w:rStyle w:val="a8"/>
        </w:rPr>
        <w:annotationRef/>
      </w:r>
      <w:r>
        <w:t>Better.</w:t>
      </w:r>
    </w:p>
  </w:comment>
  <w:comment w:id="114" w:author="A. M. van Prooijen" w:date="2021-05-18T19:23:00Z" w:initials="AMvP">
    <w:p w14:paraId="3BB550AF" w14:textId="48ECFFAA" w:rsidR="000A03FD" w:rsidRDefault="000A03FD">
      <w:pPr>
        <w:pStyle w:val="a9"/>
      </w:pPr>
      <w:r>
        <w:rPr>
          <w:rStyle w:val="a8"/>
        </w:rPr>
        <w:annotationRef/>
      </w:r>
      <w:r>
        <w:t xml:space="preserve">Not in your case I think (we use this for experiments with 2 by 2 designs, </w:t>
      </w:r>
      <w:proofErr w:type="gramStart"/>
      <w:r>
        <w:t>you’ve</w:t>
      </w:r>
      <w:proofErr w:type="gramEnd"/>
      <w:r>
        <w:t xml:space="preserve"> used a unifactorial design)</w:t>
      </w:r>
    </w:p>
  </w:comment>
  <w:comment w:id="124" w:author="A. M. van Prooijen" w:date="2021-05-18T19:26:00Z" w:initials="AMvP">
    <w:p w14:paraId="610BF12C" w14:textId="68737BFC" w:rsidR="000A03FD" w:rsidRDefault="000A03FD">
      <w:pPr>
        <w:pStyle w:val="a9"/>
      </w:pPr>
      <w:r>
        <w:rPr>
          <w:rStyle w:val="a8"/>
        </w:rPr>
        <w:annotationRef/>
      </w:r>
      <w:r>
        <w:t xml:space="preserve">Sentence construction is not </w:t>
      </w:r>
      <w:proofErr w:type="gramStart"/>
      <w:r>
        <w:t>correct</w:t>
      </w:r>
      <w:proofErr w:type="gramEnd"/>
    </w:p>
  </w:comment>
  <w:comment w:id="138" w:author="A. M. van Prooijen" w:date="2021-05-18T19:28:00Z" w:initials="AMvP">
    <w:p w14:paraId="6DF7C08E" w14:textId="467081B1" w:rsidR="000A03FD" w:rsidRDefault="000A03FD">
      <w:pPr>
        <w:pStyle w:val="a9"/>
      </w:pPr>
      <w:r>
        <w:rPr>
          <w:rStyle w:val="a8"/>
        </w:rPr>
        <w:annotationRef/>
      </w:r>
      <w:r>
        <w:t xml:space="preserve">Please check minor changes (e.g., a space between M/SD and =; the value of p not in italics, only the letter). </w:t>
      </w:r>
    </w:p>
  </w:comment>
  <w:comment w:id="139" w:author="A. M. van Prooijen" w:date="2021-05-18T19:29:00Z" w:initials="AMvP">
    <w:p w14:paraId="652C50C5" w14:textId="7F5A14CC" w:rsidR="000A03FD" w:rsidRDefault="000A03FD">
      <w:pPr>
        <w:pStyle w:val="a9"/>
      </w:pPr>
      <w:r>
        <w:rPr>
          <w:rStyle w:val="a8"/>
        </w:rPr>
        <w:annotationRef/>
      </w:r>
      <w:r>
        <w:rPr>
          <w:rStyle w:val="a8"/>
        </w:rPr>
        <w:t>No need for this (will give feedback in a moment)</w:t>
      </w:r>
    </w:p>
  </w:comment>
  <w:comment w:id="146" w:author="A. M. van Prooijen" w:date="2021-05-18T19:30:00Z" w:initials="AMvP">
    <w:p w14:paraId="7D30CFF3" w14:textId="20560409" w:rsidR="000A03FD" w:rsidRDefault="000A03FD">
      <w:pPr>
        <w:pStyle w:val="a9"/>
      </w:pPr>
      <w:r>
        <w:rPr>
          <w:rStyle w:val="a8"/>
        </w:rPr>
        <w:annotationRef/>
      </w:r>
      <w:r>
        <w:t xml:space="preserve">Test statistics are </w:t>
      </w:r>
      <w:proofErr w:type="gramStart"/>
      <w:r>
        <w:t>missing</w:t>
      </w:r>
      <w:proofErr w:type="gramEnd"/>
    </w:p>
  </w:comment>
  <w:comment w:id="147" w:author="A. M. van Prooijen" w:date="2021-05-18T19:31:00Z" w:initials="AMvP">
    <w:p w14:paraId="1EE5877E" w14:textId="1CA97A13" w:rsidR="000A03FD" w:rsidRDefault="000A03FD">
      <w:pPr>
        <w:pStyle w:val="a9"/>
      </w:pPr>
      <w:r>
        <w:rPr>
          <w:rStyle w:val="a8"/>
        </w:rPr>
        <w:annotationRef/>
      </w:r>
      <w:r>
        <w:t>This needs to be checked through a ‘Chi-square’. This analysis is not correct in this situation. I can explain this in a meeting.</w:t>
      </w:r>
    </w:p>
  </w:comment>
  <w:comment w:id="148" w:author="A. M. van Prooijen" w:date="2021-05-18T19:32:00Z" w:initials="AMvP">
    <w:p w14:paraId="2CBCEC17" w14:textId="192F45EF" w:rsidR="000A03FD" w:rsidRDefault="000A03FD">
      <w:pPr>
        <w:pStyle w:val="a9"/>
      </w:pPr>
      <w:r>
        <w:rPr>
          <w:rStyle w:val="a8"/>
        </w:rPr>
        <w:annotationRef/>
      </w:r>
      <w:r>
        <w:t xml:space="preserve">This should be done with a one-way </w:t>
      </w:r>
      <w:proofErr w:type="gramStart"/>
      <w:r>
        <w:t>ANOVA</w:t>
      </w:r>
      <w:proofErr w:type="gramEnd"/>
      <w:r>
        <w:t xml:space="preserve"> </w:t>
      </w:r>
    </w:p>
  </w:comment>
  <w:comment w:id="149" w:author="A. M. van Prooijen" w:date="2021-05-18T19:32:00Z" w:initials="AMvP">
    <w:p w14:paraId="459AADA7" w14:textId="60F478D2" w:rsidR="000A03FD" w:rsidRDefault="000A03FD">
      <w:pPr>
        <w:pStyle w:val="a9"/>
      </w:pPr>
      <w:r>
        <w:rPr>
          <w:rStyle w:val="a8"/>
        </w:rPr>
        <w:annotationRef/>
      </w:r>
      <w:r>
        <w:t xml:space="preserve">See </w:t>
      </w:r>
      <w:proofErr w:type="gramStart"/>
      <w:r>
        <w:t>previous</w:t>
      </w:r>
      <w:proofErr w:type="gramEnd"/>
    </w:p>
  </w:comment>
  <w:comment w:id="150" w:author="A. M. van Prooijen" w:date="2021-05-18T19:48:00Z" w:initials="AMvP">
    <w:p w14:paraId="172CBC78" w14:textId="77777777" w:rsidR="000A03FD" w:rsidRDefault="000A03FD">
      <w:pPr>
        <w:pStyle w:val="a9"/>
      </w:pPr>
      <w:r>
        <w:rPr>
          <w:rStyle w:val="a8"/>
        </w:rPr>
        <w:annotationRef/>
      </w:r>
      <w:r>
        <w:t>The main goal of the randomization check is to explore whether your analyses should ‘control’ for the effect of gender, age, or environmental concern. Whether or not this is needed should be clarified at the end of the randomization check.</w:t>
      </w:r>
    </w:p>
    <w:p w14:paraId="0182030D" w14:textId="77777777" w:rsidR="000A03FD" w:rsidRDefault="000A03FD">
      <w:pPr>
        <w:pStyle w:val="a9"/>
      </w:pPr>
    </w:p>
    <w:p w14:paraId="778827AF" w14:textId="48FDB879" w:rsidR="000A03FD" w:rsidRDefault="000A03FD">
      <w:pPr>
        <w:pStyle w:val="a9"/>
      </w:pPr>
      <w:r>
        <w:t xml:space="preserve">However, if this is too much (which is ok!), you can also remove this section. </w:t>
      </w:r>
    </w:p>
  </w:comment>
  <w:comment w:id="151" w:author="A. M. van Prooijen" w:date="2021-05-18T19:47:00Z" w:initials="AMvP">
    <w:p w14:paraId="12E6F70A" w14:textId="09936B4D" w:rsidR="000A03FD" w:rsidRDefault="000A03FD">
      <w:pPr>
        <w:pStyle w:val="a9"/>
      </w:pPr>
      <w:r>
        <w:rPr>
          <w:rStyle w:val="a8"/>
        </w:rPr>
        <w:annotationRef/>
      </w:r>
      <w:r>
        <w:t xml:space="preserve">Unless you included control variables? </w:t>
      </w:r>
    </w:p>
  </w:comment>
  <w:comment w:id="156" w:author="A. M. van Prooijen" w:date="2021-05-18T19:37:00Z" w:initials="AMvP">
    <w:p w14:paraId="2D83F966" w14:textId="7406F7B0" w:rsidR="000A03FD" w:rsidRDefault="000A03FD">
      <w:pPr>
        <w:pStyle w:val="a9"/>
      </w:pPr>
      <w:r>
        <w:rPr>
          <w:rStyle w:val="a8"/>
        </w:rPr>
        <w:annotationRef/>
      </w:r>
      <w:r>
        <w:t xml:space="preserve">Good overall. However, can you check the Methods II slides on how to report this? This can clarify the structure just a bit more. </w:t>
      </w:r>
    </w:p>
  </w:comment>
  <w:comment w:id="161" w:author="A. M. van Prooijen" w:date="2021-05-18T19:38:00Z" w:initials="AMvP">
    <w:p w14:paraId="53D271CD" w14:textId="024644FA" w:rsidR="000A03FD" w:rsidRDefault="000A03FD">
      <w:pPr>
        <w:pStyle w:val="a9"/>
      </w:pPr>
      <w:r>
        <w:rPr>
          <w:rStyle w:val="a8"/>
        </w:rPr>
        <w:annotationRef/>
      </w:r>
      <w:r>
        <w:t>First check (and report) the direction of the effect. If it is in line with your hypothesis, then you accept it.</w:t>
      </w:r>
    </w:p>
  </w:comment>
  <w:comment w:id="162" w:author="A. M. van Prooijen" w:date="2021-05-18T19:39:00Z" w:initials="AMvP">
    <w:p w14:paraId="5CD0E15E" w14:textId="166262B0" w:rsidR="000A03FD" w:rsidRDefault="000A03FD">
      <w:pPr>
        <w:pStyle w:val="a9"/>
      </w:pPr>
      <w:r>
        <w:rPr>
          <w:rStyle w:val="a8"/>
        </w:rPr>
        <w:annotationRef/>
      </w:r>
      <w:r>
        <w:t>Is there a reason for switching to Tukey?</w:t>
      </w:r>
    </w:p>
  </w:comment>
  <w:comment w:id="165" w:author="A. M. van Prooijen" w:date="2021-05-18T19:40:00Z" w:initials="AMvP">
    <w:p w14:paraId="0B26340C" w14:textId="77777777" w:rsidR="000A03FD" w:rsidRDefault="000A03FD">
      <w:pPr>
        <w:pStyle w:val="a9"/>
      </w:pPr>
      <w:r>
        <w:rPr>
          <w:rStyle w:val="a8"/>
        </w:rPr>
        <w:annotationRef/>
      </w:r>
      <w:r>
        <w:t>Unclear (we only use this when we include the beta’s in such a figure).</w:t>
      </w:r>
    </w:p>
    <w:p w14:paraId="5626EC00" w14:textId="77777777" w:rsidR="000A03FD" w:rsidRDefault="000A03FD">
      <w:pPr>
        <w:pStyle w:val="a9"/>
      </w:pPr>
    </w:p>
    <w:p w14:paraId="6CFD2CA2" w14:textId="15FE4429" w:rsidR="000A03FD" w:rsidRDefault="000A03FD">
      <w:pPr>
        <w:pStyle w:val="a9"/>
      </w:pPr>
      <w:r>
        <w:t xml:space="preserve">The figure raises some confusion, </w:t>
      </w:r>
      <w:proofErr w:type="gramStart"/>
      <w:r>
        <w:t>it’s</w:t>
      </w:r>
      <w:proofErr w:type="gramEnd"/>
      <w:r>
        <w:t xml:space="preserve"> purpose is not fully clear. </w:t>
      </w:r>
    </w:p>
  </w:comment>
  <w:comment w:id="174" w:author="A. M. van Prooijen" w:date="2021-05-18T19:42:00Z" w:initials="AMvP">
    <w:p w14:paraId="6F3134DF" w14:textId="3ACD2D87" w:rsidR="000A03FD" w:rsidRDefault="000A03FD">
      <w:pPr>
        <w:pStyle w:val="a9"/>
      </w:pPr>
      <w:r>
        <w:rPr>
          <w:rStyle w:val="a8"/>
        </w:rPr>
        <w:annotationRef/>
      </w:r>
      <w:r>
        <w:t>These labels are for personal use (should not be reported)/ better to give a more meaningful name (greenwashing dummy)</w:t>
      </w:r>
    </w:p>
  </w:comment>
  <w:comment w:id="173" w:author="A. M. van Prooijen" w:date="2021-05-18T19:53:00Z" w:initials="AMvP">
    <w:p w14:paraId="32F85664" w14:textId="4A267B7E" w:rsidR="000A03FD" w:rsidRDefault="000A03FD">
      <w:pPr>
        <w:pStyle w:val="a9"/>
      </w:pPr>
      <w:r>
        <w:rPr>
          <w:rStyle w:val="a8"/>
        </w:rPr>
        <w:annotationRef/>
      </w:r>
      <w:r>
        <w:t>good</w:t>
      </w:r>
    </w:p>
  </w:comment>
  <w:comment w:id="179" w:author="A. M. van Prooijen" w:date="2021-05-18T19:43:00Z" w:initials="AMvP">
    <w:p w14:paraId="1201D1B5" w14:textId="429B7C0A" w:rsidR="000A03FD" w:rsidRDefault="000A03FD">
      <w:pPr>
        <w:pStyle w:val="a9"/>
      </w:pPr>
      <w:r>
        <w:rPr>
          <w:rStyle w:val="a8"/>
        </w:rPr>
        <w:annotationRef/>
      </w:r>
      <w:r>
        <w:t>inaccurate</w:t>
      </w:r>
    </w:p>
  </w:comment>
  <w:comment w:id="184" w:author="A. M. van Prooijen" w:date="2021-05-18T19:44:00Z" w:initials="AMvP">
    <w:p w14:paraId="7FACB067" w14:textId="54254FDD" w:rsidR="000A03FD" w:rsidRDefault="000A03FD">
      <w:pPr>
        <w:pStyle w:val="a9"/>
      </w:pPr>
      <w:r>
        <w:rPr>
          <w:rStyle w:val="a8"/>
        </w:rPr>
        <w:annotationRef/>
      </w:r>
      <w:r>
        <w:t>past tense everywhere please</w:t>
      </w:r>
    </w:p>
  </w:comment>
  <w:comment w:id="197" w:author="A. M. van Prooijen" w:date="2021-05-18T19:50:00Z" w:initials="AMvP">
    <w:p w14:paraId="04ACF37B" w14:textId="77777777" w:rsidR="000A03FD" w:rsidRDefault="000A03FD">
      <w:pPr>
        <w:pStyle w:val="a9"/>
      </w:pPr>
      <w:r>
        <w:rPr>
          <w:rStyle w:val="a8"/>
        </w:rPr>
        <w:annotationRef/>
      </w:r>
      <w:r>
        <w:t xml:space="preserve">See output: </w:t>
      </w:r>
      <w:proofErr w:type="gramStart"/>
      <w:r>
        <w:t>It’s</w:t>
      </w:r>
      <w:proofErr w:type="gramEnd"/>
      <w:r>
        <w:t xml:space="preserve"> not significant. The other dummy is significant though!</w:t>
      </w:r>
    </w:p>
    <w:p w14:paraId="3E0D2B24" w14:textId="77777777" w:rsidR="000A03FD" w:rsidRDefault="000A03FD">
      <w:pPr>
        <w:pStyle w:val="a9"/>
      </w:pPr>
    </w:p>
    <w:p w14:paraId="2F52E293" w14:textId="115FA7BE" w:rsidR="000A03FD" w:rsidRDefault="000A03FD">
      <w:pPr>
        <w:pStyle w:val="a9"/>
      </w:pPr>
      <w:r>
        <w:t xml:space="preserve">Also, remember the decimals </w:t>
      </w:r>
      <w:proofErr w:type="gramStart"/>
      <w:r>
        <w:t>rules</w:t>
      </w:r>
      <w:proofErr w:type="gramEnd"/>
    </w:p>
  </w:comment>
  <w:comment w:id="199" w:author="A. M. van Prooijen" w:date="2021-05-18T19:54:00Z" w:initials="AMvP">
    <w:p w14:paraId="6FE69E87" w14:textId="7D55A23F" w:rsidR="000A03FD" w:rsidRDefault="000A03FD">
      <w:pPr>
        <w:pStyle w:val="a9"/>
      </w:pPr>
      <w:r>
        <w:rPr>
          <w:rStyle w:val="a8"/>
        </w:rPr>
        <w:annotationRef/>
      </w:r>
      <w:r>
        <w:t xml:space="preserve">Ok, so this shows that—given that the greenwashing dummy is not significant, there is no mediation effect for this dummy. For a mediation analysis, a significant direct effect is required. </w:t>
      </w:r>
    </w:p>
    <w:p w14:paraId="64EDA7B4" w14:textId="77777777" w:rsidR="000A03FD" w:rsidRDefault="000A03FD">
      <w:pPr>
        <w:pStyle w:val="a9"/>
      </w:pPr>
    </w:p>
    <w:p w14:paraId="1728EC87" w14:textId="12F2F571" w:rsidR="000A03FD" w:rsidRDefault="000A03FD">
      <w:pPr>
        <w:pStyle w:val="a9"/>
      </w:pPr>
      <w:r>
        <w:t>You can therefore proceed with only the non-greenwashing dummy, as this did show a significant finding!</w:t>
      </w:r>
    </w:p>
  </w:comment>
  <w:comment w:id="204" w:author="A. M. van Prooijen" w:date="2021-05-18T19:58:00Z" w:initials="AMvP">
    <w:p w14:paraId="672E4E76" w14:textId="12C2B76A" w:rsidR="000A03FD" w:rsidRDefault="000A03FD">
      <w:pPr>
        <w:pStyle w:val="a9"/>
      </w:pPr>
      <w:r>
        <w:rPr>
          <w:rStyle w:val="a8"/>
        </w:rPr>
        <w:annotationRef/>
      </w:r>
      <w:r>
        <w:t xml:space="preserve">Please be more careful while checking the SPSS output (the p-value is .086, so </w:t>
      </w:r>
      <w:proofErr w:type="gramStart"/>
      <w:r>
        <w:t>it’s</w:t>
      </w:r>
      <w:proofErr w:type="gramEnd"/>
      <w:r>
        <w:t xml:space="preserve"> not significant!). </w:t>
      </w:r>
    </w:p>
  </w:comment>
  <w:comment w:id="205" w:author="A. M. van Prooijen" w:date="2021-05-18T19:59:00Z" w:initials="AMvP">
    <w:p w14:paraId="29370853" w14:textId="22F96766" w:rsidR="000A03FD" w:rsidRDefault="000A03FD">
      <w:pPr>
        <w:pStyle w:val="a9"/>
      </w:pPr>
      <w:r>
        <w:rPr>
          <w:rStyle w:val="a8"/>
        </w:rPr>
        <w:annotationRef/>
      </w:r>
      <w:r>
        <w:t xml:space="preserve">This step is not accurate anymore, given that one of the two dummies can be dropped from the analysis. It appears that the non-greenwashing dummy influences trust though, so there is still a chance for a mediation here! </w:t>
      </w:r>
    </w:p>
  </w:comment>
  <w:comment w:id="206" w:author="A. M. van Prooijen" w:date="2021-05-18T20:02:00Z" w:initials="AMvP">
    <w:p w14:paraId="5500856D" w14:textId="3A682DE9" w:rsidR="000A03FD" w:rsidRDefault="000A03FD">
      <w:pPr>
        <w:pStyle w:val="a9"/>
      </w:pPr>
      <w:r>
        <w:rPr>
          <w:rStyle w:val="a8"/>
        </w:rPr>
        <w:annotationRef/>
      </w:r>
      <w:r>
        <w:t xml:space="preserve">This analysis can also drop the greenwashing dummy. However, it appears that there is a full mediation between non-greenwashing and positive </w:t>
      </w:r>
      <w:proofErr w:type="spellStart"/>
      <w:r>
        <w:t>eWOM</w:t>
      </w:r>
      <w:proofErr w:type="spellEnd"/>
      <w:r>
        <w:t xml:space="preserve"> through trust, so this is nice!</w:t>
      </w:r>
    </w:p>
  </w:comment>
  <w:comment w:id="207" w:author="A. M. van Prooijen" w:date="2021-05-18T20:03:00Z" w:initials="AMvP">
    <w:p w14:paraId="7C28F5D2" w14:textId="77777777" w:rsidR="000A03FD" w:rsidRDefault="000A03FD">
      <w:pPr>
        <w:pStyle w:val="a9"/>
      </w:pPr>
      <w:r>
        <w:rPr>
          <w:rStyle w:val="a8"/>
        </w:rPr>
        <w:annotationRef/>
      </w:r>
      <w:proofErr w:type="gramStart"/>
      <w:r>
        <w:t>A brief summary</w:t>
      </w:r>
      <w:proofErr w:type="gramEnd"/>
      <w:r>
        <w:t xml:space="preserve"> of what I see in the output: This time, dummy greenwash IS significant, and the non-greenwashing isn’t in the first step! </w:t>
      </w:r>
      <w:proofErr w:type="gramStart"/>
      <w:r>
        <w:t>So</w:t>
      </w:r>
      <w:proofErr w:type="gramEnd"/>
      <w:r>
        <w:t xml:space="preserve"> you can now drop the </w:t>
      </w:r>
      <w:proofErr w:type="spellStart"/>
      <w:r>
        <w:t>nongreenwashing</w:t>
      </w:r>
      <w:proofErr w:type="spellEnd"/>
      <w:r>
        <w:t xml:space="preserve"> dummy from the next analyses. </w:t>
      </w:r>
    </w:p>
    <w:p w14:paraId="16E196CE" w14:textId="77777777" w:rsidR="000A03FD" w:rsidRDefault="000A03FD">
      <w:pPr>
        <w:pStyle w:val="a9"/>
      </w:pPr>
    </w:p>
    <w:p w14:paraId="48DFCD21" w14:textId="45AA1A43" w:rsidR="000A03FD" w:rsidRDefault="000A03FD">
      <w:pPr>
        <w:pStyle w:val="a9"/>
      </w:pPr>
      <w:r>
        <w:t xml:space="preserve">However, the greenwashing dummy does not impact trust (although </w:t>
      </w:r>
      <w:proofErr w:type="gramStart"/>
      <w:r>
        <w:t>you’ll</w:t>
      </w:r>
      <w:proofErr w:type="gramEnd"/>
      <w:r>
        <w:t xml:space="preserve"> need to run this analysis again without the other dummy). If the results do not change, this would mean no mediation occurs!</w:t>
      </w:r>
    </w:p>
  </w:comment>
  <w:comment w:id="209" w:author="A. M. van Prooijen" w:date="2021-05-18T19:01:00Z" w:initials="AMvP">
    <w:p w14:paraId="6713B549" w14:textId="4ACD961C" w:rsidR="000A03FD" w:rsidRDefault="000A03FD">
      <w:pPr>
        <w:pStyle w:val="a9"/>
      </w:pPr>
      <w:r>
        <w:rPr>
          <w:rStyle w:val="a8"/>
        </w:rPr>
        <w:annotationRef/>
      </w:r>
      <w:r>
        <w:t xml:space="preserve">Superfluous, better to just report in </w:t>
      </w:r>
      <w:proofErr w:type="gramStart"/>
      <w:r>
        <w:t>text</w:t>
      </w:r>
      <w:proofErr w:type="gramEnd"/>
    </w:p>
  </w:comment>
  <w:comment w:id="210" w:author="A. M. van Prooijen" w:date="2021-05-18T19:02:00Z" w:initials="AMvP">
    <w:p w14:paraId="4C049F4A" w14:textId="6856777B" w:rsidR="000A03FD" w:rsidRDefault="000A03FD">
      <w:pPr>
        <w:pStyle w:val="a9"/>
      </w:pPr>
      <w:r>
        <w:rPr>
          <w:rStyle w:val="a8"/>
        </w:rPr>
        <w:annotationRef/>
      </w:r>
      <w:r>
        <w:t xml:space="preserve">Good, please show in text rather than in the </w:t>
      </w:r>
      <w:proofErr w:type="gramStart"/>
      <w:r>
        <w:t>Appendix</w:t>
      </w:r>
      <w:proofErr w:type="gram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872836F" w15:done="1"/>
  <w15:commentEx w15:paraId="165BE1DE" w15:done="0"/>
  <w15:commentEx w15:paraId="723A7BB1" w15:done="0"/>
  <w15:commentEx w15:paraId="3C768E0B" w15:done="0"/>
  <w15:commentEx w15:paraId="27176558" w15:done="0"/>
  <w15:commentEx w15:paraId="181B398A" w15:done="1"/>
  <w15:commentEx w15:paraId="115CA741" w15:done="1"/>
  <w15:commentEx w15:paraId="3FFC9208" w15:done="1"/>
  <w15:commentEx w15:paraId="6A3DF050" w15:paraIdParent="3FFC9208" w15:done="1"/>
  <w15:commentEx w15:paraId="4DFBA4AC" w15:done="1"/>
  <w15:commentEx w15:paraId="3ABA6E88" w15:done="1"/>
  <w15:commentEx w15:paraId="505F03F4" w15:done="1"/>
  <w15:commentEx w15:paraId="49538027" w15:done="1"/>
  <w15:commentEx w15:paraId="647686E6" w15:done="0"/>
  <w15:commentEx w15:paraId="5825D1FA" w15:done="0"/>
  <w15:commentEx w15:paraId="7FDA1510" w15:done="1"/>
  <w15:commentEx w15:paraId="31685933" w15:done="0"/>
  <w15:commentEx w15:paraId="5BF69427" w15:done="0"/>
  <w15:commentEx w15:paraId="37EEFFFA" w15:done="0"/>
  <w15:commentEx w15:paraId="4AF0C180" w15:done="0"/>
  <w15:commentEx w15:paraId="49FA288B" w15:done="0"/>
  <w15:commentEx w15:paraId="57401A49" w15:done="0"/>
  <w15:commentEx w15:paraId="3CA95A9C" w15:done="0"/>
  <w15:commentEx w15:paraId="12139572" w15:done="0"/>
  <w15:commentEx w15:paraId="7B0721F4" w15:done="0"/>
  <w15:commentEx w15:paraId="3197D6E5" w15:done="0"/>
  <w15:commentEx w15:paraId="6B83B725" w15:done="0"/>
  <w15:commentEx w15:paraId="6209E503" w15:done="0"/>
  <w15:commentEx w15:paraId="3BB550AF" w15:done="0"/>
  <w15:commentEx w15:paraId="610BF12C" w15:done="0"/>
  <w15:commentEx w15:paraId="6DF7C08E" w15:done="0"/>
  <w15:commentEx w15:paraId="652C50C5" w15:done="0"/>
  <w15:commentEx w15:paraId="7D30CFF3" w15:done="0"/>
  <w15:commentEx w15:paraId="1EE5877E" w15:done="0"/>
  <w15:commentEx w15:paraId="2CBCEC17" w15:done="0"/>
  <w15:commentEx w15:paraId="459AADA7" w15:done="0"/>
  <w15:commentEx w15:paraId="778827AF" w15:done="0"/>
  <w15:commentEx w15:paraId="12E6F70A" w15:done="0"/>
  <w15:commentEx w15:paraId="2D83F966" w15:done="0"/>
  <w15:commentEx w15:paraId="53D271CD" w15:done="0"/>
  <w15:commentEx w15:paraId="5CD0E15E" w15:done="0"/>
  <w15:commentEx w15:paraId="6CFD2CA2" w15:done="0"/>
  <w15:commentEx w15:paraId="6F3134DF" w15:done="0"/>
  <w15:commentEx w15:paraId="32F85664" w15:done="0"/>
  <w15:commentEx w15:paraId="1201D1B5" w15:done="0"/>
  <w15:commentEx w15:paraId="7FACB067" w15:done="0"/>
  <w15:commentEx w15:paraId="2F52E293" w15:done="0"/>
  <w15:commentEx w15:paraId="1728EC87" w15:done="0"/>
  <w15:commentEx w15:paraId="672E4E76" w15:done="0"/>
  <w15:commentEx w15:paraId="29370853" w15:done="0"/>
  <w15:commentEx w15:paraId="5500856D" w15:done="0"/>
  <w15:commentEx w15:paraId="48DFCD21" w15:done="0"/>
  <w15:commentEx w15:paraId="6713B549" w15:done="0"/>
  <w15:commentEx w15:paraId="4C049F4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E87D7" w16cex:dateUtc="2021-05-18T16:37:00Z"/>
  <w16cex:commentExtensible w16cex:durableId="244E8851" w16cex:dateUtc="2021-05-18T16:39:00Z"/>
  <w16cex:commentExtensible w16cex:durableId="244E8872" w16cex:dateUtc="2021-05-18T16:39:00Z"/>
  <w16cex:commentExtensible w16cex:durableId="244E88A9" w16cex:dateUtc="2021-05-18T16:40:00Z"/>
  <w16cex:commentExtensible w16cex:durableId="244E8903" w16cex:dateUtc="2021-05-18T16:42:00Z"/>
  <w16cex:commentExtensible w16cex:durableId="244E8C4A" w16cex:dateUtc="2021-05-18T16:56:00Z"/>
  <w16cex:commentExtensible w16cex:durableId="244E8C52" w16cex:dateUtc="2021-05-18T16:56:00Z"/>
  <w16cex:commentExtensible w16cex:durableId="244E8CEC" w16cex:dateUtc="2021-05-18T16:58:00Z"/>
  <w16cex:commentExtensible w16cex:durableId="244FC172" w16cex:dateUtc="2021-05-19T14:55:00Z"/>
  <w16cex:commentExtensible w16cex:durableId="244E8CC8" w16cex:dateUtc="2021-05-18T16:58:00Z"/>
  <w16cex:commentExtensible w16cex:durableId="244E8D2E" w16cex:dateUtc="2021-05-18T16:59:00Z"/>
  <w16cex:commentExtensible w16cex:durableId="244E8E52" w16cex:dateUtc="2021-05-18T17:04:00Z"/>
  <w16cex:commentExtensible w16cex:durableId="244E8E61" w16cex:dateUtc="2021-05-18T17:05:00Z"/>
  <w16cex:commentExtensible w16cex:durableId="244E8E9E" w16cex:dateUtc="2021-05-18T17:06:00Z"/>
  <w16cex:commentExtensible w16cex:durableId="244E8EBF" w16cex:dateUtc="2021-05-18T17:06:00Z"/>
  <w16cex:commentExtensible w16cex:durableId="244E8EF8" w16cex:dateUtc="2021-05-18T17:07:00Z"/>
  <w16cex:commentExtensible w16cex:durableId="244E939B" w16cex:dateUtc="2021-05-18T17:27:00Z"/>
  <w16cex:commentExtensible w16cex:durableId="244E8F45" w16cex:dateUtc="2021-05-18T17:08:00Z"/>
  <w16cex:commentExtensible w16cex:durableId="244E8F64" w16cex:dateUtc="2021-05-18T17:09:00Z"/>
  <w16cex:commentExtensible w16cex:durableId="244E8FDB" w16cex:dateUtc="2021-05-18T17:11:00Z"/>
  <w16cex:commentExtensible w16cex:durableId="244E90C7" w16cex:dateUtc="2021-05-18T17:15:00Z"/>
  <w16cex:commentExtensible w16cex:durableId="244E919F" w16cex:dateUtc="2021-05-18T17:18:00Z"/>
  <w16cex:commentExtensible w16cex:durableId="244E91BB" w16cex:dateUtc="2021-05-18T17:19:00Z"/>
  <w16cex:commentExtensible w16cex:durableId="244E91E3" w16cex:dateUtc="2021-05-18T17:20:00Z"/>
  <w16cex:commentExtensible w16cex:durableId="244E923F" w16cex:dateUtc="2021-05-18T17:21:00Z"/>
  <w16cex:commentExtensible w16cex:durableId="244E925E" w16cex:dateUtc="2021-05-18T17:22:00Z"/>
  <w16cex:commentExtensible w16cex:durableId="244E9271" w16cex:dateUtc="2021-05-18T17:22:00Z"/>
  <w16cex:commentExtensible w16cex:durableId="244E927D" w16cex:dateUtc="2021-05-18T17:22:00Z"/>
  <w16cex:commentExtensible w16cex:durableId="244E92B6" w16cex:dateUtc="2021-05-18T17:23:00Z"/>
  <w16cex:commentExtensible w16cex:durableId="244E9375" w16cex:dateUtc="2021-05-18T17:26:00Z"/>
  <w16cex:commentExtensible w16cex:durableId="244E93EE" w16cex:dateUtc="2021-05-18T17:28:00Z"/>
  <w16cex:commentExtensible w16cex:durableId="244E942C" w16cex:dateUtc="2021-05-18T17:29:00Z"/>
  <w16cex:commentExtensible w16cex:durableId="244E9472" w16cex:dateUtc="2021-05-18T17:30:00Z"/>
  <w16cex:commentExtensible w16cex:durableId="244E9486" w16cex:dateUtc="2021-05-18T17:31:00Z"/>
  <w16cex:commentExtensible w16cex:durableId="244E94BE" w16cex:dateUtc="2021-05-18T17:32:00Z"/>
  <w16cex:commentExtensible w16cex:durableId="244E94D3" w16cex:dateUtc="2021-05-18T17:32:00Z"/>
  <w16cex:commentExtensible w16cex:durableId="244E9876" w16cex:dateUtc="2021-05-18T17:48:00Z"/>
  <w16cex:commentExtensible w16cex:durableId="244E9868" w16cex:dateUtc="2021-05-18T17:47:00Z"/>
  <w16cex:commentExtensible w16cex:durableId="244E95E9" w16cex:dateUtc="2021-05-18T17:37:00Z"/>
  <w16cex:commentExtensible w16cex:durableId="244E964F" w16cex:dateUtc="2021-05-18T17:38:00Z"/>
  <w16cex:commentExtensible w16cex:durableId="244E9680" w16cex:dateUtc="2021-05-18T17:39:00Z"/>
  <w16cex:commentExtensible w16cex:durableId="244E96BD" w16cex:dateUtc="2021-05-18T17:40:00Z"/>
  <w16cex:commentExtensible w16cex:durableId="244E9735" w16cex:dateUtc="2021-05-18T17:42:00Z"/>
  <w16cex:commentExtensible w16cex:durableId="244E99C6" w16cex:dateUtc="2021-05-18T17:53:00Z"/>
  <w16cex:commentExtensible w16cex:durableId="244E9768" w16cex:dateUtc="2021-05-18T17:43:00Z"/>
  <w16cex:commentExtensible w16cex:durableId="244E97A5" w16cex:dateUtc="2021-05-18T17:44:00Z"/>
  <w16cex:commentExtensible w16cex:durableId="244E9907" w16cex:dateUtc="2021-05-18T17:50:00Z"/>
  <w16cex:commentExtensible w16cex:durableId="244E99F7" w16cex:dateUtc="2021-05-18T17:54:00Z"/>
  <w16cex:commentExtensible w16cex:durableId="244E9ACB" w16cex:dateUtc="2021-05-18T17:58:00Z"/>
  <w16cex:commentExtensible w16cex:durableId="244E9B13" w16cex:dateUtc="2021-05-18T17:59:00Z"/>
  <w16cex:commentExtensible w16cex:durableId="244E9BBA" w16cex:dateUtc="2021-05-18T18:02:00Z"/>
  <w16cex:commentExtensible w16cex:durableId="244E9C10" w16cex:dateUtc="2021-05-18T18:03:00Z"/>
  <w16cex:commentExtensible w16cex:durableId="244E8DA0" w16cex:dateUtc="2021-05-18T17:01:00Z"/>
  <w16cex:commentExtensible w16cex:durableId="244E8DB2" w16cex:dateUtc="2021-05-18T1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72836F" w16cid:durableId="244E87D7"/>
  <w16cid:commentId w16cid:paraId="165BE1DE" w16cid:durableId="244E8851"/>
  <w16cid:commentId w16cid:paraId="723A7BB1" w16cid:durableId="244E8872"/>
  <w16cid:commentId w16cid:paraId="3C768E0B" w16cid:durableId="244E88A9"/>
  <w16cid:commentId w16cid:paraId="27176558" w16cid:durableId="244E8903"/>
  <w16cid:commentId w16cid:paraId="181B398A" w16cid:durableId="244E8C4A"/>
  <w16cid:commentId w16cid:paraId="115CA741" w16cid:durableId="244E8C52"/>
  <w16cid:commentId w16cid:paraId="3FFC9208" w16cid:durableId="244E8CEC"/>
  <w16cid:commentId w16cid:paraId="6A3DF050" w16cid:durableId="244FC172"/>
  <w16cid:commentId w16cid:paraId="4DFBA4AC" w16cid:durableId="244E8CC8"/>
  <w16cid:commentId w16cid:paraId="3ABA6E88" w16cid:durableId="244E8D2E"/>
  <w16cid:commentId w16cid:paraId="505F03F4" w16cid:durableId="244E8E52"/>
  <w16cid:commentId w16cid:paraId="49538027" w16cid:durableId="244E8E61"/>
  <w16cid:commentId w16cid:paraId="647686E6" w16cid:durableId="244E8E9E"/>
  <w16cid:commentId w16cid:paraId="5825D1FA" w16cid:durableId="244E8EBF"/>
  <w16cid:commentId w16cid:paraId="7FDA1510" w16cid:durableId="244E8EF8"/>
  <w16cid:commentId w16cid:paraId="31685933" w16cid:durableId="244E939B"/>
  <w16cid:commentId w16cid:paraId="5BF69427" w16cid:durableId="244E8F45"/>
  <w16cid:commentId w16cid:paraId="37EEFFFA" w16cid:durableId="244E8F64"/>
  <w16cid:commentId w16cid:paraId="4AF0C180" w16cid:durableId="244E8FDB"/>
  <w16cid:commentId w16cid:paraId="49FA288B" w16cid:durableId="244E90C7"/>
  <w16cid:commentId w16cid:paraId="57401A49" w16cid:durableId="244E919F"/>
  <w16cid:commentId w16cid:paraId="3CA95A9C" w16cid:durableId="244E91BB"/>
  <w16cid:commentId w16cid:paraId="12139572" w16cid:durableId="244E91E3"/>
  <w16cid:commentId w16cid:paraId="7B0721F4" w16cid:durableId="244E923F"/>
  <w16cid:commentId w16cid:paraId="3197D6E5" w16cid:durableId="244E925E"/>
  <w16cid:commentId w16cid:paraId="6B83B725" w16cid:durableId="244E9271"/>
  <w16cid:commentId w16cid:paraId="6209E503" w16cid:durableId="244E927D"/>
  <w16cid:commentId w16cid:paraId="3BB550AF" w16cid:durableId="244E92B6"/>
  <w16cid:commentId w16cid:paraId="610BF12C" w16cid:durableId="244E9375"/>
  <w16cid:commentId w16cid:paraId="6DF7C08E" w16cid:durableId="244E93EE"/>
  <w16cid:commentId w16cid:paraId="652C50C5" w16cid:durableId="244E942C"/>
  <w16cid:commentId w16cid:paraId="7D30CFF3" w16cid:durableId="244E9472"/>
  <w16cid:commentId w16cid:paraId="1EE5877E" w16cid:durableId="244E9486"/>
  <w16cid:commentId w16cid:paraId="2CBCEC17" w16cid:durableId="244E94BE"/>
  <w16cid:commentId w16cid:paraId="459AADA7" w16cid:durableId="244E94D3"/>
  <w16cid:commentId w16cid:paraId="778827AF" w16cid:durableId="244E9876"/>
  <w16cid:commentId w16cid:paraId="12E6F70A" w16cid:durableId="244E9868"/>
  <w16cid:commentId w16cid:paraId="2D83F966" w16cid:durableId="244E95E9"/>
  <w16cid:commentId w16cid:paraId="53D271CD" w16cid:durableId="244E964F"/>
  <w16cid:commentId w16cid:paraId="5CD0E15E" w16cid:durableId="244E9680"/>
  <w16cid:commentId w16cid:paraId="6CFD2CA2" w16cid:durableId="244E96BD"/>
  <w16cid:commentId w16cid:paraId="6F3134DF" w16cid:durableId="244E9735"/>
  <w16cid:commentId w16cid:paraId="32F85664" w16cid:durableId="244E99C6"/>
  <w16cid:commentId w16cid:paraId="1201D1B5" w16cid:durableId="244E9768"/>
  <w16cid:commentId w16cid:paraId="7FACB067" w16cid:durableId="244E97A5"/>
  <w16cid:commentId w16cid:paraId="2F52E293" w16cid:durableId="244E9907"/>
  <w16cid:commentId w16cid:paraId="1728EC87" w16cid:durableId="244E99F7"/>
  <w16cid:commentId w16cid:paraId="672E4E76" w16cid:durableId="244E9ACB"/>
  <w16cid:commentId w16cid:paraId="29370853" w16cid:durableId="244E9B13"/>
  <w16cid:commentId w16cid:paraId="5500856D" w16cid:durableId="244E9BBA"/>
  <w16cid:commentId w16cid:paraId="48DFCD21" w16cid:durableId="244E9C10"/>
  <w16cid:commentId w16cid:paraId="6713B549" w16cid:durableId="244E8DA0"/>
  <w16cid:commentId w16cid:paraId="4C049F4A" w16cid:durableId="244E8D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3A629" w14:textId="77777777" w:rsidR="006758E5" w:rsidRDefault="006758E5" w:rsidP="00AC5587">
      <w:pPr>
        <w:spacing w:line="240" w:lineRule="auto"/>
      </w:pPr>
      <w:r>
        <w:separator/>
      </w:r>
    </w:p>
  </w:endnote>
  <w:endnote w:type="continuationSeparator" w:id="0">
    <w:p w14:paraId="02153170" w14:textId="77777777" w:rsidR="006758E5" w:rsidRDefault="006758E5" w:rsidP="00AC55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ItalicMT">
    <w:altName w:val="Yu Gothic"/>
    <w:panose1 w:val="00000000000000000000"/>
    <w:charset w:val="80"/>
    <w:family w:val="auto"/>
    <w:notTrueType/>
    <w:pitch w:val="default"/>
    <w:sig w:usb0="00000001" w:usb1="08070000" w:usb2="00000010" w:usb3="00000000" w:csb0="00020000"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8AAD85" w14:textId="77777777" w:rsidR="000A03FD" w:rsidRDefault="000A03F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7ACF38" w14:textId="77777777" w:rsidR="006758E5" w:rsidRDefault="006758E5" w:rsidP="00AC5587">
      <w:pPr>
        <w:spacing w:line="240" w:lineRule="auto"/>
      </w:pPr>
      <w:r>
        <w:separator/>
      </w:r>
    </w:p>
  </w:footnote>
  <w:footnote w:type="continuationSeparator" w:id="0">
    <w:p w14:paraId="69BE691D" w14:textId="77777777" w:rsidR="006758E5" w:rsidRDefault="006758E5" w:rsidP="00AC558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EA0BF6"/>
    <w:multiLevelType w:val="multilevel"/>
    <w:tmpl w:val="0409001D"/>
    <w:numStyleLink w:val="Singlepunch"/>
  </w:abstractNum>
  <w:abstractNum w:abstractNumId="1" w15:restartNumberingAfterBreak="0">
    <w:nsid w:val="177465B5"/>
    <w:multiLevelType w:val="hybridMultilevel"/>
    <w:tmpl w:val="3BCC571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 w15:restartNumberingAfterBreak="0">
    <w:nsid w:val="49FF7622"/>
    <w:multiLevelType w:val="hybridMultilevel"/>
    <w:tmpl w:val="08BA0FEE"/>
    <w:lvl w:ilvl="0" w:tplc="AEC67E70">
      <w:start w:val="3"/>
      <w:numFmt w:val="bullet"/>
      <w:lvlText w:val="-"/>
      <w:lvlJc w:val="left"/>
      <w:pPr>
        <w:ind w:left="720" w:hanging="360"/>
      </w:pPr>
      <w:rPr>
        <w:rFonts w:ascii="Times New Roman" w:eastAsia="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16F4B78"/>
    <w:multiLevelType w:val="multilevel"/>
    <w:tmpl w:val="FEC802DC"/>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7A72CD7"/>
    <w:multiLevelType w:val="multilevel"/>
    <w:tmpl w:val="D4E0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5"/>
  </w:num>
  <w:num w:numId="4">
    <w:abstractNumId w:val="1"/>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hris">
    <w15:presenceInfo w15:providerId="None" w15:userId="chris"/>
  </w15:person>
  <w15:person w15:author="A. M. van Prooijen">
    <w15:presenceInfo w15:providerId="Windows Live" w15:userId="fcf3b885662d0f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IytTSxMLA0NDQzMzJV0lEKTi0uzszPAykwNK4FAHlfQzgtAAAA"/>
  </w:docVars>
  <w:rsids>
    <w:rsidRoot w:val="00F02064"/>
    <w:rsid w:val="00013042"/>
    <w:rsid w:val="00023782"/>
    <w:rsid w:val="000309BA"/>
    <w:rsid w:val="00033733"/>
    <w:rsid w:val="00035F80"/>
    <w:rsid w:val="000442BC"/>
    <w:rsid w:val="00076E21"/>
    <w:rsid w:val="00085182"/>
    <w:rsid w:val="000907EB"/>
    <w:rsid w:val="000A03FD"/>
    <w:rsid w:val="000A4755"/>
    <w:rsid w:val="000C1109"/>
    <w:rsid w:val="001221FA"/>
    <w:rsid w:val="00127020"/>
    <w:rsid w:val="001420EF"/>
    <w:rsid w:val="00165F87"/>
    <w:rsid w:val="00172F77"/>
    <w:rsid w:val="00192C89"/>
    <w:rsid w:val="001A49E4"/>
    <w:rsid w:val="001B1B95"/>
    <w:rsid w:val="001C2F9A"/>
    <w:rsid w:val="001C3CA4"/>
    <w:rsid w:val="001C54FB"/>
    <w:rsid w:val="001D03FD"/>
    <w:rsid w:val="001D1322"/>
    <w:rsid w:val="001E1D03"/>
    <w:rsid w:val="001E3F3D"/>
    <w:rsid w:val="002174F6"/>
    <w:rsid w:val="00221D5C"/>
    <w:rsid w:val="00245359"/>
    <w:rsid w:val="00261B8A"/>
    <w:rsid w:val="00261D00"/>
    <w:rsid w:val="002629CA"/>
    <w:rsid w:val="00271BAC"/>
    <w:rsid w:val="00286A15"/>
    <w:rsid w:val="002871FE"/>
    <w:rsid w:val="00287E78"/>
    <w:rsid w:val="00290485"/>
    <w:rsid w:val="002B3CD7"/>
    <w:rsid w:val="002C14E7"/>
    <w:rsid w:val="002E441C"/>
    <w:rsid w:val="002F1A47"/>
    <w:rsid w:val="00341D04"/>
    <w:rsid w:val="00342E08"/>
    <w:rsid w:val="00343792"/>
    <w:rsid w:val="003548B6"/>
    <w:rsid w:val="00380EC6"/>
    <w:rsid w:val="003C5BF0"/>
    <w:rsid w:val="003D7909"/>
    <w:rsid w:val="003E1AB8"/>
    <w:rsid w:val="0040174C"/>
    <w:rsid w:val="00405546"/>
    <w:rsid w:val="00413B82"/>
    <w:rsid w:val="00433700"/>
    <w:rsid w:val="004543C8"/>
    <w:rsid w:val="0045651B"/>
    <w:rsid w:val="004618C7"/>
    <w:rsid w:val="00480863"/>
    <w:rsid w:val="004878FD"/>
    <w:rsid w:val="004B042A"/>
    <w:rsid w:val="00500070"/>
    <w:rsid w:val="005110B5"/>
    <w:rsid w:val="0052716E"/>
    <w:rsid w:val="00530577"/>
    <w:rsid w:val="00530FEF"/>
    <w:rsid w:val="005419EC"/>
    <w:rsid w:val="0055099C"/>
    <w:rsid w:val="00551992"/>
    <w:rsid w:val="005624D5"/>
    <w:rsid w:val="00565E9F"/>
    <w:rsid w:val="005728D6"/>
    <w:rsid w:val="0058608F"/>
    <w:rsid w:val="005B3E61"/>
    <w:rsid w:val="005E6104"/>
    <w:rsid w:val="005F5B02"/>
    <w:rsid w:val="006002FC"/>
    <w:rsid w:val="0061441D"/>
    <w:rsid w:val="006145FE"/>
    <w:rsid w:val="00636262"/>
    <w:rsid w:val="00662E36"/>
    <w:rsid w:val="006758E5"/>
    <w:rsid w:val="006775DE"/>
    <w:rsid w:val="00695254"/>
    <w:rsid w:val="006C5848"/>
    <w:rsid w:val="006D7176"/>
    <w:rsid w:val="006F7E26"/>
    <w:rsid w:val="007034A2"/>
    <w:rsid w:val="00710CD1"/>
    <w:rsid w:val="00711A18"/>
    <w:rsid w:val="007401C3"/>
    <w:rsid w:val="00752ACB"/>
    <w:rsid w:val="00767528"/>
    <w:rsid w:val="007709F8"/>
    <w:rsid w:val="00781178"/>
    <w:rsid w:val="007815A8"/>
    <w:rsid w:val="00782997"/>
    <w:rsid w:val="00797583"/>
    <w:rsid w:val="007A4D0E"/>
    <w:rsid w:val="007B1CA7"/>
    <w:rsid w:val="007C2BF5"/>
    <w:rsid w:val="007D541A"/>
    <w:rsid w:val="007F606C"/>
    <w:rsid w:val="0081537A"/>
    <w:rsid w:val="00830FF6"/>
    <w:rsid w:val="008513A2"/>
    <w:rsid w:val="00855B50"/>
    <w:rsid w:val="008612D3"/>
    <w:rsid w:val="0088158C"/>
    <w:rsid w:val="008B1EF7"/>
    <w:rsid w:val="008B270E"/>
    <w:rsid w:val="008B3832"/>
    <w:rsid w:val="008C33D9"/>
    <w:rsid w:val="008C7858"/>
    <w:rsid w:val="008C7AF7"/>
    <w:rsid w:val="008D3667"/>
    <w:rsid w:val="008E4385"/>
    <w:rsid w:val="008F34C1"/>
    <w:rsid w:val="008F3CB7"/>
    <w:rsid w:val="008F5EF6"/>
    <w:rsid w:val="00916006"/>
    <w:rsid w:val="00917283"/>
    <w:rsid w:val="00923DA5"/>
    <w:rsid w:val="00947853"/>
    <w:rsid w:val="00956D03"/>
    <w:rsid w:val="0095747E"/>
    <w:rsid w:val="00965564"/>
    <w:rsid w:val="00985914"/>
    <w:rsid w:val="00990937"/>
    <w:rsid w:val="009A052F"/>
    <w:rsid w:val="009D456F"/>
    <w:rsid w:val="009F1C60"/>
    <w:rsid w:val="00A1685C"/>
    <w:rsid w:val="00A1715C"/>
    <w:rsid w:val="00A254A8"/>
    <w:rsid w:val="00A360CF"/>
    <w:rsid w:val="00A43B45"/>
    <w:rsid w:val="00A52C14"/>
    <w:rsid w:val="00A732D1"/>
    <w:rsid w:val="00A77748"/>
    <w:rsid w:val="00A80E82"/>
    <w:rsid w:val="00A81DFA"/>
    <w:rsid w:val="00A8443B"/>
    <w:rsid w:val="00A84E6E"/>
    <w:rsid w:val="00A86784"/>
    <w:rsid w:val="00AA2EE7"/>
    <w:rsid w:val="00AA52DA"/>
    <w:rsid w:val="00AA76F8"/>
    <w:rsid w:val="00AC5587"/>
    <w:rsid w:val="00AC70E0"/>
    <w:rsid w:val="00AC735A"/>
    <w:rsid w:val="00AF2ED4"/>
    <w:rsid w:val="00B11A69"/>
    <w:rsid w:val="00B4586B"/>
    <w:rsid w:val="00B628EF"/>
    <w:rsid w:val="00B84529"/>
    <w:rsid w:val="00BB3812"/>
    <w:rsid w:val="00BB446F"/>
    <w:rsid w:val="00BB4532"/>
    <w:rsid w:val="00BB6E25"/>
    <w:rsid w:val="00BC475E"/>
    <w:rsid w:val="00BC4AB4"/>
    <w:rsid w:val="00BD6589"/>
    <w:rsid w:val="00BE01F2"/>
    <w:rsid w:val="00BF6B83"/>
    <w:rsid w:val="00C006DB"/>
    <w:rsid w:val="00C1068E"/>
    <w:rsid w:val="00C233B1"/>
    <w:rsid w:val="00C303CF"/>
    <w:rsid w:val="00C3447C"/>
    <w:rsid w:val="00C4436D"/>
    <w:rsid w:val="00C56096"/>
    <w:rsid w:val="00C647E3"/>
    <w:rsid w:val="00C77788"/>
    <w:rsid w:val="00C91D98"/>
    <w:rsid w:val="00C9484E"/>
    <w:rsid w:val="00CA4E14"/>
    <w:rsid w:val="00CC4FFD"/>
    <w:rsid w:val="00D014EE"/>
    <w:rsid w:val="00D1273A"/>
    <w:rsid w:val="00D13468"/>
    <w:rsid w:val="00D14787"/>
    <w:rsid w:val="00D23A03"/>
    <w:rsid w:val="00D2465F"/>
    <w:rsid w:val="00D72209"/>
    <w:rsid w:val="00D84B5E"/>
    <w:rsid w:val="00D91119"/>
    <w:rsid w:val="00D970AA"/>
    <w:rsid w:val="00DA03AC"/>
    <w:rsid w:val="00DB211A"/>
    <w:rsid w:val="00DC3AE3"/>
    <w:rsid w:val="00DE2C6B"/>
    <w:rsid w:val="00DE3B0F"/>
    <w:rsid w:val="00DE4BFA"/>
    <w:rsid w:val="00DE5FCE"/>
    <w:rsid w:val="00DF7186"/>
    <w:rsid w:val="00E01B18"/>
    <w:rsid w:val="00E2677A"/>
    <w:rsid w:val="00E37023"/>
    <w:rsid w:val="00E65822"/>
    <w:rsid w:val="00EB6F8F"/>
    <w:rsid w:val="00EC6326"/>
    <w:rsid w:val="00EE082E"/>
    <w:rsid w:val="00EE3FFD"/>
    <w:rsid w:val="00EF46AB"/>
    <w:rsid w:val="00F02064"/>
    <w:rsid w:val="00F124BF"/>
    <w:rsid w:val="00F15531"/>
    <w:rsid w:val="00F33163"/>
    <w:rsid w:val="00F4435D"/>
    <w:rsid w:val="00F57E1D"/>
    <w:rsid w:val="00F73E3D"/>
    <w:rsid w:val="00F820BE"/>
    <w:rsid w:val="00F8451F"/>
    <w:rsid w:val="00F87089"/>
    <w:rsid w:val="00FA1DA7"/>
    <w:rsid w:val="00FB3FF7"/>
    <w:rsid w:val="00FD21C4"/>
    <w:rsid w:val="00FD306A"/>
    <w:rsid w:val="00FE405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32D27"/>
  <w15:chartTrackingRefBased/>
  <w15:docId w15:val="{9646AD0D-69FD-4D30-AC09-9879B6A8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064"/>
    <w:pPr>
      <w:spacing w:after="0" w:line="276" w:lineRule="auto"/>
    </w:pPr>
    <w:rPr>
      <w:rFonts w:ascii="Arial" w:eastAsia="Arial" w:hAnsi="Arial" w:cs="Arial"/>
      <w:lang w:val="en" w:eastAsia="el-GR"/>
    </w:rPr>
  </w:style>
  <w:style w:type="paragraph" w:styleId="2">
    <w:name w:val="heading 2"/>
    <w:basedOn w:val="a"/>
    <w:next w:val="a"/>
    <w:link w:val="2Char"/>
    <w:uiPriority w:val="9"/>
    <w:unhideWhenUsed/>
    <w:qFormat/>
    <w:rsid w:val="001D03FD"/>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nl-NL"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2064"/>
    <w:pPr>
      <w:spacing w:after="120" w:line="360" w:lineRule="auto"/>
      <w:ind w:left="720" w:right="288" w:firstLine="720"/>
      <w:contextualSpacing/>
    </w:pPr>
    <w:rPr>
      <w:rFonts w:ascii="Calibri" w:eastAsia="Calibri" w:hAnsi="Calibri" w:cs="Calibri"/>
      <w:lang w:val="en-US"/>
    </w:rPr>
  </w:style>
  <w:style w:type="paragraph" w:styleId="Web">
    <w:name w:val="Normal (Web)"/>
    <w:basedOn w:val="a"/>
    <w:uiPriority w:val="99"/>
    <w:unhideWhenUsed/>
    <w:rsid w:val="00F02064"/>
    <w:pPr>
      <w:spacing w:before="100" w:beforeAutospacing="1" w:after="100" w:afterAutospacing="1" w:line="240" w:lineRule="auto"/>
    </w:pPr>
    <w:rPr>
      <w:rFonts w:ascii="Times New Roman" w:eastAsia="Times New Roman" w:hAnsi="Times New Roman" w:cs="Times New Roman"/>
      <w:sz w:val="24"/>
      <w:szCs w:val="24"/>
      <w:lang w:val="nl-NL" w:eastAsia="nl-NL"/>
    </w:rPr>
  </w:style>
  <w:style w:type="table" w:styleId="a4">
    <w:name w:val="Table Grid"/>
    <w:basedOn w:val="a1"/>
    <w:uiPriority w:val="39"/>
    <w:rsid w:val="00C91D98"/>
    <w:pPr>
      <w:spacing w:after="0" w:line="240" w:lineRule="auto"/>
    </w:pPr>
    <w:rPr>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unhideWhenUsed/>
    <w:rsid w:val="00AC5587"/>
    <w:pPr>
      <w:tabs>
        <w:tab w:val="center" w:pos="4153"/>
        <w:tab w:val="right" w:pos="8306"/>
      </w:tabs>
      <w:spacing w:line="240" w:lineRule="auto"/>
    </w:pPr>
  </w:style>
  <w:style w:type="character" w:customStyle="1" w:styleId="Char">
    <w:name w:val="Κεφαλίδα Char"/>
    <w:basedOn w:val="a0"/>
    <w:link w:val="a5"/>
    <w:uiPriority w:val="99"/>
    <w:rsid w:val="00AC5587"/>
    <w:rPr>
      <w:rFonts w:ascii="Arial" w:eastAsia="Arial" w:hAnsi="Arial" w:cs="Arial"/>
      <w:lang w:val="en" w:eastAsia="el-GR"/>
    </w:rPr>
  </w:style>
  <w:style w:type="paragraph" w:styleId="a6">
    <w:name w:val="footer"/>
    <w:basedOn w:val="a"/>
    <w:link w:val="Char0"/>
    <w:uiPriority w:val="99"/>
    <w:unhideWhenUsed/>
    <w:rsid w:val="00AC5587"/>
    <w:pPr>
      <w:tabs>
        <w:tab w:val="center" w:pos="4153"/>
        <w:tab w:val="right" w:pos="8306"/>
      </w:tabs>
      <w:spacing w:line="240" w:lineRule="auto"/>
    </w:pPr>
  </w:style>
  <w:style w:type="character" w:customStyle="1" w:styleId="Char0">
    <w:name w:val="Υποσέλιδο Char"/>
    <w:basedOn w:val="a0"/>
    <w:link w:val="a6"/>
    <w:uiPriority w:val="99"/>
    <w:rsid w:val="00AC5587"/>
    <w:rPr>
      <w:rFonts w:ascii="Arial" w:eastAsia="Arial" w:hAnsi="Arial" w:cs="Arial"/>
      <w:lang w:val="en" w:eastAsia="el-GR"/>
    </w:rPr>
  </w:style>
  <w:style w:type="paragraph" w:styleId="a7">
    <w:name w:val="Bibliography"/>
    <w:basedOn w:val="a"/>
    <w:next w:val="a"/>
    <w:uiPriority w:val="37"/>
    <w:unhideWhenUsed/>
    <w:rsid w:val="001E3F3D"/>
  </w:style>
  <w:style w:type="character" w:styleId="-">
    <w:name w:val="Hyperlink"/>
    <w:basedOn w:val="a0"/>
    <w:uiPriority w:val="99"/>
    <w:unhideWhenUsed/>
    <w:rsid w:val="00A8443B"/>
    <w:rPr>
      <w:color w:val="0563C1" w:themeColor="hyperlink"/>
      <w:u w:val="single"/>
    </w:rPr>
  </w:style>
  <w:style w:type="character" w:customStyle="1" w:styleId="2Char">
    <w:name w:val="Επικεφαλίδα 2 Char"/>
    <w:basedOn w:val="a0"/>
    <w:link w:val="2"/>
    <w:uiPriority w:val="9"/>
    <w:rsid w:val="001D03FD"/>
    <w:rPr>
      <w:rFonts w:asciiTheme="majorHAnsi" w:eastAsiaTheme="majorEastAsia" w:hAnsiTheme="majorHAnsi" w:cstheme="majorBidi"/>
      <w:color w:val="2F5496" w:themeColor="accent1" w:themeShade="BF"/>
      <w:sz w:val="26"/>
      <w:szCs w:val="26"/>
      <w:lang w:val="nl-NL"/>
    </w:rPr>
  </w:style>
  <w:style w:type="table" w:customStyle="1" w:styleId="QQuestionTable">
    <w:name w:val="QQuestionTable"/>
    <w:uiPriority w:val="99"/>
    <w:qFormat/>
    <w:rsid w:val="000309BA"/>
    <w:pPr>
      <w:spacing w:after="0" w:line="240" w:lineRule="auto"/>
      <w:jc w:val="center"/>
    </w:pPr>
    <w:rPr>
      <w:rFonts w:eastAsiaTheme="minorEastAsia"/>
      <w:sz w:val="20"/>
      <w:szCs w:val="20"/>
      <w:lang w:val="en-US" w:eastAsia="el-GR"/>
    </w:r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numbering" w:customStyle="1" w:styleId="Singlepunch">
    <w:name w:val="Single punch"/>
    <w:rsid w:val="000309BA"/>
    <w:pPr>
      <w:numPr>
        <w:numId w:val="5"/>
      </w:numPr>
    </w:pPr>
  </w:style>
  <w:style w:type="paragraph" w:customStyle="1" w:styleId="H2">
    <w:name w:val="H2"/>
    <w:next w:val="a"/>
    <w:rsid w:val="000309BA"/>
    <w:pPr>
      <w:spacing w:after="240" w:line="240" w:lineRule="auto"/>
    </w:pPr>
    <w:rPr>
      <w:rFonts w:eastAsiaTheme="minorEastAsia"/>
      <w:b/>
      <w:color w:val="000000"/>
      <w:sz w:val="48"/>
      <w:szCs w:val="48"/>
      <w:lang w:val="en-US"/>
    </w:rPr>
  </w:style>
  <w:style w:type="paragraph" w:customStyle="1" w:styleId="BlockStartLabel">
    <w:name w:val="BlockStartLabel"/>
    <w:basedOn w:val="a"/>
    <w:qFormat/>
    <w:rsid w:val="000309BA"/>
    <w:pPr>
      <w:spacing w:before="120" w:after="120" w:line="240" w:lineRule="auto"/>
    </w:pPr>
    <w:rPr>
      <w:rFonts w:asciiTheme="minorHAnsi" w:eastAsiaTheme="minorEastAsia" w:hAnsiTheme="minorHAnsi" w:cstheme="minorBidi"/>
      <w:b/>
      <w:color w:val="CCCCCC"/>
      <w:lang w:val="en-US" w:eastAsia="en-US"/>
    </w:rPr>
  </w:style>
  <w:style w:type="paragraph" w:customStyle="1" w:styleId="BlockEndLabel">
    <w:name w:val="BlockEndLabel"/>
    <w:basedOn w:val="a"/>
    <w:qFormat/>
    <w:rsid w:val="000309BA"/>
    <w:pPr>
      <w:spacing w:before="120" w:line="240" w:lineRule="auto"/>
    </w:pPr>
    <w:rPr>
      <w:rFonts w:asciiTheme="minorHAnsi" w:eastAsiaTheme="minorEastAsia" w:hAnsiTheme="minorHAnsi" w:cstheme="minorBidi"/>
      <w:b/>
      <w:color w:val="CCCCCC"/>
      <w:lang w:val="en-US" w:eastAsia="en-US"/>
    </w:rPr>
  </w:style>
  <w:style w:type="paragraph" w:customStyle="1" w:styleId="BlockSeparator">
    <w:name w:val="BlockSeparator"/>
    <w:basedOn w:val="a"/>
    <w:qFormat/>
    <w:rsid w:val="000309BA"/>
    <w:pPr>
      <w:pBdr>
        <w:bottom w:val="single" w:sz="8" w:space="0" w:color="CCCCCC"/>
      </w:pBdr>
      <w:spacing w:line="120" w:lineRule="auto"/>
      <w:jc w:val="center"/>
    </w:pPr>
    <w:rPr>
      <w:rFonts w:asciiTheme="minorHAnsi" w:eastAsiaTheme="minorEastAsia" w:hAnsiTheme="minorHAnsi" w:cstheme="minorBidi"/>
      <w:b/>
      <w:color w:val="CCCCCC"/>
      <w:lang w:val="en-US" w:eastAsia="en-US"/>
    </w:rPr>
  </w:style>
  <w:style w:type="paragraph" w:customStyle="1" w:styleId="QuestionSeparator">
    <w:name w:val="QuestionSeparator"/>
    <w:basedOn w:val="a"/>
    <w:qFormat/>
    <w:rsid w:val="000309BA"/>
    <w:pPr>
      <w:pBdr>
        <w:top w:val="dashed" w:sz="8" w:space="0" w:color="CCCCCC"/>
      </w:pBdr>
      <w:spacing w:before="120" w:after="120" w:line="120" w:lineRule="auto"/>
    </w:pPr>
    <w:rPr>
      <w:rFonts w:asciiTheme="minorHAnsi" w:eastAsiaTheme="minorEastAsia" w:hAnsiTheme="minorHAnsi" w:cstheme="minorBidi"/>
      <w:lang w:val="en-US" w:eastAsia="en-US"/>
    </w:rPr>
  </w:style>
  <w:style w:type="paragraph" w:customStyle="1" w:styleId="TextEntryLine">
    <w:name w:val="TextEntryLine"/>
    <w:basedOn w:val="a"/>
    <w:qFormat/>
    <w:rsid w:val="000309BA"/>
    <w:pPr>
      <w:spacing w:before="240" w:line="240" w:lineRule="auto"/>
    </w:pPr>
    <w:rPr>
      <w:rFonts w:asciiTheme="minorHAnsi" w:eastAsiaTheme="minorEastAsia" w:hAnsiTheme="minorHAnsi" w:cstheme="minorBidi"/>
      <w:lang w:val="en-US" w:eastAsia="en-US"/>
    </w:rPr>
  </w:style>
  <w:style w:type="character" w:styleId="a8">
    <w:name w:val="annotation reference"/>
    <w:basedOn w:val="a0"/>
    <w:uiPriority w:val="99"/>
    <w:semiHidden/>
    <w:unhideWhenUsed/>
    <w:rsid w:val="00916006"/>
    <w:rPr>
      <w:sz w:val="16"/>
      <w:szCs w:val="16"/>
    </w:rPr>
  </w:style>
  <w:style w:type="paragraph" w:styleId="a9">
    <w:name w:val="annotation text"/>
    <w:basedOn w:val="a"/>
    <w:link w:val="Char1"/>
    <w:uiPriority w:val="99"/>
    <w:semiHidden/>
    <w:unhideWhenUsed/>
    <w:rsid w:val="00916006"/>
    <w:pPr>
      <w:spacing w:line="240" w:lineRule="auto"/>
    </w:pPr>
    <w:rPr>
      <w:sz w:val="20"/>
      <w:szCs w:val="20"/>
    </w:rPr>
  </w:style>
  <w:style w:type="character" w:customStyle="1" w:styleId="Char1">
    <w:name w:val="Κείμενο σχολίου Char"/>
    <w:basedOn w:val="a0"/>
    <w:link w:val="a9"/>
    <w:uiPriority w:val="99"/>
    <w:semiHidden/>
    <w:rsid w:val="00916006"/>
    <w:rPr>
      <w:rFonts w:ascii="Arial" w:eastAsia="Arial" w:hAnsi="Arial" w:cs="Arial"/>
      <w:sz w:val="20"/>
      <w:szCs w:val="20"/>
      <w:lang w:val="en" w:eastAsia="el-GR"/>
    </w:rPr>
  </w:style>
  <w:style w:type="paragraph" w:styleId="aa">
    <w:name w:val="annotation subject"/>
    <w:basedOn w:val="a9"/>
    <w:next w:val="a9"/>
    <w:link w:val="Char2"/>
    <w:uiPriority w:val="99"/>
    <w:semiHidden/>
    <w:unhideWhenUsed/>
    <w:rsid w:val="00916006"/>
    <w:rPr>
      <w:b/>
      <w:bCs/>
    </w:rPr>
  </w:style>
  <w:style w:type="character" w:customStyle="1" w:styleId="Char2">
    <w:name w:val="Θέμα σχολίου Char"/>
    <w:basedOn w:val="Char1"/>
    <w:link w:val="aa"/>
    <w:uiPriority w:val="99"/>
    <w:semiHidden/>
    <w:rsid w:val="00916006"/>
    <w:rPr>
      <w:rFonts w:ascii="Arial" w:eastAsia="Arial" w:hAnsi="Arial" w:cs="Arial"/>
      <w:b/>
      <w:bCs/>
      <w:sz w:val="20"/>
      <w:szCs w:val="20"/>
      <w:lang w:val="en" w:eastAsia="el-GR"/>
    </w:rPr>
  </w:style>
  <w:style w:type="paragraph" w:styleId="ab">
    <w:name w:val="Balloon Text"/>
    <w:basedOn w:val="a"/>
    <w:link w:val="Char3"/>
    <w:uiPriority w:val="99"/>
    <w:semiHidden/>
    <w:unhideWhenUsed/>
    <w:rsid w:val="000A03FD"/>
    <w:pPr>
      <w:spacing w:line="240" w:lineRule="auto"/>
    </w:pPr>
    <w:rPr>
      <w:rFonts w:ascii="Segoe UI" w:hAnsi="Segoe UI" w:cs="Segoe UI"/>
      <w:sz w:val="18"/>
      <w:szCs w:val="18"/>
    </w:rPr>
  </w:style>
  <w:style w:type="character" w:customStyle="1" w:styleId="Char3">
    <w:name w:val="Κείμενο πλαισίου Char"/>
    <w:basedOn w:val="a0"/>
    <w:link w:val="ab"/>
    <w:uiPriority w:val="99"/>
    <w:semiHidden/>
    <w:rsid w:val="000A03FD"/>
    <w:rPr>
      <w:rFonts w:ascii="Segoe UI" w:eastAsia="Arial" w:hAnsi="Segoe UI" w:cs="Segoe UI"/>
      <w:sz w:val="18"/>
      <w:szCs w:val="18"/>
      <w:lang w:val="en"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4195172">
      <w:bodyDiv w:val="1"/>
      <w:marLeft w:val="0"/>
      <w:marRight w:val="0"/>
      <w:marTop w:val="0"/>
      <w:marBottom w:val="0"/>
      <w:divBdr>
        <w:top w:val="none" w:sz="0" w:space="0" w:color="auto"/>
        <w:left w:val="none" w:sz="0" w:space="0" w:color="auto"/>
        <w:bottom w:val="none" w:sz="0" w:space="0" w:color="auto"/>
        <w:right w:val="none" w:sz="0" w:space="0" w:color="auto"/>
      </w:divBdr>
    </w:div>
    <w:div w:id="157766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hyperlink" Target="about:blan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doi.org/10.3758/BRM.40.2.428"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doi.org/10.1037/a0015826" TargetMode="External"/><Relationship Id="rId20" Type="http://schemas.openxmlformats.org/officeDocument/2006/relationships/hyperlink" Target="https://doi.org/10.5860/ltr.53n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oi.org/10.1080/02650487.2019.1662251" TargetMode="External"/><Relationship Id="rId23" Type="http://schemas.openxmlformats.org/officeDocument/2006/relationships/footer" Target="footer1.xml"/><Relationship Id="rId10" Type="http://schemas.microsoft.com/office/2016/09/relationships/commentsIds" Target="commentsIds.xml"/><Relationship Id="rId19" Type="http://schemas.openxmlformats.org/officeDocument/2006/relationships/hyperlink" Target="https://doi.org/10.4135/9781473957992"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doi.org/10.3758/BRM.40.4.1111" TargetMode="External"/><Relationship Id="rId22"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C616E-3D43-4F7F-B4F4-EF75A68AC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42</Pages>
  <Words>11739</Words>
  <Characters>63395</Characters>
  <Application>Microsoft Office Word</Application>
  <DocSecurity>0</DocSecurity>
  <Lines>528</Lines>
  <Paragraphs>149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chris</cp:lastModifiedBy>
  <cp:revision>9</cp:revision>
  <dcterms:created xsi:type="dcterms:W3CDTF">2021-05-18T14:48:00Z</dcterms:created>
  <dcterms:modified xsi:type="dcterms:W3CDTF">2021-05-19T15:41:00Z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zotero-version="5.0.96.2"&gt;&lt;session id="nJdS3lP0"/&gt;&lt;style id="http://www.zotero.org/styles/apa" locale="en-US" hasBibliography="1" bibliographyStyleHasBeenSet="1"/&gt;&lt;prefs&gt;&lt;pref name="fieldType" value="Field"/&gt;&lt;/prefs&gt;&lt;/data&gt;</vt:lpwstr>
  </property>
</Properties>
</file>