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A43D" w14:textId="25937108" w:rsidR="00B854BE" w:rsidRPr="00AC5B50" w:rsidRDefault="00B854BE" w:rsidP="00AC5B50">
      <w:pPr>
        <w:pStyle w:val="BodyText"/>
      </w:pPr>
    </w:p>
    <w:p w14:paraId="4A91B829" w14:textId="5352CC65" w:rsidR="00CD4FB4" w:rsidRPr="00CD4FB4" w:rsidRDefault="00DD5286" w:rsidP="00CD4F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D4FB4">
        <w:rPr>
          <w:rFonts w:ascii="Times New Roman" w:hAnsi="Times New Roman" w:cs="Times New Roman"/>
          <w:b/>
          <w:sz w:val="24"/>
          <w:szCs w:val="24"/>
          <w:lang w:val="en-GB"/>
        </w:rPr>
        <w:t>THE KNOWLEDGE OF ALCOHOL</w:t>
      </w:r>
      <w:r w:rsidR="009D66BA" w:rsidRPr="00CD4FB4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</w:t>
      </w:r>
      <w:r w:rsidRPr="00CD4FB4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9D66BA" w:rsidRPr="00CD4FB4">
        <w:rPr>
          <w:rFonts w:ascii="Times New Roman" w:hAnsi="Times New Roman" w:cs="Times New Roman"/>
          <w:b/>
          <w:sz w:val="24"/>
          <w:szCs w:val="24"/>
          <w:lang w:val="en-GB"/>
        </w:rPr>
        <w:t xml:space="preserve">MARIJUANA USE AND ITS HEALTH EFFECTS. </w:t>
      </w:r>
      <w:r w:rsidRPr="00CD4FB4">
        <w:rPr>
          <w:rFonts w:ascii="Times New Roman" w:hAnsi="Times New Roman" w:cs="Times New Roman"/>
          <w:b/>
          <w:sz w:val="24"/>
          <w:szCs w:val="24"/>
          <w:lang w:val="en-GB"/>
        </w:rPr>
        <w:t>WE WOULD LIKE TO ASK YOU FOR SOME INFORMATION</w:t>
      </w:r>
      <w:r w:rsidR="00F17E22" w:rsidRPr="00CD4FB4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CD4FB4">
        <w:rPr>
          <w:rFonts w:ascii="Times New Roman" w:hAnsi="Times New Roman" w:cs="Times New Roman"/>
          <w:b/>
          <w:sz w:val="24"/>
          <w:szCs w:val="24"/>
          <w:lang w:val="en-GB"/>
        </w:rPr>
        <w:t>ABOUT ALCOHOL</w:t>
      </w:r>
      <w:r w:rsidR="009D66BA" w:rsidRPr="00CD4FB4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MARI</w:t>
      </w:r>
      <w:r w:rsidR="008506D1" w:rsidRPr="00CD4FB4">
        <w:rPr>
          <w:rFonts w:ascii="Times New Roman" w:hAnsi="Times New Roman" w:cs="Times New Roman"/>
          <w:b/>
          <w:sz w:val="24"/>
          <w:szCs w:val="24"/>
          <w:lang w:val="en-GB"/>
        </w:rPr>
        <w:t>J</w:t>
      </w:r>
      <w:r w:rsidR="00CD4FB4">
        <w:rPr>
          <w:rFonts w:ascii="Times New Roman" w:hAnsi="Times New Roman" w:cs="Times New Roman"/>
          <w:b/>
          <w:sz w:val="24"/>
          <w:szCs w:val="24"/>
          <w:lang w:val="en-GB"/>
        </w:rPr>
        <w:t>UANA</w:t>
      </w:r>
    </w:p>
    <w:p w14:paraId="3074A1D8" w14:textId="0BC57A24" w:rsidR="00DD5286" w:rsidRPr="00CD4FB4" w:rsidRDefault="00DD5286" w:rsidP="00F17E2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CD4FB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PART A</w:t>
      </w:r>
      <w:r w:rsidR="009D66BA" w:rsidRPr="00CD4FB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: Personal Information of The Survey Participant</w:t>
      </w:r>
    </w:p>
    <w:p w14:paraId="0571A1E8" w14:textId="77777777" w:rsidR="00DD5286" w:rsidRPr="00CD4FB4" w:rsidRDefault="00DD5286" w:rsidP="0010726F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FB4">
        <w:rPr>
          <w:rFonts w:ascii="Times New Roman" w:hAnsi="Times New Roman" w:cs="Times New Roman"/>
          <w:sz w:val="24"/>
          <w:szCs w:val="24"/>
        </w:rPr>
        <w:t>Please tick your appropriate year of study.</w:t>
      </w:r>
    </w:p>
    <w:p w14:paraId="735CEADD" w14:textId="33D07EF2" w:rsidR="00DD5286" w:rsidRDefault="00DA7281" w:rsidP="00F17E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573050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DD5286" w:rsidRPr="00CD4FB4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st</w:t>
      </w:r>
      <w:r w:rsidR="00F17E22" w:rsidRPr="00CD4FB4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year student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2060134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2</w:t>
      </w:r>
      <w:r w:rsidR="00DD5286" w:rsidRPr="00CD4FB4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nd</w:t>
      </w:r>
      <w:r w:rsidR="00F17E22" w:rsidRPr="00CD4FB4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year student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62512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3</w:t>
      </w:r>
      <w:r w:rsidR="00DD5286" w:rsidRPr="00CD4FB4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rd</w:t>
      </w:r>
      <w:r w:rsidR="00F17E22" w:rsidRPr="00CD4FB4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year student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138604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6B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DD5286" w:rsidRPr="00CD4FB4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</w:t>
      </w:r>
      <w:r w:rsidR="00F17E22" w:rsidRPr="00CD4FB4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-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year student</w:t>
      </w:r>
    </w:p>
    <w:p w14:paraId="60A2DB49" w14:textId="77777777" w:rsidR="00B42457" w:rsidRPr="00CD4FB4" w:rsidRDefault="00B42457" w:rsidP="00F17E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EAB1938" w14:textId="77777777" w:rsidR="00DD5286" w:rsidRPr="00CD4FB4" w:rsidRDefault="00DD5286" w:rsidP="00F17E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FB4">
        <w:rPr>
          <w:rFonts w:ascii="Times New Roman" w:hAnsi="Times New Roman" w:cs="Times New Roman"/>
          <w:sz w:val="24"/>
          <w:szCs w:val="24"/>
        </w:rPr>
        <w:t>Please indicate your gender:</w:t>
      </w:r>
    </w:p>
    <w:p w14:paraId="77450085" w14:textId="62C36366" w:rsidR="0010726F" w:rsidRDefault="00DA7281" w:rsidP="0010726F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30021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9A8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Male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575668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26F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Female</w:t>
      </w:r>
      <w:r w:rsidR="00F17E22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  <w:bookmarkStart w:id="0" w:name="_Hlk73040894"/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735007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E22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bookmarkEnd w:id="0"/>
      <w:r w:rsidR="00F17E22" w:rsidRPr="00CD4FB4">
        <w:rPr>
          <w:rFonts w:ascii="Times New Roman" w:hAnsi="Times New Roman" w:cs="Times New Roman"/>
          <w:sz w:val="24"/>
          <w:szCs w:val="24"/>
          <w:lang w:val="en-GB"/>
        </w:rPr>
        <w:t>Other</w:t>
      </w:r>
      <w:r w:rsidR="00FD5827">
        <w:rPr>
          <w:rFonts w:ascii="Times New Roman" w:hAnsi="Times New Roman" w:cs="Times New Roman"/>
          <w:sz w:val="24"/>
          <w:szCs w:val="24"/>
          <w:lang w:val="en-GB"/>
        </w:rPr>
        <w:t xml:space="preserve">     Identify------- </w:t>
      </w:r>
    </w:p>
    <w:p w14:paraId="7CC91EC3" w14:textId="77777777" w:rsidR="00B42457" w:rsidRPr="00CD4FB4" w:rsidRDefault="00B42457" w:rsidP="0010726F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88540C7" w14:textId="1C382B59" w:rsidR="0010726F" w:rsidRPr="00CD4FB4" w:rsidRDefault="0010726F" w:rsidP="00ED76F5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FB4">
        <w:rPr>
          <w:rFonts w:ascii="Times New Roman" w:hAnsi="Times New Roman" w:cs="Times New Roman"/>
          <w:sz w:val="24"/>
          <w:szCs w:val="24"/>
        </w:rPr>
        <w:t xml:space="preserve"> Please indicate your Ethnicity: </w:t>
      </w:r>
    </w:p>
    <w:p w14:paraId="1BF0AE89" w14:textId="4AAE0F75" w:rsidR="0010726F" w:rsidRDefault="0010726F" w:rsidP="00ED76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950848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Canadian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42469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Non- Canadian</w:t>
      </w:r>
    </w:p>
    <w:p w14:paraId="1293D5A5" w14:textId="77777777" w:rsidR="00B42457" w:rsidRPr="00CD4FB4" w:rsidRDefault="00B42457" w:rsidP="00ED76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6C7F85D" w14:textId="77777777" w:rsidR="00DD5286" w:rsidRPr="00CD4FB4" w:rsidRDefault="00DD5286" w:rsidP="00F17E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FB4">
        <w:rPr>
          <w:rFonts w:ascii="Times New Roman" w:hAnsi="Times New Roman" w:cs="Times New Roman"/>
          <w:sz w:val="24"/>
          <w:szCs w:val="24"/>
        </w:rPr>
        <w:t>Please Indicate your age</w:t>
      </w:r>
    </w:p>
    <w:p w14:paraId="508FF627" w14:textId="4C77E21F" w:rsidR="00DD5286" w:rsidRDefault="00DA7281" w:rsidP="00F17E22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887712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18-20 years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088681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21-24 years</w:t>
      </w:r>
    </w:p>
    <w:p w14:paraId="2E2AAE88" w14:textId="77777777" w:rsidR="00B42457" w:rsidRPr="00CD4FB4" w:rsidRDefault="00B42457" w:rsidP="00F17E22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DE3255D" w14:textId="77777777" w:rsidR="00DD5286" w:rsidRPr="00CD4FB4" w:rsidRDefault="00DD5286" w:rsidP="00F17E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FB4">
        <w:rPr>
          <w:rFonts w:ascii="Times New Roman" w:hAnsi="Times New Roman" w:cs="Times New Roman"/>
          <w:sz w:val="24"/>
          <w:szCs w:val="24"/>
        </w:rPr>
        <w:t>Please indicate your course of study</w:t>
      </w:r>
    </w:p>
    <w:p w14:paraId="4E1D298A" w14:textId="36766722" w:rsidR="00DD5286" w:rsidRDefault="00DA7281" w:rsidP="00F17E22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20468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Health Sciences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3577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Social Sciences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105956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Education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775F4104" w14:textId="77777777" w:rsidR="00B42457" w:rsidRPr="00CD4FB4" w:rsidRDefault="00B42457" w:rsidP="00F17E22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FCF7B48" w14:textId="77777777" w:rsidR="00DD5286" w:rsidRPr="00CD4FB4" w:rsidRDefault="00DD5286" w:rsidP="00F17E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FB4">
        <w:rPr>
          <w:rFonts w:ascii="Times New Roman" w:hAnsi="Times New Roman" w:cs="Times New Roman"/>
          <w:sz w:val="24"/>
          <w:szCs w:val="24"/>
        </w:rPr>
        <w:t>Please indicate who you live with?</w:t>
      </w:r>
    </w:p>
    <w:p w14:paraId="12EE843A" w14:textId="706F01A0" w:rsidR="00A219A8" w:rsidRDefault="00DA7281" w:rsidP="00A219A8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928036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FB4">
            <w:rPr>
              <w:rFonts w:ascii="MS Gothic" w:eastAsia="MS Gothic" w:hAnsi="MS Gothic" w:cs="Times New Roman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Alone</w:t>
      </w:r>
      <w:r w:rsidR="0010726F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991562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76F5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10726F"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Parents 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bookmarkStart w:id="1" w:name="_Hlk73040729"/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434238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26F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R</w:t>
      </w:r>
      <w:bookmarkEnd w:id="1"/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elatives</w:t>
      </w:r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999335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286" w:rsidRPr="00CD4FB4">
            <w:rPr>
              <w:rFonts w:ascii="MS Mincho" w:eastAsia="MS Mincho" w:hAnsi="MS Mincho" w:cs="MS Mincho" w:hint="eastAsia"/>
              <w:sz w:val="24"/>
              <w:szCs w:val="24"/>
              <w:lang w:val="en-GB"/>
            </w:rPr>
            <w:t>☐</w:t>
          </w:r>
        </w:sdtContent>
      </w:sdt>
      <w:r w:rsidR="00DD5286" w:rsidRPr="00CD4FB4">
        <w:rPr>
          <w:rFonts w:ascii="Times New Roman" w:hAnsi="Times New Roman" w:cs="Times New Roman"/>
          <w:sz w:val="24"/>
          <w:szCs w:val="24"/>
          <w:lang w:val="en-GB"/>
        </w:rPr>
        <w:t>Friends</w:t>
      </w:r>
    </w:p>
    <w:p w14:paraId="6D9E3CBA" w14:textId="6A8C9119" w:rsidR="00452B5E" w:rsidRDefault="00452B5E" w:rsidP="00A219A8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489BA95" w14:textId="454616E6" w:rsidR="00452B5E" w:rsidRPr="00CD4FB4" w:rsidRDefault="00452B5E" w:rsidP="00452B5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Please indicate how many parent</w:t>
      </w:r>
      <w:r w:rsidR="00AE4AF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</w:t>
      </w:r>
      <w:r w:rsidR="00AE4AF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you have? </w:t>
      </w:r>
    </w:p>
    <w:p w14:paraId="32C7860D" w14:textId="58DC9972" w:rsidR="00452B5E" w:rsidRDefault="00452B5E" w:rsidP="00452B5E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 w:rsidRPr="00CD4FB4">
        <w:rPr>
          <w:rFonts w:ascii="Times New Roman" w:eastAsia="MS Gothic" w:hAnsi="Times New Roman" w:cs="Times New Roman" w:hint="eastAsia"/>
          <w:sz w:val="24"/>
          <w:szCs w:val="24"/>
          <w:lang w:val="en-GB"/>
        </w:rPr>
        <w:t>☐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E1D09">
        <w:rPr>
          <w:rFonts w:ascii="Times New Roman" w:hAnsi="Times New Roman" w:cs="Times New Roman"/>
          <w:sz w:val="24"/>
          <w:szCs w:val="24"/>
          <w:lang w:val="en-GB"/>
        </w:rPr>
        <w:t>One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parents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           </w:t>
      </w:r>
      <w:r w:rsidRPr="00CD4FB4">
        <w:rPr>
          <w:rFonts w:ascii="Times New Roman" w:eastAsia="MS Gothic" w:hAnsi="Times New Roman" w:cs="Times New Roman" w:hint="eastAsia"/>
          <w:sz w:val="24"/>
          <w:szCs w:val="24"/>
          <w:lang w:val="en-GB"/>
        </w:rPr>
        <w:t>☐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FE1D09">
        <w:rPr>
          <w:rFonts w:ascii="Times New Roman" w:hAnsi="Times New Roman" w:cs="Times New Roman"/>
          <w:sz w:val="24"/>
          <w:szCs w:val="24"/>
          <w:lang w:val="en-GB"/>
        </w:rPr>
        <w:t>Two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Parent</w:t>
      </w:r>
      <w:r w:rsidR="00FE1D09"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  <w:r w:rsidRPr="00CD4FB4">
        <w:rPr>
          <w:rFonts w:ascii="Times New Roman" w:eastAsia="MS Gothic" w:hAnsi="Times New Roman" w:cs="Times New Roman" w:hint="eastAsia"/>
          <w:sz w:val="24"/>
          <w:szCs w:val="24"/>
          <w:lang w:val="en-GB"/>
        </w:rPr>
        <w:t>☐</w:t>
      </w:r>
      <w:r>
        <w:rPr>
          <w:rFonts w:ascii="Times New Roman" w:eastAsia="MS Gothic" w:hAnsi="Times New Roman" w:cs="Times New Roman" w:hint="eastAsia"/>
          <w:sz w:val="24"/>
          <w:szCs w:val="24"/>
          <w:lang w:val="en-GB"/>
        </w:rPr>
        <w:t xml:space="preserve"> </w:t>
      </w: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other   Please Identify ------ </w:t>
      </w:r>
    </w:p>
    <w:p w14:paraId="106EDE38" w14:textId="084FB847" w:rsidR="00452B5E" w:rsidRDefault="00452B5E" w:rsidP="00452B5E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</w:p>
    <w:p w14:paraId="14E804DA" w14:textId="77777777" w:rsidR="00452B5E" w:rsidRPr="00CD4FB4" w:rsidRDefault="00452B5E" w:rsidP="00452B5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indicate your </w:t>
      </w:r>
      <w:r w:rsidRPr="00CD4FB4">
        <w:rPr>
          <w:rFonts w:ascii="Times New Roman" w:hAnsi="Times New Roman" w:cs="Times New Roman"/>
          <w:sz w:val="24"/>
          <w:szCs w:val="24"/>
        </w:rPr>
        <w:t xml:space="preserve">Parental death: </w:t>
      </w:r>
    </w:p>
    <w:p w14:paraId="240ED1C6" w14:textId="456DA070" w:rsidR="00452B5E" w:rsidRDefault="00452B5E" w:rsidP="00452B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 w:rsidRPr="00CD4FB4">
        <w:rPr>
          <w:rFonts w:ascii="Times New Roman" w:eastAsia="MS Gothic" w:hAnsi="Times New Roman" w:cs="Times New Roman" w:hint="eastAsia"/>
          <w:sz w:val="24"/>
          <w:szCs w:val="24"/>
          <w:lang w:val="en-GB"/>
        </w:rPr>
        <w:t>☐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alive  </w:t>
      </w:r>
    </w:p>
    <w:p w14:paraId="679263B5" w14:textId="1198732A" w:rsidR="00452B5E" w:rsidRDefault="00452B5E" w:rsidP="00452B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 w:rsidRPr="00CD4FB4">
        <w:rPr>
          <w:rFonts w:ascii="Times New Roman" w:eastAsia="MS Gothic" w:hAnsi="Times New Roman" w:cs="Times New Roman" w:hint="eastAsia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Deceased  </w:t>
      </w:r>
    </w:p>
    <w:p w14:paraId="46078EB5" w14:textId="6081E727" w:rsidR="00452B5E" w:rsidRDefault="00452B5E" w:rsidP="00452B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D4FB4">
        <w:rPr>
          <w:rFonts w:ascii="Times New Roman" w:eastAsia="MS Gothic" w:hAnsi="Times New Roman" w:cs="Times New Roman" w:hint="eastAsia"/>
          <w:sz w:val="24"/>
          <w:szCs w:val="24"/>
          <w:lang w:val="en-GB"/>
        </w:rPr>
        <w:t>☐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 At least one parent deceased</w:t>
      </w:r>
    </w:p>
    <w:p w14:paraId="2AFA7FEF" w14:textId="77777777" w:rsidR="00452B5E" w:rsidRPr="00CD4FB4" w:rsidRDefault="00452B5E" w:rsidP="00452B5E">
      <w:pPr>
        <w:spacing w:line="360" w:lineRule="auto"/>
        <w:jc w:val="both"/>
        <w:rPr>
          <w:ins w:id="2" w:author="Abou El Foul, Mohamad" w:date="2021-05-27T20:56:00Z"/>
          <w:rFonts w:ascii="Times New Roman" w:hAnsi="Times New Roman" w:cs="Times New Roman"/>
          <w:sz w:val="24"/>
          <w:szCs w:val="24"/>
          <w:lang w:val="en-GB"/>
        </w:rPr>
      </w:pPr>
    </w:p>
    <w:p w14:paraId="670AC6EB" w14:textId="77777777" w:rsidR="00452B5E" w:rsidRDefault="00452B5E" w:rsidP="00B42457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D4FB4">
        <w:rPr>
          <w:rFonts w:ascii="Times New Roman" w:hAnsi="Times New Roman" w:cs="Times New Roman"/>
          <w:sz w:val="24"/>
          <w:szCs w:val="24"/>
        </w:rPr>
        <w:t xml:space="preserve">arent’s Education: </w:t>
      </w:r>
    </w:p>
    <w:p w14:paraId="363B4F31" w14:textId="370B8E7C" w:rsidR="00452B5E" w:rsidRPr="00452B5E" w:rsidRDefault="00452B5E" w:rsidP="00452B5E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769D9">
        <w:rPr>
          <w:rFonts w:ascii="Times New Roman" w:hAnsi="Times New Roman" w:cs="Times New Roman"/>
          <w:sz w:val="24"/>
          <w:szCs w:val="24"/>
        </w:rPr>
        <w:t xml:space="preserve">  </w:t>
      </w:r>
      <w:sdt>
        <w:sdtPr>
          <w:rPr>
            <w:rFonts w:ascii="MS Mincho" w:eastAsia="MS Mincho" w:hAnsi="MS Mincho" w:cs="MS Mincho"/>
            <w:sz w:val="24"/>
            <w:szCs w:val="24"/>
          </w:rPr>
          <w:id w:val="1797248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69D9">
            <w:rPr>
              <w:rFonts w:ascii="MS Mincho" w:eastAsia="MS Mincho" w:hAnsi="MS Mincho" w:cs="MS Mincho" w:hint="eastAsia"/>
              <w:sz w:val="24"/>
              <w:szCs w:val="24"/>
            </w:rPr>
            <w:t>☐</w:t>
          </w:r>
        </w:sdtContent>
      </w:sdt>
      <w:r w:rsidRPr="005769D9">
        <w:rPr>
          <w:rFonts w:ascii="Times New Roman" w:hAnsi="Times New Roman" w:cs="Times New Roman"/>
          <w:sz w:val="24"/>
          <w:szCs w:val="24"/>
        </w:rPr>
        <w:t xml:space="preserve"> university degre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1C59DDAD" w14:textId="77777777" w:rsidR="00452B5E" w:rsidRPr="005769D9" w:rsidRDefault="00452B5E" w:rsidP="00452B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MS Mincho" w:eastAsia="MS Mincho" w:hAnsi="MS Mincho" w:cs="MS Mincho"/>
          <w:sz w:val="24"/>
          <w:szCs w:val="24"/>
        </w:rPr>
        <w:t xml:space="preserve">      </w:t>
      </w:r>
      <w:sdt>
        <w:sdtPr>
          <w:rPr>
            <w:rFonts w:ascii="MS Mincho" w:eastAsia="MS Mincho" w:hAnsi="MS Mincho" w:cs="MS Mincho"/>
            <w:sz w:val="24"/>
            <w:szCs w:val="24"/>
          </w:rPr>
          <w:id w:val="198445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769D9">
            <w:rPr>
              <w:rFonts w:ascii="MS Mincho" w:eastAsia="MS Mincho" w:hAnsi="MS Mincho" w:cs="MS Mincho" w:hint="eastAsia"/>
              <w:sz w:val="24"/>
              <w:szCs w:val="24"/>
            </w:rPr>
            <w:t>☐</w:t>
          </w:r>
        </w:sdtContent>
      </w:sdt>
      <w:r w:rsidRPr="005769D9">
        <w:rPr>
          <w:rFonts w:ascii="Times New Roman" w:hAnsi="Times New Roman" w:cs="Times New Roman"/>
          <w:sz w:val="24"/>
          <w:szCs w:val="24"/>
        </w:rPr>
        <w:t xml:space="preserve"> At least one with a university Degree </w:t>
      </w:r>
    </w:p>
    <w:p w14:paraId="3E99E547" w14:textId="755A1DA4" w:rsidR="00452B5E" w:rsidRPr="00452B5E" w:rsidRDefault="00DA7281" w:rsidP="00452B5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 w:cs="MS Mincho"/>
            <w:sz w:val="24"/>
            <w:szCs w:val="24"/>
          </w:rPr>
          <w:id w:val="1822686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2B5E" w:rsidRPr="00452B5E"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 w:rsidR="00452B5E" w:rsidRPr="00452B5E">
        <w:rPr>
          <w:rFonts w:ascii="Times New Roman" w:hAnsi="Times New Roman" w:cs="Times New Roman"/>
          <w:sz w:val="24"/>
          <w:szCs w:val="24"/>
        </w:rPr>
        <w:t xml:space="preserve"> High school Diploma</w:t>
      </w:r>
    </w:p>
    <w:p w14:paraId="30FDADCF" w14:textId="6F6A974D" w:rsidR="00452B5E" w:rsidRDefault="00DA7281" w:rsidP="00452B5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61529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2B5E" w:rsidRPr="00452B5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452B5E" w:rsidRPr="00452B5E">
        <w:rPr>
          <w:rFonts w:ascii="Times New Roman" w:hAnsi="Times New Roman" w:cs="Times New Roman"/>
          <w:sz w:val="24"/>
          <w:szCs w:val="24"/>
        </w:rPr>
        <w:t xml:space="preserve"> At least one with a high School diploma </w:t>
      </w:r>
    </w:p>
    <w:p w14:paraId="08844152" w14:textId="70328A7C" w:rsidR="00B42457" w:rsidRDefault="00452B5E" w:rsidP="00B42457">
      <w:pPr>
        <w:spacing w:line="360" w:lineRule="auto"/>
        <w:ind w:firstLine="720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 w:rsidRPr="00CD4FB4">
        <w:rPr>
          <w:rFonts w:ascii="Times New Roman" w:eastAsia="MS Gothic" w:hAnsi="Times New Roman" w:cs="Times New Roman" w:hint="eastAsia"/>
          <w:sz w:val="24"/>
          <w:szCs w:val="24"/>
          <w:lang w:val="en-GB"/>
        </w:rPr>
        <w:t>☐</w:t>
      </w:r>
      <w:r>
        <w:rPr>
          <w:rFonts w:ascii="Times New Roman" w:eastAsia="MS Gothic" w:hAnsi="Times New Roman" w:cs="Times New Roman" w:hint="eastAsia"/>
          <w:sz w:val="24"/>
          <w:szCs w:val="24"/>
          <w:lang w:val="en-GB"/>
        </w:rPr>
        <w:t xml:space="preserve"> </w:t>
      </w: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other    please Identify ---------- </w:t>
      </w:r>
    </w:p>
    <w:p w14:paraId="0464A3D9" w14:textId="77777777" w:rsidR="00B42457" w:rsidRDefault="00B42457" w:rsidP="00B42457">
      <w:pPr>
        <w:spacing w:line="360" w:lineRule="auto"/>
        <w:ind w:firstLine="720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</w:p>
    <w:p w14:paraId="451340A3" w14:textId="6C30283B" w:rsidR="004A4B58" w:rsidRDefault="00B42457" w:rsidP="00B42457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10. </w:t>
      </w:r>
      <w:r w:rsidR="004A4B58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Parent’s Employment Status: </w:t>
      </w:r>
    </w:p>
    <w:p w14:paraId="6A85E6E4" w14:textId="59E1ECF2" w:rsidR="00FB0141" w:rsidRDefault="004A4B58" w:rsidP="00FB0141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     </w:t>
      </w:r>
      <w:r w:rsidR="00B42457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</w:t>
      </w: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1765034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141"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</w:t>
      </w:r>
      <w:r w:rsidR="00FB0141">
        <w:rPr>
          <w:rFonts w:ascii="Times New Roman" w:eastAsia="MS Gothic" w:hAnsi="Times New Roman" w:cs="Times New Roman"/>
          <w:sz w:val="24"/>
          <w:szCs w:val="24"/>
          <w:lang w:val="en-GB"/>
        </w:rPr>
        <w:t>Working – Full Time</w:t>
      </w:r>
    </w:p>
    <w:p w14:paraId="54AE66E8" w14:textId="7442E293" w:rsidR="00FB0141" w:rsidRDefault="00FB0141" w:rsidP="00FB0141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       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-187289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Working – Part Time </w:t>
      </w:r>
    </w:p>
    <w:p w14:paraId="72EE4FB5" w14:textId="4F9FF17F" w:rsidR="004A4B58" w:rsidRDefault="00FB0141" w:rsidP="00FB0141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       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-650603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 At Least one parent working – Part Time </w:t>
      </w:r>
      <w:r w:rsidR="004A4B58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</w:t>
      </w:r>
    </w:p>
    <w:p w14:paraId="1CB9ED25" w14:textId="77777777" w:rsidR="00FB0141" w:rsidRDefault="004A4B58" w:rsidP="00FB0141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     </w:t>
      </w:r>
      <w:r w:rsidR="00B42457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</w:t>
      </w: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520059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52B5E"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Unemployed  </w:t>
      </w:r>
    </w:p>
    <w:p w14:paraId="476BCA64" w14:textId="5156F8DC" w:rsidR="00B42457" w:rsidRPr="00FB0141" w:rsidRDefault="00FB0141" w:rsidP="00FB0141">
      <w:pPr>
        <w:spacing w:line="360" w:lineRule="auto"/>
        <w:jc w:val="both"/>
        <w:rPr>
          <w:rFonts w:ascii="Times New Roman" w:eastAsia="MS Gothic" w:hAnsi="Times New Roman" w:cs="Times New Roman"/>
          <w:sz w:val="24"/>
          <w:szCs w:val="24"/>
          <w:lang w:val="en-GB"/>
        </w:rPr>
      </w:pPr>
      <w:r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   </w:t>
      </w:r>
      <w:r w:rsidR="004A4B58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</w:t>
      </w:r>
      <w:r w:rsidR="00B42457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</w:t>
      </w:r>
      <w:r w:rsidR="004A4B58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646165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4B58" w:rsidRPr="00452B5E"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 w:rsidR="004A4B58">
        <w:rPr>
          <w:rFonts w:ascii="Times New Roman" w:eastAsia="MS Gothic" w:hAnsi="Times New Roman" w:cs="Times New Roman"/>
          <w:sz w:val="24"/>
          <w:szCs w:val="24"/>
          <w:lang w:val="en-GB"/>
        </w:rPr>
        <w:t xml:space="preserve"> At least one Parent unemployed     </w:t>
      </w:r>
    </w:p>
    <w:p w14:paraId="28563E3B" w14:textId="77777777" w:rsidR="00B42457" w:rsidRDefault="00B42457" w:rsidP="00A219A8">
      <w:pPr>
        <w:pStyle w:val="ListParagraph"/>
        <w:spacing w:line="36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4FA5959F" w14:textId="61B73533" w:rsidR="004A4B58" w:rsidRDefault="004A4B58" w:rsidP="004A4B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42457">
        <w:rPr>
          <w:rFonts w:ascii="Times New Roman" w:hAnsi="Times New Roman" w:cs="Times New Roman"/>
          <w:sz w:val="24"/>
          <w:szCs w:val="24"/>
        </w:rPr>
        <w:t>1</w:t>
      </w:r>
      <w:r w:rsidR="00FB0141">
        <w:rPr>
          <w:rFonts w:ascii="Times New Roman" w:hAnsi="Times New Roman" w:cs="Times New Roman"/>
          <w:sz w:val="24"/>
          <w:szCs w:val="24"/>
        </w:rPr>
        <w:t>1</w:t>
      </w:r>
      <w:r w:rsidR="00B4245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Which best describe your current employment Situation? </w:t>
      </w:r>
    </w:p>
    <w:p w14:paraId="57FCC9C6" w14:textId="66763BED" w:rsidR="004A4B58" w:rsidRDefault="004A4B58" w:rsidP="004A4B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2106376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52B5E"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Working- Full Time </w:t>
      </w:r>
    </w:p>
    <w:p w14:paraId="5C4CFA3D" w14:textId="6F2B490E" w:rsidR="00B42457" w:rsidRDefault="004A4B58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-1043603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52B5E"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Working – Part tim</w:t>
      </w:r>
      <w:r w:rsidR="00B42457">
        <w:rPr>
          <w:rFonts w:ascii="Times New Roman" w:hAnsi="Times New Roman" w:cs="Times New Roman"/>
          <w:sz w:val="24"/>
          <w:szCs w:val="24"/>
        </w:rPr>
        <w:t>e</w:t>
      </w:r>
    </w:p>
    <w:p w14:paraId="6A9E9BE3" w14:textId="1CF679DF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sdt>
        <w:sdtPr>
          <w:rPr>
            <w:rFonts w:ascii="MS Gothic" w:eastAsia="MS Gothic" w:hAnsi="MS Gothic" w:cs="MS Mincho"/>
            <w:sz w:val="24"/>
            <w:szCs w:val="24"/>
          </w:rPr>
          <w:id w:val="1457222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52B5E">
            <w:rPr>
              <w:rFonts w:ascii="MS Gothic" w:eastAsia="MS Gothic" w:hAnsi="MS Gothic" w:cs="MS Mincho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MS Mincho"/>
          <w:sz w:val="24"/>
          <w:szCs w:val="24"/>
        </w:rPr>
        <w:t xml:space="preserve"> </w:t>
      </w:r>
      <w:r w:rsidRPr="00B42457">
        <w:rPr>
          <w:rFonts w:ascii="Times New Roman" w:hAnsi="Times New Roman" w:cs="Times New Roman"/>
          <w:sz w:val="24"/>
          <w:szCs w:val="24"/>
        </w:rPr>
        <w:t>Unemployed</w:t>
      </w:r>
    </w:p>
    <w:p w14:paraId="00B23AAF" w14:textId="77777777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F1492E" w14:textId="06565B7E" w:rsidR="00A219A8" w:rsidRP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B014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00922" w:rsidRPr="00B42457">
        <w:rPr>
          <w:rFonts w:ascii="Times New Roman" w:hAnsi="Times New Roman" w:cs="Times New Roman"/>
          <w:sz w:val="24"/>
          <w:szCs w:val="24"/>
        </w:rPr>
        <w:t xml:space="preserve">Household income per </w:t>
      </w:r>
      <w:r w:rsidR="00AE4AF9" w:rsidRPr="00B42457">
        <w:rPr>
          <w:rFonts w:ascii="Times New Roman" w:hAnsi="Times New Roman" w:cs="Times New Roman"/>
          <w:sz w:val="24"/>
          <w:szCs w:val="24"/>
        </w:rPr>
        <w:t>year:</w:t>
      </w:r>
      <w:r w:rsidR="00A219A8" w:rsidRPr="00B424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D622D" w14:textId="72A80CEE" w:rsidR="00A219A8" w:rsidRP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Times New Roman"/>
          <w:sz w:val="24"/>
          <w:szCs w:val="24"/>
        </w:rPr>
        <w:t xml:space="preserve">   </w:t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898084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4245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219A8" w:rsidRPr="00B42457">
        <w:rPr>
          <w:rFonts w:ascii="Times New Roman" w:hAnsi="Times New Roman" w:cs="Times New Roman"/>
          <w:sz w:val="24"/>
          <w:szCs w:val="24"/>
        </w:rPr>
        <w:t xml:space="preserve">  </w:t>
      </w:r>
      <w:r w:rsidR="00F00922" w:rsidRPr="00B42457">
        <w:rPr>
          <w:rFonts w:ascii="Times New Roman" w:hAnsi="Times New Roman" w:cs="Times New Roman"/>
          <w:sz w:val="24"/>
          <w:szCs w:val="24"/>
        </w:rPr>
        <w:t>&lt; CA 20,000</w:t>
      </w:r>
      <w:r w:rsidR="00A219A8" w:rsidRPr="00B42457">
        <w:rPr>
          <w:rFonts w:ascii="Times New Roman" w:hAnsi="Times New Roman" w:cs="Times New Roman"/>
          <w:sz w:val="24"/>
          <w:szCs w:val="24"/>
        </w:rPr>
        <w:t xml:space="preserve">                    </w:t>
      </w:r>
      <w:sdt>
        <w:sdtPr>
          <w:rPr>
            <w:rFonts w:ascii="MS Mincho" w:eastAsia="MS Mincho" w:hAnsi="MS Mincho" w:cs="MS Mincho"/>
            <w:sz w:val="24"/>
            <w:szCs w:val="24"/>
          </w:rPr>
          <w:id w:val="331421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9A8" w:rsidRPr="00B42457">
            <w:rPr>
              <w:rFonts w:ascii="MS Mincho" w:eastAsia="MS Mincho" w:hAnsi="MS Mincho" w:cs="MS Mincho" w:hint="eastAsia"/>
              <w:sz w:val="24"/>
              <w:szCs w:val="24"/>
            </w:rPr>
            <w:t>☐</w:t>
          </w:r>
        </w:sdtContent>
      </w:sdt>
      <w:r w:rsidR="00A219A8" w:rsidRPr="00B42457">
        <w:rPr>
          <w:rFonts w:ascii="Times New Roman" w:hAnsi="Times New Roman" w:cs="Times New Roman"/>
          <w:sz w:val="24"/>
          <w:szCs w:val="24"/>
        </w:rPr>
        <w:t xml:space="preserve">  </w:t>
      </w:r>
      <w:r w:rsidR="00F00922" w:rsidRPr="00B42457">
        <w:rPr>
          <w:rFonts w:ascii="Times New Roman" w:hAnsi="Times New Roman" w:cs="Times New Roman"/>
          <w:sz w:val="24"/>
          <w:szCs w:val="24"/>
        </w:rPr>
        <w:t>CA</w:t>
      </w:r>
      <w:r w:rsidR="00AE4AF9" w:rsidRPr="00B42457">
        <w:rPr>
          <w:rFonts w:ascii="Times New Roman" w:hAnsi="Times New Roman" w:cs="Times New Roman"/>
          <w:sz w:val="24"/>
          <w:szCs w:val="24"/>
        </w:rPr>
        <w:t>(20,000</w:t>
      </w:r>
      <w:r w:rsidR="00F00922" w:rsidRPr="00B42457">
        <w:rPr>
          <w:rFonts w:ascii="Times New Roman" w:hAnsi="Times New Roman" w:cs="Times New Roman"/>
          <w:sz w:val="24"/>
          <w:szCs w:val="24"/>
        </w:rPr>
        <w:t xml:space="preserve"> – 40,000)</w:t>
      </w:r>
      <w:r w:rsidR="00A219A8" w:rsidRPr="00B42457">
        <w:rPr>
          <w:rFonts w:ascii="Times New Roman" w:hAnsi="Times New Roman" w:cs="Times New Roman"/>
          <w:sz w:val="24"/>
          <w:szCs w:val="24"/>
        </w:rPr>
        <w:t xml:space="preserve">              </w:t>
      </w:r>
      <w:sdt>
        <w:sdtPr>
          <w:rPr>
            <w:rFonts w:ascii="MS Mincho" w:eastAsia="MS Mincho" w:hAnsi="MS Mincho" w:cs="MS Mincho"/>
            <w:sz w:val="24"/>
            <w:szCs w:val="24"/>
          </w:rPr>
          <w:id w:val="-29699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9A8" w:rsidRPr="00B42457">
            <w:rPr>
              <w:rFonts w:ascii="MS Mincho" w:eastAsia="MS Mincho" w:hAnsi="MS Mincho" w:cs="MS Mincho" w:hint="eastAsia"/>
              <w:sz w:val="24"/>
              <w:szCs w:val="24"/>
            </w:rPr>
            <w:t>☐</w:t>
          </w:r>
        </w:sdtContent>
      </w:sdt>
      <w:r w:rsidR="00F00922" w:rsidRPr="00B42457">
        <w:rPr>
          <w:rFonts w:ascii="Times New Roman" w:hAnsi="Times New Roman" w:cs="Times New Roman"/>
          <w:sz w:val="24"/>
          <w:szCs w:val="24"/>
        </w:rPr>
        <w:t xml:space="preserve"> &gt; CA 40,000</w:t>
      </w:r>
      <w:r w:rsidR="00A219A8" w:rsidRPr="00B4245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A535BAA" w14:textId="77777777" w:rsidR="00A219A8" w:rsidRPr="00CD4FB4" w:rsidRDefault="00A219A8" w:rsidP="00A219A8">
      <w:pPr>
        <w:pStyle w:val="ListParagraph"/>
        <w:spacing w:line="36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36BDBF3A" w14:textId="7CE47342" w:rsidR="00452B5E" w:rsidRDefault="00452B5E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3269D64" w14:textId="5B70ED41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64AADFC" w14:textId="4A014814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E371590" w14:textId="1242F72D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E11463A" w14:textId="67BFE07B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713BE7A" w14:textId="5B7F2875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83FFE0D" w14:textId="77777777" w:rsidR="00B42457" w:rsidRDefault="00B42457" w:rsidP="00B42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51E2518" w14:textId="3404F85A" w:rsidR="00452B5E" w:rsidRDefault="00452B5E" w:rsidP="0055248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DB87222" w14:textId="67FF493B" w:rsidR="00AE4AF9" w:rsidRDefault="00AE4AF9" w:rsidP="0055248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7A95631" w14:textId="3A0097A9" w:rsidR="00AE4AF9" w:rsidRDefault="00AE4AF9" w:rsidP="0055248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3C712A6" w14:textId="4723457E" w:rsidR="00FB0141" w:rsidRDefault="00FB0141" w:rsidP="0055248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F2DCEC9" w14:textId="6AF8F88B" w:rsidR="00FB0141" w:rsidRDefault="00FB0141" w:rsidP="0055248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C63EB92" w14:textId="77777777" w:rsidR="00FB0141" w:rsidRPr="00CD4FB4" w:rsidRDefault="00FB0141" w:rsidP="0055248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D775A10" w14:textId="465C7602" w:rsidR="00DD5286" w:rsidRDefault="00DD5286" w:rsidP="00F17E2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bookmarkStart w:id="3" w:name="_Hlk76988157"/>
      <w:r w:rsidRPr="00CD4FB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PART B</w:t>
      </w:r>
      <w:r w:rsidR="00D81786" w:rsidRPr="00CD4FB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:  </w:t>
      </w:r>
      <w:r w:rsidR="00FE2A23" w:rsidRPr="00CD4FB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T</w:t>
      </w:r>
      <w:r w:rsidR="00D81786" w:rsidRPr="00CD4FB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he effects of alcohol. </w:t>
      </w:r>
    </w:p>
    <w:bookmarkEnd w:id="3"/>
    <w:p w14:paraId="4924095D" w14:textId="6A81D376" w:rsidR="00CF21D1" w:rsidRPr="00CF21D1" w:rsidRDefault="00CF21D1" w:rsidP="00F17E2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F21D1">
        <w:rPr>
          <w:rFonts w:ascii="Times New Roman" w:hAnsi="Times New Roman" w:cs="Times New Roman"/>
          <w:b/>
          <w:sz w:val="24"/>
          <w:szCs w:val="24"/>
          <w:lang w:val="en-GB"/>
        </w:rPr>
        <w:t xml:space="preserve">The NEXT questions will either be True or </w:t>
      </w:r>
      <w:r w:rsidR="00B42457" w:rsidRPr="00CF21D1">
        <w:rPr>
          <w:rFonts w:ascii="Times New Roman" w:hAnsi="Times New Roman" w:cs="Times New Roman"/>
          <w:b/>
          <w:sz w:val="24"/>
          <w:szCs w:val="24"/>
          <w:lang w:val="en-GB"/>
        </w:rPr>
        <w:t>False. If</w:t>
      </w:r>
      <w:r w:rsidRPr="00CF21D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you think the answer is TRUE tick “true”. If you think the answer is FALSE tick “</w:t>
      </w:r>
      <w:r w:rsidR="00B42457" w:rsidRPr="00CF21D1">
        <w:rPr>
          <w:rFonts w:ascii="Times New Roman" w:hAnsi="Times New Roman" w:cs="Times New Roman"/>
          <w:b/>
          <w:sz w:val="24"/>
          <w:szCs w:val="24"/>
          <w:lang w:val="en-GB"/>
        </w:rPr>
        <w:t>false”. If</w:t>
      </w:r>
      <w:r w:rsidRPr="00CF21D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you do not know the answer to the question, DO NOT GUESS, tick “I don’t Know” in the box</w:t>
      </w:r>
    </w:p>
    <w:p w14:paraId="61F1E0B2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Alcohol beverages do not provide weight-increasing calories. </w:t>
      </w:r>
    </w:p>
    <w:p w14:paraId="1746047B" w14:textId="77777777" w:rsidR="00AC5B50" w:rsidRDefault="00DA7281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65087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Segoe UI Symbol" w:eastAsia="MS Mincho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>True</w:t>
      </w:r>
      <w:r w:rsidR="00AC5B5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C5B50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325267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710374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 xml:space="preserve"> I don’t Know </w:t>
      </w:r>
    </w:p>
    <w:p w14:paraId="742697CE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 is usually classified as a stimulant.</w:t>
      </w:r>
      <w:del w:id="4" w:author="Abou El Foul, Mohamad" w:date="2021-06-24T04:46:00Z">
        <w:r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079AB1BA" w14:textId="77777777" w:rsidR="00AC5B50" w:rsidRDefault="00DA7281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en-GB"/>
          </w:rPr>
          <w:id w:val="-568731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>True</w:t>
      </w:r>
      <w:r w:rsidR="00AC5B5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C5B50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eastAsia="MS Gothic" w:hAnsi="Times New Roman" w:cs="Times New Roman"/>
            <w:sz w:val="24"/>
            <w:szCs w:val="24"/>
            <w:lang w:val="en-GB"/>
          </w:rPr>
          <w:id w:val="994610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Segoe UI Symbol" w:eastAsia="MS Mincho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872490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54A0D1A9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people drink to escape from problems, loneliness and depression. </w:t>
      </w:r>
    </w:p>
    <w:p w14:paraId="389816DD" w14:textId="77777777" w:rsidR="00AC5B50" w:rsidRDefault="00DA7281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  <w:lang w:val="en-GB"/>
          </w:rPr>
          <w:id w:val="1079948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Segoe UI Symbol" w:eastAsia="MS Mincho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>True</w:t>
      </w:r>
      <w:r w:rsidR="00AC5B5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C5B50">
        <w:rPr>
          <w:rFonts w:ascii="Times New Roman" w:hAnsi="Times New Roman" w:cs="Times New Roman"/>
          <w:sz w:val="24"/>
          <w:szCs w:val="24"/>
          <w:lang w:val="en-GB"/>
        </w:rPr>
        <w:tab/>
      </w:r>
      <w:sdt>
        <w:sdtPr>
          <w:rPr>
            <w:rFonts w:ascii="Times New Roman" w:eastAsia="MS Gothic" w:hAnsi="Times New Roman" w:cs="Times New Roman"/>
            <w:sz w:val="24"/>
            <w:szCs w:val="24"/>
            <w:lang w:val="en-GB"/>
          </w:rPr>
          <w:id w:val="80188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Segoe UI Symbol" w:eastAsia="MS Mincho" w:hAnsi="Segoe UI Symbol" w:cs="Segoe UI Symbol"/>
              <w:sz w:val="24"/>
              <w:szCs w:val="24"/>
              <w:lang w:val="en-GB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318394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B5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C5B50"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3DB1E74A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person cannot become an alcoholic by just drinking beer. </w:t>
      </w:r>
    </w:p>
    <w:p w14:paraId="6D02D4E7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77736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20AE85A6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Drinking in moderation can result in relaxation, enhanced social interactions, and a feeling of well-being. </w:t>
      </w:r>
    </w:p>
    <w:p w14:paraId="624A0227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181539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4C416BA2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Self-help groups (Alcoholics Anonymous) are not helpful for those suffering from Alcohol Use Disorder.</w:t>
      </w:r>
    </w:p>
    <w:p w14:paraId="04CAFB0D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402327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7A0DC2FD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blood alcohol concentration of .02% causes a person to be in a stupor. </w:t>
      </w:r>
    </w:p>
    <w:p w14:paraId="029DFC46" w14:textId="2009E352" w:rsidR="00AC5B50" w:rsidRDefault="00AC5B50" w:rsidP="00AC5B50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549116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01E3BD6F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glass of beer has very few calories so it has no impact on a diet. </w:t>
      </w:r>
    </w:p>
    <w:p w14:paraId="18E7010E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954443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71202343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Eating while drinking will slow down the absorption of alcohol into the body. </w:t>
      </w:r>
    </w:p>
    <w:p w14:paraId="78F5A7DB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86978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0335878E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Consuming alcoholic drinks mixed with water is a way of avoiding getting drunk.</w:t>
      </w:r>
    </w:p>
    <w:p w14:paraId="379E03F7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-537194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440AE91C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 use is associated with about 50% of homicides and 25% of suicides.</w:t>
      </w:r>
    </w:p>
    <w:p w14:paraId="719DA17F" w14:textId="77777777" w:rsidR="00AC5B50" w:rsidRDefault="00AC5B50" w:rsidP="00AC5B50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1868440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</w:p>
    <w:p w14:paraId="47498C88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 abuse reduces life expectancy by about 10years.</w:t>
      </w:r>
    </w:p>
    <w:p w14:paraId="6BA11FEF" w14:textId="77777777" w:rsidR="00AC5B50" w:rsidRDefault="00AC5B50" w:rsidP="00AC5B50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280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1514337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F530E8F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 are more likely than women to be binge drinkers.</w:t>
      </w:r>
    </w:p>
    <w:p w14:paraId="50624BCE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3777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6602FF17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Hypoglycemia may be caused by acute alcohol intoxication.</w:t>
      </w:r>
    </w:p>
    <w:p w14:paraId="1C010CB8" w14:textId="77777777" w:rsidR="00AC5B50" w:rsidRDefault="00AC5B50" w:rsidP="00AC5B50">
      <w:pPr>
        <w:spacing w:line="360" w:lineRule="auto"/>
        <w:ind w:left="1080"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>True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Segoe UI Symbol" w:eastAsia="MS Mincho" w:hAnsi="Segoe UI Symbol" w:cs="Segoe UI Symbol"/>
          <w:sz w:val="24"/>
          <w:szCs w:val="24"/>
          <w:lang w:val="en-GB"/>
        </w:rPr>
        <w:t>☐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False                         </w:t>
      </w:r>
      <w:sdt>
        <w:sdtPr>
          <w:rPr>
            <w:rFonts w:ascii="Times New Roman" w:hAnsi="Times New Roman" w:cs="Times New Roman"/>
            <w:sz w:val="24"/>
            <w:szCs w:val="24"/>
            <w:lang w:val="en-GB"/>
          </w:rPr>
          <w:id w:val="1900702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  <w:lang w:val="en-GB"/>
        </w:rPr>
        <w:t xml:space="preserve"> I don’t Know</w:t>
      </w:r>
    </w:p>
    <w:p w14:paraId="6F51AFE1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 use rarely causes disturbed sleep.</w:t>
      </w:r>
    </w:p>
    <w:p w14:paraId="2BD53E0E" w14:textId="77777777" w:rsidR="00AC5B50" w:rsidRDefault="00AC5B50" w:rsidP="00AC5B50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 xml:space="preserve">False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1695532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</w:p>
    <w:p w14:paraId="2EBA678B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no genetic basis for alcohol use disorders.</w:t>
      </w:r>
    </w:p>
    <w:p w14:paraId="40230BC6" w14:textId="77777777" w:rsidR="00AC5B50" w:rsidRDefault="00AC5B50" w:rsidP="00AC5B50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 xml:space="preserve">False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415360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</w:p>
    <w:p w14:paraId="1B878153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 impairment or hallucination cannot be caused by alcohol</w:t>
      </w:r>
    </w:p>
    <w:p w14:paraId="38791130" w14:textId="77777777" w:rsidR="00AC5B50" w:rsidRDefault="00AC5B50" w:rsidP="00AC5B50">
      <w:pPr>
        <w:pStyle w:val="ListParagraph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 xml:space="preserve">False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131609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</w:p>
    <w:p w14:paraId="17953595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 consumption in pregnancy does not affect the fetus.</w:t>
      </w:r>
    </w:p>
    <w:p w14:paraId="5235521F" w14:textId="77777777" w:rsidR="00AC5B50" w:rsidRDefault="00AC5B50" w:rsidP="00AC5B50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 xml:space="preserve">False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251198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</w:p>
    <w:p w14:paraId="629C438E" w14:textId="77777777" w:rsidR="00AC5B50" w:rsidRDefault="00AC5B50" w:rsidP="00AC5B5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Alcohol consumption during pregnancy does not affect the child’s postnatal development.</w:t>
      </w:r>
    </w:p>
    <w:p w14:paraId="1FD885B1" w14:textId="77777777" w:rsidR="00AC5B50" w:rsidRDefault="00AC5B50" w:rsidP="00AC5B50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 xml:space="preserve">False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1409916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</w:p>
    <w:p w14:paraId="508D8861" w14:textId="77777777" w:rsidR="00AC5B50" w:rsidRDefault="00AC5B50" w:rsidP="00AC5B5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ins w:id="5" w:author="Abou El Foul, Mohamad" w:date="2021-06-24T05:10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 xml:space="preserve">     20. DT’s (Delirium tremens) normally appears after at least 5 years of heavy alcohol use.</w:t>
      </w:r>
    </w:p>
    <w:p w14:paraId="554A94A5" w14:textId="2583DADF" w:rsidR="00C22CD9" w:rsidRPr="00CF21D1" w:rsidRDefault="00AC5B50" w:rsidP="00CF21D1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Segoe UI Symbol" w:eastAsia="MS Mincho" w:hAnsi="Segoe UI Symbol" w:cs="Segoe UI Symbol"/>
          <w:sz w:val="24"/>
          <w:szCs w:val="24"/>
        </w:rPr>
        <w:t>☐</w:t>
      </w:r>
      <w:r>
        <w:rPr>
          <w:rFonts w:ascii="Times New Roman" w:hAnsi="Times New Roman" w:cs="Times New Roman"/>
          <w:sz w:val="24"/>
          <w:szCs w:val="24"/>
        </w:rPr>
        <w:t xml:space="preserve">False                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990707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I don’t Know</w:t>
      </w:r>
    </w:p>
    <w:p w14:paraId="44178831" w14:textId="77777777" w:rsidR="00C8114C" w:rsidRPr="00CD4FB4" w:rsidRDefault="00C8114C" w:rsidP="00AC5B50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99537FF" w14:textId="5B3AB732" w:rsidR="00DD5286" w:rsidRDefault="00DD5286" w:rsidP="00F17E2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CD4FB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PART C: Biological Consequences of Binge Drinking Scale</w:t>
      </w:r>
    </w:p>
    <w:p w14:paraId="4CD71CE6" w14:textId="75CD839E" w:rsidR="005D1847" w:rsidRPr="005D1847" w:rsidRDefault="005D1847" w:rsidP="005D1847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5D1847">
        <w:rPr>
          <w:rFonts w:ascii="Times New Roman" w:hAnsi="Times New Roman" w:cs="Times New Roman"/>
          <w:i/>
          <w:sz w:val="24"/>
          <w:szCs w:val="24"/>
          <w:lang w:val="en-GB"/>
        </w:rPr>
        <w:t>When answering the following questions please consider the below bolded terms in light of their</w:t>
      </w:r>
      <w:r w:rsidR="006964F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5D1847">
        <w:rPr>
          <w:rFonts w:ascii="Times New Roman" w:hAnsi="Times New Roman" w:cs="Times New Roman"/>
          <w:i/>
          <w:sz w:val="24"/>
          <w:szCs w:val="24"/>
          <w:lang w:val="en-GB"/>
        </w:rPr>
        <w:t>provided definitions. Please read the questions carefully and answer honestly</w:t>
      </w:r>
    </w:p>
    <w:p w14:paraId="737C858F" w14:textId="77777777" w:rsidR="005D1847" w:rsidRPr="005D1847" w:rsidRDefault="005D1847" w:rsidP="005D18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D1847">
        <w:rPr>
          <w:rFonts w:ascii="Times New Roman" w:hAnsi="Times New Roman" w:cs="Times New Roman"/>
          <w:b/>
          <w:sz w:val="24"/>
          <w:szCs w:val="24"/>
          <w:lang w:val="en-GB"/>
        </w:rPr>
        <w:t xml:space="preserve">Binge drinking: </w:t>
      </w:r>
      <w:r w:rsidRPr="005D1847">
        <w:rPr>
          <w:rFonts w:ascii="Times New Roman" w:hAnsi="Times New Roman" w:cs="Times New Roman"/>
          <w:sz w:val="24"/>
          <w:szCs w:val="24"/>
          <w:lang w:val="en-GB"/>
        </w:rPr>
        <w:t>consuming at least 4-5 alcoholic drinks in a single occasion</w:t>
      </w:r>
      <w:r w:rsidRPr="005D1847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14:paraId="0B1CBABC" w14:textId="77777777" w:rsidR="005D1847" w:rsidRPr="005D1847" w:rsidRDefault="005D1847" w:rsidP="005D18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D1847">
        <w:rPr>
          <w:rFonts w:ascii="Times New Roman" w:hAnsi="Times New Roman" w:cs="Times New Roman"/>
          <w:b/>
          <w:sz w:val="24"/>
          <w:szCs w:val="24"/>
          <w:lang w:val="en-GB"/>
        </w:rPr>
        <w:t xml:space="preserve">Moderate drinking: </w:t>
      </w:r>
      <w:r w:rsidRPr="005D1847">
        <w:rPr>
          <w:rFonts w:ascii="Times New Roman" w:hAnsi="Times New Roman" w:cs="Times New Roman"/>
          <w:sz w:val="24"/>
          <w:szCs w:val="24"/>
          <w:lang w:val="en-GB"/>
        </w:rPr>
        <w:t>One drink an hour, no more than 2-3 drinks per day.</w:t>
      </w:r>
    </w:p>
    <w:p w14:paraId="5D036BC4" w14:textId="77777777" w:rsidR="005D1847" w:rsidRDefault="005D1847" w:rsidP="005D18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D1847">
        <w:rPr>
          <w:rFonts w:ascii="Times New Roman" w:hAnsi="Times New Roman" w:cs="Times New Roman"/>
          <w:b/>
          <w:sz w:val="24"/>
          <w:szCs w:val="24"/>
          <w:lang w:val="en-GB"/>
        </w:rPr>
        <w:t xml:space="preserve">Adolescent: </w:t>
      </w:r>
      <w:r w:rsidRPr="005D1847">
        <w:rPr>
          <w:rFonts w:ascii="Times New Roman" w:hAnsi="Times New Roman" w:cs="Times New Roman"/>
          <w:sz w:val="24"/>
          <w:szCs w:val="24"/>
          <w:lang w:val="en-GB"/>
        </w:rPr>
        <w:t>10-19 year olds</w:t>
      </w:r>
    </w:p>
    <w:p w14:paraId="2E82A3DC" w14:textId="282C0A25" w:rsidR="00DD5286" w:rsidRPr="00CD4FB4" w:rsidRDefault="00DD5286" w:rsidP="00F17E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D1847">
        <w:rPr>
          <w:rFonts w:ascii="Times New Roman" w:hAnsi="Times New Roman" w:cs="Times New Roman"/>
          <w:b/>
          <w:sz w:val="24"/>
          <w:szCs w:val="24"/>
          <w:lang w:val="en-GB"/>
        </w:rPr>
        <w:t>Binge drinking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 xml:space="preserve">: consuming at least 4-5 alcoholic drinks </w:t>
      </w:r>
      <w:r w:rsidR="00F17E22" w:rsidRPr="00CD4FB4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CD4FB4">
        <w:rPr>
          <w:rFonts w:ascii="Times New Roman" w:hAnsi="Times New Roman" w:cs="Times New Roman"/>
          <w:sz w:val="24"/>
          <w:szCs w:val="24"/>
          <w:lang w:val="en-GB"/>
        </w:rPr>
        <w:t>n a single occasion.</w:t>
      </w:r>
    </w:p>
    <w:tbl>
      <w:tblPr>
        <w:tblStyle w:val="TableGrid"/>
        <w:tblW w:w="9000" w:type="dxa"/>
        <w:tblInd w:w="-5" w:type="dxa"/>
        <w:tblLook w:val="04A0" w:firstRow="1" w:lastRow="0" w:firstColumn="1" w:lastColumn="0" w:noHBand="0" w:noVBand="1"/>
      </w:tblPr>
      <w:tblGrid>
        <w:gridCol w:w="2869"/>
        <w:gridCol w:w="1390"/>
        <w:gridCol w:w="950"/>
        <w:gridCol w:w="1097"/>
        <w:gridCol w:w="1304"/>
        <w:gridCol w:w="1390"/>
      </w:tblGrid>
      <w:tr w:rsidR="00A8281C" w:rsidRPr="00CD4FB4" w14:paraId="21DE2B5F" w14:textId="77777777" w:rsidTr="00736296">
        <w:tc>
          <w:tcPr>
            <w:tcW w:w="3508" w:type="dxa"/>
            <w:tcBorders>
              <w:top w:val="nil"/>
              <w:left w:val="nil"/>
            </w:tcBorders>
          </w:tcPr>
          <w:p w14:paraId="0E7F2582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70111618"/>
          </w:p>
        </w:tc>
        <w:tc>
          <w:tcPr>
            <w:tcW w:w="1177" w:type="dxa"/>
          </w:tcPr>
          <w:p w14:paraId="3ECEB582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42457">
              <w:rPr>
                <w:rFonts w:ascii="Times New Roman" w:hAnsi="Times New Roman" w:cs="Times New Roman"/>
                <w:sz w:val="22"/>
              </w:rPr>
              <w:t>STRONGLY AGREE</w:t>
            </w:r>
          </w:p>
          <w:p w14:paraId="1B16086E" w14:textId="3FF9C84F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00" w:type="dxa"/>
          </w:tcPr>
          <w:p w14:paraId="374E3363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42457">
              <w:rPr>
                <w:rFonts w:ascii="Times New Roman" w:hAnsi="Times New Roman" w:cs="Times New Roman"/>
                <w:sz w:val="22"/>
              </w:rPr>
              <w:t>AGREE</w:t>
            </w:r>
          </w:p>
          <w:p w14:paraId="4E16251F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429AED07" w14:textId="726FA42A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80" w:type="dxa"/>
          </w:tcPr>
          <w:p w14:paraId="4C840C6B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42457">
              <w:rPr>
                <w:rFonts w:ascii="Times New Roman" w:hAnsi="Times New Roman" w:cs="Times New Roman"/>
                <w:sz w:val="22"/>
              </w:rPr>
              <w:t>UNSURE</w:t>
            </w:r>
          </w:p>
          <w:p w14:paraId="00DD4DC6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44FD63CB" w14:textId="0145EBB1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4" w:type="dxa"/>
          </w:tcPr>
          <w:p w14:paraId="47EA4BCC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42457">
              <w:rPr>
                <w:rFonts w:ascii="Times New Roman" w:hAnsi="Times New Roman" w:cs="Times New Roman"/>
                <w:sz w:val="22"/>
              </w:rPr>
              <w:t>DISAGREE</w:t>
            </w:r>
          </w:p>
          <w:p w14:paraId="026AA961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 w14:paraId="50F0A0AA" w14:textId="7D820D52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71" w:type="dxa"/>
          </w:tcPr>
          <w:p w14:paraId="3A507CF7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42457">
              <w:rPr>
                <w:rFonts w:ascii="Times New Roman" w:hAnsi="Times New Roman" w:cs="Times New Roman"/>
                <w:sz w:val="22"/>
              </w:rPr>
              <w:t>STRONGLY</w:t>
            </w:r>
          </w:p>
          <w:p w14:paraId="3CD6ED17" w14:textId="77777777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42457">
              <w:rPr>
                <w:rFonts w:ascii="Times New Roman" w:hAnsi="Times New Roman" w:cs="Times New Roman"/>
                <w:sz w:val="22"/>
              </w:rPr>
              <w:t>DISAGREE</w:t>
            </w:r>
          </w:p>
          <w:p w14:paraId="1C5271A3" w14:textId="1C80351B" w:rsidR="00A8281C" w:rsidRPr="00B42457" w:rsidRDefault="00A8281C" w:rsidP="007372A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bookmarkEnd w:id="6"/>
      <w:tr w:rsidR="00A8281C" w:rsidRPr="00CD4FB4" w14:paraId="4BDD9B4F" w14:textId="77777777" w:rsidTr="007372A9">
        <w:tc>
          <w:tcPr>
            <w:tcW w:w="3508" w:type="dxa"/>
          </w:tcPr>
          <w:p w14:paraId="633294FB" w14:textId="797AB1D8" w:rsidR="00A8281C" w:rsidRPr="00CD4FB4" w:rsidRDefault="00C22CD9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3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534E" w:rsidRPr="002E534E">
              <w:rPr>
                <w:rFonts w:ascii="Times New Roman" w:hAnsi="Times New Roman" w:cs="Times New Roman"/>
                <w:sz w:val="24"/>
                <w:szCs w:val="24"/>
              </w:rPr>
              <w:t xml:space="preserve">Consuming alcohol in moderation is beneficial for the physical health of an 18-22 year old. </w:t>
            </w:r>
          </w:p>
        </w:tc>
        <w:tc>
          <w:tcPr>
            <w:tcW w:w="1177" w:type="dxa"/>
          </w:tcPr>
          <w:p w14:paraId="268A473D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1DBB1C6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043FBEC4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1C8623C5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611709BE" w14:textId="46A97A83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1C" w:rsidRPr="00CD4FB4" w14:paraId="4BE48867" w14:textId="77777777" w:rsidTr="007372A9">
        <w:tc>
          <w:tcPr>
            <w:tcW w:w="3508" w:type="dxa"/>
          </w:tcPr>
          <w:p w14:paraId="0F9C0503" w14:textId="5CAEB4FB" w:rsidR="00A8281C" w:rsidRPr="00CD4FB4" w:rsidRDefault="00C22CD9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8281C" w:rsidRPr="00CD4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34E" w:rsidRPr="002E534E">
              <w:rPr>
                <w:rFonts w:ascii="Times New Roman" w:hAnsi="Times New Roman" w:cs="Times New Roman"/>
                <w:sz w:val="24"/>
                <w:szCs w:val="24"/>
              </w:rPr>
              <w:t>Alcohol is an addictive drug</w:t>
            </w:r>
          </w:p>
        </w:tc>
        <w:tc>
          <w:tcPr>
            <w:tcW w:w="1177" w:type="dxa"/>
          </w:tcPr>
          <w:p w14:paraId="6F78F95C" w14:textId="68AAC27E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03443F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0B5DE840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2CA39E0B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BF2C7B7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1C" w:rsidRPr="00CD4FB4" w14:paraId="74D49F52" w14:textId="77777777" w:rsidTr="007372A9">
        <w:tc>
          <w:tcPr>
            <w:tcW w:w="3508" w:type="dxa"/>
          </w:tcPr>
          <w:p w14:paraId="2884B618" w14:textId="07DF928D" w:rsidR="00D36262" w:rsidRPr="00D36262" w:rsidRDefault="00C22CD9" w:rsidP="00D3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281C" w:rsidRPr="00CD4F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36262" w:rsidRPr="00D36262">
              <w:rPr>
                <w:rFonts w:ascii="Times New Roman" w:hAnsi="Times New Roman" w:cs="Times New Roman"/>
                <w:sz w:val="24"/>
                <w:szCs w:val="24"/>
              </w:rPr>
              <w:t>The adolescent brain is more susceptible to damage from binge drinking than a fully</w:t>
            </w:r>
          </w:p>
          <w:p w14:paraId="1951B7DA" w14:textId="064A7583" w:rsidR="00A8281C" w:rsidRPr="00CD4FB4" w:rsidRDefault="00D36262" w:rsidP="00D3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262">
              <w:rPr>
                <w:rFonts w:ascii="Times New Roman" w:hAnsi="Times New Roman" w:cs="Times New Roman"/>
                <w:sz w:val="24"/>
                <w:szCs w:val="24"/>
              </w:rPr>
              <w:t>developed adult brain.</w:t>
            </w:r>
          </w:p>
        </w:tc>
        <w:tc>
          <w:tcPr>
            <w:tcW w:w="1177" w:type="dxa"/>
          </w:tcPr>
          <w:p w14:paraId="6F06F744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48DA12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7AE2D3CE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6AE47BFF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5A75D0B5" w14:textId="79F44AE4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1C" w:rsidRPr="00CD4FB4" w14:paraId="162E2E98" w14:textId="77777777" w:rsidTr="007372A9">
        <w:tc>
          <w:tcPr>
            <w:tcW w:w="3508" w:type="dxa"/>
          </w:tcPr>
          <w:p w14:paraId="5E02CE57" w14:textId="27F2628E" w:rsidR="00D36262" w:rsidRPr="00D36262" w:rsidRDefault="00C22CD9" w:rsidP="00D3626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="00A8281C" w:rsidRPr="00CD4FB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r w:rsidR="00D36262" w:rsidRPr="00D3626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human brain is still in the process of development in the ages of typical college student</w:t>
            </w:r>
          </w:p>
          <w:p w14:paraId="1BF0F863" w14:textId="2CB2C882" w:rsidR="00A8281C" w:rsidRPr="00CD4FB4" w:rsidRDefault="00D36262" w:rsidP="00D3626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3626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(18-22).</w:t>
            </w:r>
          </w:p>
          <w:p w14:paraId="0675C184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14:paraId="6E8D865E" w14:textId="2BE9F4FB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68C4CD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3C52C1AB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4DDC84C1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FDDAC78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1C" w:rsidRPr="00CD4FB4" w14:paraId="574097A2" w14:textId="77777777" w:rsidTr="007372A9">
        <w:tc>
          <w:tcPr>
            <w:tcW w:w="3508" w:type="dxa"/>
          </w:tcPr>
          <w:p w14:paraId="38F972D4" w14:textId="709729DE" w:rsidR="00D36262" w:rsidRPr="00D36262" w:rsidRDefault="00C22CD9" w:rsidP="00D3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281C" w:rsidRPr="00CD4F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36262" w:rsidRPr="00D36262">
              <w:rPr>
                <w:rFonts w:ascii="Times New Roman" w:hAnsi="Times New Roman" w:cs="Times New Roman"/>
                <w:sz w:val="24"/>
                <w:szCs w:val="24"/>
              </w:rPr>
              <w:t>Binge drinking 1-2 times per week can have a negative effect on a young adult’s learning and</w:t>
            </w:r>
          </w:p>
          <w:p w14:paraId="4992DC7B" w14:textId="54B70F99" w:rsidR="00A8281C" w:rsidRPr="00CD4FB4" w:rsidRDefault="00D36262" w:rsidP="00D3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262">
              <w:rPr>
                <w:rFonts w:ascii="Times New Roman" w:hAnsi="Times New Roman" w:cs="Times New Roman"/>
                <w:sz w:val="24"/>
                <w:szCs w:val="24"/>
              </w:rPr>
              <w:t>memory function.</w:t>
            </w:r>
            <w:r w:rsidR="00A8281C" w:rsidRPr="00CD4F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7" w:type="dxa"/>
          </w:tcPr>
          <w:p w14:paraId="222140BD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BD5545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2A7D2444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1DE50345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5BB3B3D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C96D0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26295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CD0BB" w14:textId="4968073E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1C" w:rsidRPr="00CD4FB4" w14:paraId="7A508D7A" w14:textId="77777777" w:rsidTr="007372A9">
        <w:tc>
          <w:tcPr>
            <w:tcW w:w="3508" w:type="dxa"/>
          </w:tcPr>
          <w:p w14:paraId="70331836" w14:textId="6F2B0BF9" w:rsidR="00D36262" w:rsidRPr="00D36262" w:rsidRDefault="00C22CD9" w:rsidP="00D3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281C" w:rsidRPr="00CD4F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36262" w:rsidRPr="00D36262">
              <w:rPr>
                <w:rFonts w:ascii="Times New Roman" w:hAnsi="Times New Roman" w:cs="Times New Roman"/>
                <w:sz w:val="24"/>
                <w:szCs w:val="24"/>
              </w:rPr>
              <w:t>Young adults who abuse alcohol are more likely to have higher levels of self-rated anxiety and</w:t>
            </w:r>
          </w:p>
          <w:p w14:paraId="64060BCC" w14:textId="7334C28E" w:rsidR="00A8281C" w:rsidRPr="00CD4FB4" w:rsidRDefault="00D36262" w:rsidP="00D36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262">
              <w:rPr>
                <w:rFonts w:ascii="Times New Roman" w:hAnsi="Times New Roman" w:cs="Times New Roman"/>
                <w:sz w:val="24"/>
                <w:szCs w:val="24"/>
              </w:rPr>
              <w:t>depression</w:t>
            </w:r>
          </w:p>
        </w:tc>
        <w:tc>
          <w:tcPr>
            <w:tcW w:w="1177" w:type="dxa"/>
          </w:tcPr>
          <w:p w14:paraId="56FF8B2B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248AC657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14:paraId="7AE7C9A6" w14:textId="36EAA8FF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292FE18A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CEC24E7" w14:textId="77777777" w:rsidR="00A8281C" w:rsidRPr="00CD4FB4" w:rsidRDefault="00A8281C" w:rsidP="00737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F9A43E" w14:textId="55D0AAF2" w:rsidR="00B339B3" w:rsidRDefault="00B339B3" w:rsidP="00F17E2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27E08BC7" w14:textId="77777777" w:rsidR="00C8114C" w:rsidRPr="00CD4FB4" w:rsidRDefault="00C8114C" w:rsidP="00F17E2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AB4D2EE" w14:textId="77777777" w:rsidR="000327ED" w:rsidRDefault="000327ED" w:rsidP="000327E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bookmarkStart w:id="7" w:name="_Hlk76988407"/>
      <w: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PART D : Effects of smoking marijuana</w:t>
      </w:r>
    </w:p>
    <w:bookmarkEnd w:id="7"/>
    <w:p w14:paraId="260CA863" w14:textId="77777777" w:rsidR="000327ED" w:rsidRDefault="000327ED" w:rsidP="000327E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GB"/>
        </w:rPr>
        <w:t>The NEXT questions will either be Yes or NO. If you think the answer is YES tick “Yes”. If you think the answer is NO tick “No”.</w:t>
      </w:r>
    </w:p>
    <w:p w14:paraId="4EA4B315" w14:textId="77777777" w:rsidR="000327ED" w:rsidRPr="00A27C40" w:rsidRDefault="000327ED" w:rsidP="000327E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1F7713A8" w14:textId="77777777" w:rsidR="000327ED" w:rsidRPr="00A27C40" w:rsidRDefault="000327ED" w:rsidP="000327E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27C40">
        <w:rPr>
          <w:rFonts w:ascii="Times New Roman" w:hAnsi="Times New Roman" w:cs="Times New Roman"/>
          <w:b/>
          <w:bCs/>
          <w:sz w:val="24"/>
          <w:szCs w:val="24"/>
        </w:rPr>
        <w:t>What do you believe are the benefits of marijuana?</w:t>
      </w:r>
      <w:ins w:id="8" w:author="Abou El Foul, Mohamad" w:date="2021-06-24T03:41:00Z">
        <w:r w:rsidRPr="00A27C40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             </w:t>
        </w:r>
      </w:ins>
      <w:del w:id="9" w:author="Abou El Foul, Mohamad" w:date="2021-06-24T04:06:00Z">
        <w:r w:rsidRPr="00A27C40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          </w:delText>
        </w:r>
      </w:del>
      <w:r w:rsidRPr="00A27C4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</w:p>
    <w:p w14:paraId="3639E481" w14:textId="77777777" w:rsidR="000327ED" w:rsidRDefault="000327ED" w:rsidP="000327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tbl>
      <w:tblPr>
        <w:tblStyle w:val="TableGrid"/>
        <w:tblW w:w="8075" w:type="dxa"/>
        <w:jc w:val="center"/>
        <w:tblLook w:val="04A0" w:firstRow="1" w:lastRow="0" w:firstColumn="1" w:lastColumn="0" w:noHBand="0" w:noVBand="1"/>
      </w:tblPr>
      <w:tblGrid>
        <w:gridCol w:w="456"/>
        <w:gridCol w:w="6011"/>
        <w:gridCol w:w="839"/>
        <w:gridCol w:w="769"/>
      </w:tblGrid>
      <w:tr w:rsidR="000327ED" w14:paraId="38799FB7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05D9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9ED3FA2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EF9D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YES                        </w:t>
            </w:r>
          </w:p>
          <w:p w14:paraId="0B2B11A3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4527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                         </w:t>
            </w:r>
          </w:p>
        </w:tc>
      </w:tr>
      <w:tr w:rsidR="000327ED" w14:paraId="13052AB2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1250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50F1" w14:textId="77777777" w:rsidR="000327ED" w:rsidRDefault="000327ED">
            <w:pPr>
              <w:rPr>
                <w:ins w:id="10" w:author="Abou El Foul, Mohamad" w:date="2021-06-24T04:05:00Z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Pain management</w:t>
            </w:r>
          </w:p>
          <w:p w14:paraId="52260B23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1289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DCEC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004D4047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A3CA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4DE7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Treatment of disease (such as epilepsy or multiple sclerosis) </w:t>
            </w:r>
          </w:p>
          <w:p w14:paraId="288C88BC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6AC4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AC35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33BCBC5B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A129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2AB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Relief from stress, anxiety, or depression </w:t>
            </w:r>
          </w:p>
          <w:p w14:paraId="43E1EB01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59F5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E89D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3FE8AE48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C96B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1053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Improved appetite </w:t>
            </w:r>
          </w:p>
          <w:p w14:paraId="46ECFCB2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0984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C00D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456DCAB8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C7DC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3C9B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Improved sleep </w:t>
            </w:r>
          </w:p>
          <w:p w14:paraId="18A3DF8D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E482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4996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187CF36E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DCC6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48EF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Help decreasing or stopping other medicines </w:t>
            </w:r>
          </w:p>
          <w:p w14:paraId="1D0ACAB9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E323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9DF0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6813FD1A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8487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E00D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Improved creativity </w:t>
            </w:r>
          </w:p>
          <w:p w14:paraId="1D52FE42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F1E9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3982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37C4F92F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B638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7223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Improved focus or concentration </w:t>
            </w:r>
          </w:p>
          <w:p w14:paraId="63DF82DA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D2BE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8BEE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5BCE95E9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641B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2617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Increased energy </w:t>
            </w:r>
          </w:p>
          <w:p w14:paraId="6ED328BA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8BF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46EC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36F6C352" w14:textId="77777777" w:rsidTr="002C1707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051B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A124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benefit </w:t>
            </w:r>
          </w:p>
          <w:p w14:paraId="3D6CD518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CC98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92A6" w14:textId="77777777" w:rsidR="000327ED" w:rsidRDefault="00032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879F7D" w14:textId="77777777" w:rsidR="000327ED" w:rsidRDefault="000327ED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4D9368FD" w14:textId="77777777" w:rsidR="000327ED" w:rsidRDefault="000327ED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2B2F8C20" w14:textId="6C5F22E3" w:rsidR="000327ED" w:rsidRDefault="000327ED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18CA5741" w14:textId="25820499" w:rsidR="00C8114C" w:rsidRDefault="00C8114C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7F72CF7" w14:textId="3084A8DE" w:rsidR="00C8114C" w:rsidRDefault="00C8114C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6C4F1BC5" w14:textId="31E94D94" w:rsidR="00C8114C" w:rsidRDefault="00C8114C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5E51E7BA" w14:textId="39D9AC88" w:rsidR="00C8114C" w:rsidRDefault="00C8114C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6EBCB24C" w14:textId="77777777" w:rsidR="00B42457" w:rsidRDefault="00B42457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5A1F75C6" w14:textId="77777777" w:rsidR="000327ED" w:rsidRDefault="000327ED" w:rsidP="000327E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13FE63CB" w14:textId="77777777" w:rsidR="000327ED" w:rsidRPr="00A27C40" w:rsidRDefault="000327ED" w:rsidP="000327E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27C40">
        <w:rPr>
          <w:rFonts w:ascii="Times New Roman" w:hAnsi="Times New Roman" w:cs="Times New Roman"/>
          <w:b/>
          <w:bCs/>
          <w:sz w:val="24"/>
          <w:szCs w:val="24"/>
        </w:rPr>
        <w:t>What do you believe are the risks of marijuana?</w:t>
      </w:r>
    </w:p>
    <w:tbl>
      <w:tblPr>
        <w:tblStyle w:val="TableGrid"/>
        <w:tblpPr w:leftFromText="180" w:rightFromText="180" w:vertAnchor="text" w:horzAnchor="margin" w:tblpXSpec="center" w:tblpY="416"/>
        <w:tblW w:w="8575" w:type="dxa"/>
        <w:tblLook w:val="04A0" w:firstRow="1" w:lastRow="0" w:firstColumn="1" w:lastColumn="0" w:noHBand="0" w:noVBand="1"/>
      </w:tblPr>
      <w:tblGrid>
        <w:gridCol w:w="498"/>
        <w:gridCol w:w="6376"/>
        <w:gridCol w:w="851"/>
        <w:gridCol w:w="850"/>
      </w:tblGrid>
      <w:tr w:rsidR="000327ED" w14:paraId="2B193E49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0D02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DCACA49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3414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YES                        </w:t>
            </w:r>
          </w:p>
          <w:p w14:paraId="6D3DA9C5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6E7D8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                         </w:t>
            </w:r>
          </w:p>
        </w:tc>
      </w:tr>
      <w:tr w:rsidR="000327ED" w14:paraId="27D3FF88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8E9B" w14:textId="4FC3B558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BB89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Addiction to marijuana </w:t>
            </w:r>
          </w:p>
          <w:p w14:paraId="1517278D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0937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5746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25D60637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DBDA" w14:textId="7A43ED3A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ECB2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Impaired memory </w:t>
            </w:r>
          </w:p>
          <w:p w14:paraId="653952D6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C46A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0D32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31646B1A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37A9" w14:textId="24641BF8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1367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Increased use of other drugs </w:t>
            </w:r>
          </w:p>
          <w:p w14:paraId="058A3B6D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262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CC68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47CF67F1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9C8F" w14:textId="05C3AA1E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0B2B" w14:textId="77777777" w:rsidR="000327ED" w:rsidRDefault="000327ED" w:rsidP="00E16E1D">
            <w:pPr>
              <w:rPr>
                <w:del w:id="11" w:author="Abou El Foul, Mohamad" w:date="2021-06-24T04:19:00Z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Personal or relationship problems </w:t>
            </w:r>
          </w:p>
          <w:p w14:paraId="4AE535C8" w14:textId="77777777" w:rsidR="000327ED" w:rsidRDefault="000327ED" w:rsidP="00E16E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063B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7B3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137BED90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6130" w14:textId="4C8A53D6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6A12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Decrease in intelligence (IQ) </w:t>
            </w:r>
          </w:p>
          <w:p w14:paraId="4DA6034A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040C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3C37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70AA7BD5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57027" w14:textId="483BE6B1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3C8B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Decrease in energy </w:t>
            </w:r>
          </w:p>
          <w:p w14:paraId="4C6B7910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291D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1041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23173B53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7BA2" w14:textId="5A7B6C7D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ED5D" w14:textId="77777777" w:rsidR="000327ED" w:rsidRDefault="000327ED" w:rsidP="00E16E1D">
            <w:pPr>
              <w:rPr>
                <w:del w:id="12" w:author="Abou El Foul, Mohamad" w:date="2021-06-24T04:20:00Z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New or worsening health problems </w:t>
            </w:r>
          </w:p>
          <w:p w14:paraId="600AD7C2" w14:textId="77777777" w:rsidR="000327ED" w:rsidRDefault="000327ED" w:rsidP="00E16E1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188D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A25B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0F620BBE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B6D1" w14:textId="67C3A2B5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5DB1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Increase in stress, anxiety, or depression </w:t>
            </w:r>
          </w:p>
          <w:p w14:paraId="6B645379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32AF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2270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7BCBFD0F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3577" w14:textId="528A0A12" w:rsidR="000327ED" w:rsidRDefault="00130583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EDF9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Disrupted sleep </w:t>
            </w:r>
          </w:p>
          <w:p w14:paraId="039A37D6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C011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3646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7ED" w14:paraId="708ECAC8" w14:textId="77777777" w:rsidTr="002C170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1C49" w14:textId="6BF9B4A9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5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15D4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risk </w:t>
            </w:r>
          </w:p>
          <w:p w14:paraId="53AC42C7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A131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808E" w14:textId="77777777" w:rsidR="000327ED" w:rsidRDefault="000327ED" w:rsidP="002C1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FD21DF" w14:textId="3B09534F" w:rsidR="00C8114C" w:rsidRDefault="00C8114C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6FCDDBBB" w14:textId="47739390" w:rsidR="00C8114C" w:rsidRDefault="00C8114C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37F0D441" w14:textId="2D0B8C65" w:rsidR="00C8114C" w:rsidRDefault="00C8114C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2F15BCCF" w14:textId="6FF91AED" w:rsidR="00C8114C" w:rsidRDefault="00C8114C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428AEC1C" w14:textId="36E2EB1C" w:rsidR="00C8114C" w:rsidRDefault="00C8114C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3A627055" w14:textId="6D7C3A94" w:rsidR="00471A7D" w:rsidRDefault="00471A7D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5BD46712" w14:textId="5417FD13" w:rsidR="00C8114C" w:rsidRDefault="00C8114C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37549E84" w14:textId="4451F4E9" w:rsidR="003D565D" w:rsidRDefault="003D565D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172D6903" w14:textId="58110618" w:rsidR="003D565D" w:rsidRDefault="003D565D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2023A38F" w14:textId="77777777" w:rsidR="00B42457" w:rsidRDefault="00B42457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4F6E17C9" w14:textId="77777777" w:rsidR="000327ED" w:rsidRDefault="000327ED" w:rsidP="000327ED">
      <w:pPr>
        <w:rPr>
          <w:rFonts w:ascii="Times New Roman" w:hAnsi="Times New Roman" w:cs="Times New Roman"/>
          <w:b/>
          <w:sz w:val="24"/>
          <w:szCs w:val="24"/>
        </w:rPr>
      </w:pPr>
    </w:p>
    <w:p w14:paraId="51887B1C" w14:textId="4E7DB8D0" w:rsidR="00A63E8E" w:rsidRPr="00CD4FB4" w:rsidRDefault="005F25B7" w:rsidP="008909EC">
      <w:pPr>
        <w:pStyle w:val="Heading1"/>
        <w:keepNext/>
        <w:spacing w:before="0" w:after="0"/>
        <w:rPr>
          <w:sz w:val="24"/>
          <w:szCs w:val="24"/>
          <w:u w:val="single"/>
        </w:rPr>
      </w:pPr>
      <w:r w:rsidRPr="00CD4FB4">
        <w:rPr>
          <w:sz w:val="24"/>
          <w:szCs w:val="24"/>
          <w:u w:val="single"/>
          <w:lang w:val="en-GB"/>
        </w:rPr>
        <w:t xml:space="preserve">Part E: </w:t>
      </w:r>
      <w:r w:rsidR="008606B6" w:rsidRPr="00CD4FB4">
        <w:rPr>
          <w:sz w:val="24"/>
          <w:szCs w:val="24"/>
          <w:u w:val="single"/>
          <w:lang w:val="en-GB"/>
        </w:rPr>
        <w:t xml:space="preserve">Marijuana Effect Expectancy Questionnaire-Brief  </w:t>
      </w:r>
      <w:r w:rsidR="008606B6" w:rsidRPr="00CD4FB4">
        <w:rPr>
          <w:sz w:val="24"/>
          <w:szCs w:val="24"/>
          <w:u w:val="single"/>
        </w:rPr>
        <w:t>(MEEQ-B)</w:t>
      </w:r>
    </w:p>
    <w:p w14:paraId="6F7F41AD" w14:textId="77777777" w:rsidR="005F25B7" w:rsidRPr="00CD4FB4" w:rsidRDefault="005F25B7" w:rsidP="005F25B7">
      <w:pPr>
        <w:pStyle w:val="BodyText"/>
        <w:rPr>
          <w:rFonts w:ascii="Times New Roman" w:hAnsi="Times New Roman" w:cs="Times New Roman"/>
        </w:rPr>
      </w:pPr>
      <w:r w:rsidRPr="00CD4FB4">
        <w:rPr>
          <w:rFonts w:ascii="Times New Roman" w:hAnsi="Times New Roman" w:cs="Times New Roman"/>
        </w:rPr>
        <w:t xml:space="preserve">The following statements about the effects of marijuana. Answer each statement according to your own personal thoughts, feelings, and beliefs about marijuana. </w:t>
      </w:r>
    </w:p>
    <w:p w14:paraId="000777C6" w14:textId="77777777" w:rsidR="005F25B7" w:rsidRPr="00CD4FB4" w:rsidDel="00ED76F5" w:rsidRDefault="005F25B7" w:rsidP="005F25B7">
      <w:pPr>
        <w:pStyle w:val="BodyText"/>
        <w:rPr>
          <w:del w:id="13" w:author="Abou El Foul, Mohamad" w:date="2021-05-27T21:08:00Z"/>
          <w:rFonts w:ascii="Times New Roman" w:hAnsi="Times New Roman" w:cs="Times New Roman"/>
          <w:b/>
        </w:rPr>
      </w:pPr>
    </w:p>
    <w:p w14:paraId="4118B3DE" w14:textId="77777777" w:rsidR="00FE2A23" w:rsidRPr="00CD4FB4" w:rsidRDefault="00FE2A23" w:rsidP="005F25B7">
      <w:pPr>
        <w:pStyle w:val="BodyText"/>
        <w:rPr>
          <w:rFonts w:ascii="Times New Roman" w:hAnsi="Times New Roman" w:cs="Times New Roman"/>
          <w:b/>
        </w:rPr>
      </w:pPr>
    </w:p>
    <w:tbl>
      <w:tblPr>
        <w:tblStyle w:val="TableGrid"/>
        <w:tblW w:w="9361" w:type="dxa"/>
        <w:tblInd w:w="-5" w:type="dxa"/>
        <w:tblLook w:val="04A0" w:firstRow="1" w:lastRow="0" w:firstColumn="1" w:lastColumn="0" w:noHBand="0" w:noVBand="1"/>
      </w:tblPr>
      <w:tblGrid>
        <w:gridCol w:w="3329"/>
        <w:gridCol w:w="1069"/>
        <w:gridCol w:w="1236"/>
        <w:gridCol w:w="1168"/>
        <w:gridCol w:w="1261"/>
        <w:gridCol w:w="1298"/>
      </w:tblGrid>
      <w:tr w:rsidR="00993919" w:rsidRPr="00CD4FB4" w14:paraId="7E6C6E7B" w14:textId="77777777" w:rsidTr="00993919">
        <w:trPr>
          <w:trHeight w:val="1023"/>
        </w:trPr>
        <w:tc>
          <w:tcPr>
            <w:tcW w:w="3329" w:type="dxa"/>
            <w:tcBorders>
              <w:top w:val="nil"/>
              <w:left w:val="nil"/>
            </w:tcBorders>
          </w:tcPr>
          <w:p w14:paraId="54694EFD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166A2AA" w14:textId="77777777" w:rsidR="00993919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B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93919">
              <w:rPr>
                <w:rFonts w:ascii="Times New Roman" w:hAnsi="Times New Roman" w:cs="Times New Roman"/>
                <w:sz w:val="24"/>
                <w:szCs w:val="24"/>
              </w:rPr>
              <w:t>trongly</w:t>
            </w:r>
          </w:p>
          <w:p w14:paraId="67081840" w14:textId="73616770" w:rsidR="005F25B7" w:rsidRPr="00CD4FB4" w:rsidRDefault="00A53A9A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93919">
              <w:rPr>
                <w:rFonts w:ascii="Times New Roman" w:hAnsi="Times New Roman" w:cs="Times New Roman"/>
                <w:sz w:val="24"/>
                <w:szCs w:val="24"/>
              </w:rPr>
              <w:t>isagree</w:t>
            </w:r>
          </w:p>
          <w:p w14:paraId="3C972F02" w14:textId="65E0FDA2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14:paraId="24BD784C" w14:textId="508063C7" w:rsidR="005F25B7" w:rsidRDefault="00A53A9A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Disagree </w:t>
            </w:r>
          </w:p>
          <w:p w14:paraId="6880B14B" w14:textId="01FDB49A" w:rsidR="00A53A9A" w:rsidRPr="00CD4FB4" w:rsidRDefault="00A53A9A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Somewhat</w:t>
            </w:r>
          </w:p>
          <w:p w14:paraId="13BCC112" w14:textId="19C6420F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2BE7AEC8" w14:textId="77777777" w:rsidR="00A53A9A" w:rsidRPr="00CD4FB4" w:rsidRDefault="00A53A9A" w:rsidP="00A5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Uncertain</w:t>
            </w:r>
          </w:p>
          <w:p w14:paraId="13AA88E9" w14:textId="77777777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307B2" w14:textId="5E23AD8F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5C5B0237" w14:textId="23B1558F" w:rsidR="005F25B7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B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93919">
              <w:rPr>
                <w:rFonts w:ascii="Times New Roman" w:hAnsi="Times New Roman" w:cs="Times New Roman"/>
                <w:sz w:val="24"/>
                <w:szCs w:val="24"/>
              </w:rPr>
              <w:t>gree</w:t>
            </w:r>
          </w:p>
          <w:p w14:paraId="68282A4F" w14:textId="2D441767" w:rsidR="00A53A9A" w:rsidRPr="00CD4FB4" w:rsidRDefault="00A53A9A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Somewhat</w:t>
            </w:r>
          </w:p>
          <w:p w14:paraId="2A70EDEB" w14:textId="77777777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42677" w14:textId="78C5FA63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222471C2" w14:textId="17B23FAA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B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93919">
              <w:rPr>
                <w:rFonts w:ascii="Times New Roman" w:hAnsi="Times New Roman" w:cs="Times New Roman"/>
                <w:sz w:val="24"/>
                <w:szCs w:val="24"/>
              </w:rPr>
              <w:t>trongly</w:t>
            </w:r>
          </w:p>
          <w:p w14:paraId="6B2CE0BD" w14:textId="240E5259" w:rsidR="005F25B7" w:rsidRPr="00CD4FB4" w:rsidRDefault="00993919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Agree</w:t>
            </w:r>
          </w:p>
          <w:p w14:paraId="33B69485" w14:textId="6C86570A" w:rsidR="005F25B7" w:rsidRPr="00CD4FB4" w:rsidRDefault="005F25B7" w:rsidP="00E66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919" w:rsidRPr="00CD4FB4" w14:paraId="10BD3619" w14:textId="77777777" w:rsidTr="00993919">
        <w:tc>
          <w:tcPr>
            <w:tcW w:w="3329" w:type="dxa"/>
          </w:tcPr>
          <w:p w14:paraId="20D75F6B" w14:textId="4316866C" w:rsidR="005F25B7" w:rsidRPr="00CD4FB4" w:rsidRDefault="006352BF" w:rsidP="00B6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F25B7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r w:rsidR="00A53A9A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 </w:t>
            </w:r>
            <w:r w:rsidR="00993919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Marijuana makes it harder to think and do things (harder to concentrate or understand; slows people down when they move).</w:t>
            </w:r>
          </w:p>
        </w:tc>
        <w:tc>
          <w:tcPr>
            <w:tcW w:w="1069" w:type="dxa"/>
          </w:tcPr>
          <w:p w14:paraId="017453BB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14:paraId="66BCE7D3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78168103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126042F5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11F57604" w14:textId="4191BD30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919" w:rsidRPr="00CD4FB4" w14:paraId="62201AAC" w14:textId="77777777" w:rsidTr="00993919">
        <w:tc>
          <w:tcPr>
            <w:tcW w:w="3329" w:type="dxa"/>
          </w:tcPr>
          <w:p w14:paraId="45D10ADD" w14:textId="35E415B8" w:rsidR="005F25B7" w:rsidRPr="00CD4FB4" w:rsidRDefault="006352BF" w:rsidP="0063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2. </w:t>
            </w:r>
            <w:r w:rsidR="00993919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Marijuana helps a person relax and feel less tense (helps a person unwind and feel calm).</w:t>
            </w:r>
          </w:p>
        </w:tc>
        <w:tc>
          <w:tcPr>
            <w:tcW w:w="1069" w:type="dxa"/>
          </w:tcPr>
          <w:p w14:paraId="7F9A9972" w14:textId="01346243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14:paraId="68FDB075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6767770E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074F4C46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82DDA65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919" w:rsidRPr="00CD4FB4" w14:paraId="2DB5F5F1" w14:textId="77777777" w:rsidTr="00993919">
        <w:tc>
          <w:tcPr>
            <w:tcW w:w="3329" w:type="dxa"/>
          </w:tcPr>
          <w:p w14:paraId="04AC2B5A" w14:textId="27D394AB" w:rsidR="005F25B7" w:rsidRPr="00CD4FB4" w:rsidRDefault="00D5741F" w:rsidP="00794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5F25B7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r w:rsidR="00993919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 Marijuana helps people get along better with others and it can help a person feel more sexual (talk more; feel more romantic).</w:t>
            </w:r>
          </w:p>
        </w:tc>
        <w:tc>
          <w:tcPr>
            <w:tcW w:w="1069" w:type="dxa"/>
          </w:tcPr>
          <w:p w14:paraId="5C07E0A1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14:paraId="35415E86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27D412F2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0DE7A6B5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AF32A99" w14:textId="51AA630E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3919" w:rsidRPr="00CD4FB4" w14:paraId="533F2827" w14:textId="77777777" w:rsidTr="00993919">
        <w:tc>
          <w:tcPr>
            <w:tcW w:w="3329" w:type="dxa"/>
          </w:tcPr>
          <w:p w14:paraId="42C72319" w14:textId="08DBCB11" w:rsidR="005F25B7" w:rsidRPr="00CD4FB4" w:rsidRDefault="0056175E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="005F25B7" w:rsidRPr="00CD4FB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r w:rsidR="00993919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Marijuana makes people feel more creative and perceive things differently (music sounds different; things seem more interesting).</w:t>
            </w:r>
          </w:p>
        </w:tc>
        <w:tc>
          <w:tcPr>
            <w:tcW w:w="1069" w:type="dxa"/>
          </w:tcPr>
          <w:p w14:paraId="6C9A55FD" w14:textId="6E99E408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14:paraId="77E1B7EE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295A0A64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7E4D6B93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7B24F104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919" w:rsidRPr="00CD4FB4" w14:paraId="2B0DEFF4" w14:textId="77777777" w:rsidTr="00993919">
        <w:tc>
          <w:tcPr>
            <w:tcW w:w="3329" w:type="dxa"/>
          </w:tcPr>
          <w:p w14:paraId="38F44A31" w14:textId="0CF35241" w:rsidR="005F25B7" w:rsidRPr="00CD4FB4" w:rsidRDefault="0056175E" w:rsidP="009D5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5. </w:t>
            </w:r>
            <w:r w:rsidR="00993919" w:rsidRPr="009939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Marijuana generally has bad effects on a person (people become angry or careless; after feeling high a person feels down)</w:t>
            </w:r>
          </w:p>
        </w:tc>
        <w:tc>
          <w:tcPr>
            <w:tcW w:w="1069" w:type="dxa"/>
          </w:tcPr>
          <w:p w14:paraId="0ECF1478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14:paraId="3950EAD4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704D996F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6C043008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77B394B8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D53C0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2BECB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E6DFA" w14:textId="20CE0550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3919" w:rsidRPr="00CD4FB4" w14:paraId="33D9FCA1" w14:textId="77777777" w:rsidTr="00993919">
        <w:tc>
          <w:tcPr>
            <w:tcW w:w="3329" w:type="dxa"/>
          </w:tcPr>
          <w:p w14:paraId="50BB3F34" w14:textId="7735AC7D" w:rsidR="005F25B7" w:rsidRPr="00CD4FB4" w:rsidRDefault="003B1D67" w:rsidP="001640DA">
            <w:pPr>
              <w:pStyle w:val="Body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640DA">
              <w:rPr>
                <w:rFonts w:ascii="Times New Roman" w:hAnsi="Times New Roman" w:cs="Times New Roman"/>
              </w:rPr>
              <w:t xml:space="preserve">. </w:t>
            </w:r>
            <w:r w:rsidR="00993919" w:rsidRPr="00993919">
              <w:rPr>
                <w:rFonts w:ascii="Times New Roman" w:eastAsiaTheme="minorHAnsi" w:hAnsi="Times New Roman" w:cs="Times New Roman"/>
                <w:lang w:val="en-GB" w:bidi="ar-SA"/>
              </w:rPr>
              <w:t>Marijuana has effects on a person’s</w:t>
            </w:r>
            <w:r w:rsidR="00993919">
              <w:t xml:space="preserve"> </w:t>
            </w:r>
            <w:r w:rsidR="00993919" w:rsidRPr="00993919">
              <w:rPr>
                <w:rFonts w:ascii="Times New Roman" w:eastAsiaTheme="minorHAnsi" w:hAnsi="Times New Roman" w:cs="Times New Roman"/>
                <w:lang w:val="en-GB" w:bidi="ar-SA"/>
              </w:rPr>
              <w:t>body and gives people cravings (get the munchies/hungry; have a dry mouth; hard to stop laughing)</w:t>
            </w:r>
          </w:p>
        </w:tc>
        <w:tc>
          <w:tcPr>
            <w:tcW w:w="1069" w:type="dxa"/>
          </w:tcPr>
          <w:p w14:paraId="3A748662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14:paraId="235424EF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14:paraId="6E19BBAA" w14:textId="3624C05B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6C41569A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14:paraId="21A436E0" w14:textId="77777777" w:rsidR="005F25B7" w:rsidRPr="00CD4FB4" w:rsidRDefault="005F25B7" w:rsidP="00E6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BD6A61" w14:textId="77777777" w:rsidR="005F25B7" w:rsidRPr="00CD4FB4" w:rsidRDefault="005F25B7" w:rsidP="005F25B7">
      <w:pPr>
        <w:pStyle w:val="BodyText"/>
        <w:rPr>
          <w:rFonts w:ascii="Times New Roman" w:hAnsi="Times New Roman" w:cs="Times New Roman"/>
          <w:b/>
        </w:rPr>
      </w:pPr>
    </w:p>
    <w:p w14:paraId="27F5EAFF" w14:textId="77777777" w:rsidR="00DD5286" w:rsidRPr="00CD4FB4" w:rsidRDefault="00DD5286" w:rsidP="008606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4C33B4C" w14:textId="2A07EFEA" w:rsidR="008606B6" w:rsidRPr="00CD4FB4" w:rsidRDefault="008606B6" w:rsidP="008606B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D4FB4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                                           </w:t>
      </w:r>
    </w:p>
    <w:p w14:paraId="362DCDBA" w14:textId="3190EC06" w:rsidR="00F17E22" w:rsidRPr="00993919" w:rsidRDefault="008606B6" w:rsidP="009939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D4FB4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</w:t>
      </w:r>
      <w:r w:rsidR="00DD5286" w:rsidRPr="00CD4FB4">
        <w:rPr>
          <w:rFonts w:ascii="Times New Roman" w:hAnsi="Times New Roman" w:cs="Times New Roman"/>
          <w:b/>
          <w:sz w:val="24"/>
          <w:szCs w:val="24"/>
          <w:lang w:val="en-GB"/>
        </w:rPr>
        <w:t>THANK YOU FOR YOUR TIME!</w:t>
      </w:r>
      <w:r w:rsidR="00F17E22" w:rsidRPr="00CD4FB4">
        <w:rPr>
          <w:rFonts w:ascii="Times New Roman" w:hAnsi="Times New Roman" w:cs="Times New Roman"/>
          <w:sz w:val="24"/>
          <w:szCs w:val="24"/>
          <w:highlight w:val="magenta"/>
          <w:lang w:val="en-GB"/>
        </w:rPr>
        <w:t xml:space="preserve"> </w:t>
      </w:r>
    </w:p>
    <w:sectPr w:rsidR="00F17E22" w:rsidRPr="00993919" w:rsidSect="003F62BC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8DE40" w14:textId="77777777" w:rsidR="00DA7281" w:rsidRDefault="00DA7281">
      <w:pPr>
        <w:spacing w:after="0" w:line="240" w:lineRule="auto"/>
      </w:pPr>
      <w:r>
        <w:separator/>
      </w:r>
    </w:p>
  </w:endnote>
  <w:endnote w:type="continuationSeparator" w:id="0">
    <w:p w14:paraId="40D9DF58" w14:textId="77777777" w:rsidR="00DA7281" w:rsidRDefault="00DA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DBF4B" w14:textId="77777777" w:rsidR="00DA7281" w:rsidRDefault="00DA7281">
      <w:pPr>
        <w:spacing w:after="0" w:line="240" w:lineRule="auto"/>
      </w:pPr>
      <w:r>
        <w:separator/>
      </w:r>
    </w:p>
  </w:footnote>
  <w:footnote w:type="continuationSeparator" w:id="0">
    <w:p w14:paraId="78220E2F" w14:textId="77777777" w:rsidR="00DA7281" w:rsidRDefault="00DA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CDF3" w14:textId="5094E86D" w:rsidR="00E66407" w:rsidRDefault="00E66407" w:rsidP="0048346F">
    <w:pPr>
      <w:pStyle w:val="Header"/>
      <w:tabs>
        <w:tab w:val="clear" w:pos="4680"/>
        <w:tab w:val="clear" w:pos="9360"/>
        <w:tab w:val="left" w:pos="1236"/>
        <w:tab w:val="left" w:pos="2136"/>
        <w:tab w:val="left" w:pos="2496"/>
        <w:tab w:val="left" w:pos="2940"/>
        <w:tab w:val="left" w:pos="3204"/>
      </w:tabs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48346F">
      <w:rPr>
        <w:rFonts w:ascii="Times New Roman" w:hAnsi="Times New Roman" w:cs="Times New Roman"/>
        <w:sz w:val="24"/>
        <w:szCs w:val="24"/>
      </w:rPr>
      <w:t xml:space="preserve">Knowledge and Awareness of Drug Abuse </w:t>
    </w:r>
    <w:sdt>
      <w:sdtPr>
        <w:rPr>
          <w:rFonts w:ascii="Times New Roman" w:hAnsi="Times New Roman" w:cs="Times New Roman"/>
          <w:sz w:val="24"/>
          <w:szCs w:val="24"/>
        </w:rPr>
        <w:id w:val="33133817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834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346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834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21D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8346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CB04" w14:textId="77777777" w:rsidR="00E66407" w:rsidRDefault="00E66407">
    <w:pPr>
      <w:pStyle w:val="Header"/>
      <w:jc w:val="right"/>
    </w:pPr>
    <w:r>
      <w:t xml:space="preserve">Knowledge and Awareness of Drug Abuse </w:t>
    </w:r>
    <w:sdt>
      <w:sdtPr>
        <w:id w:val="-177224122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BD91811" w14:textId="77777777" w:rsidR="00E66407" w:rsidRDefault="00E664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94F"/>
    <w:multiLevelType w:val="hybridMultilevel"/>
    <w:tmpl w:val="098CBA0E"/>
    <w:lvl w:ilvl="0" w:tplc="214011C4">
      <w:start w:val="3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F27B1"/>
    <w:multiLevelType w:val="hybridMultilevel"/>
    <w:tmpl w:val="20501888"/>
    <w:lvl w:ilvl="0" w:tplc="1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F38BF"/>
    <w:multiLevelType w:val="hybridMultilevel"/>
    <w:tmpl w:val="DBCEF2B0"/>
    <w:lvl w:ilvl="0" w:tplc="900803F6">
      <w:start w:val="1"/>
      <w:numFmt w:val="decimal"/>
      <w:lvlText w:val="%1."/>
      <w:lvlJc w:val="left"/>
      <w:pPr>
        <w:ind w:left="821" w:hanging="360"/>
      </w:pPr>
    </w:lvl>
    <w:lvl w:ilvl="1" w:tplc="6980AFA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8704312C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E7786276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DDE06DA8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527CAFFA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93022744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B9BCFFE8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1FC8A4C6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 w15:restartNumberingAfterBreak="0">
    <w:nsid w:val="19E77AD3"/>
    <w:multiLevelType w:val="hybridMultilevel"/>
    <w:tmpl w:val="143ED2F6"/>
    <w:lvl w:ilvl="0" w:tplc="1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011A6"/>
    <w:multiLevelType w:val="multilevel"/>
    <w:tmpl w:val="7632E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D56D6"/>
    <w:multiLevelType w:val="hybridMultilevel"/>
    <w:tmpl w:val="402C4B92"/>
    <w:lvl w:ilvl="0" w:tplc="7D747050">
      <w:start w:val="3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D546A"/>
    <w:multiLevelType w:val="hybridMultilevel"/>
    <w:tmpl w:val="4918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71A9F"/>
    <w:multiLevelType w:val="multilevel"/>
    <w:tmpl w:val="58CE571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1640DD"/>
    <w:multiLevelType w:val="hybridMultilevel"/>
    <w:tmpl w:val="5D366B3C"/>
    <w:lvl w:ilvl="0" w:tplc="951008F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57090"/>
    <w:multiLevelType w:val="hybridMultilevel"/>
    <w:tmpl w:val="295E4AA8"/>
    <w:lvl w:ilvl="0" w:tplc="EECED8DC">
      <w:start w:val="1"/>
      <w:numFmt w:val="decimal"/>
      <w:lvlText w:val="%1."/>
      <w:lvlJc w:val="left"/>
      <w:pPr>
        <w:ind w:left="1069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C5CBE"/>
    <w:multiLevelType w:val="hybridMultilevel"/>
    <w:tmpl w:val="5C303110"/>
    <w:lvl w:ilvl="0" w:tplc="E9228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EC4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09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6EE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2C1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20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0E0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46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9E5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83BCE"/>
    <w:multiLevelType w:val="hybridMultilevel"/>
    <w:tmpl w:val="A4EEE266"/>
    <w:lvl w:ilvl="0" w:tplc="61125CE0">
      <w:start w:val="1"/>
      <w:numFmt w:val="decimal"/>
      <w:lvlText w:val="%1."/>
      <w:lvlJc w:val="left"/>
      <w:pPr>
        <w:ind w:left="720" w:hanging="360"/>
      </w:pPr>
    </w:lvl>
    <w:lvl w:ilvl="1" w:tplc="7E36585C" w:tentative="1">
      <w:start w:val="1"/>
      <w:numFmt w:val="lowerLetter"/>
      <w:lvlText w:val="%2."/>
      <w:lvlJc w:val="left"/>
      <w:pPr>
        <w:ind w:left="1440" w:hanging="360"/>
      </w:pPr>
    </w:lvl>
    <w:lvl w:ilvl="2" w:tplc="23722B2C" w:tentative="1">
      <w:start w:val="1"/>
      <w:numFmt w:val="lowerRoman"/>
      <w:lvlText w:val="%3."/>
      <w:lvlJc w:val="right"/>
      <w:pPr>
        <w:ind w:left="2160" w:hanging="180"/>
      </w:pPr>
    </w:lvl>
    <w:lvl w:ilvl="3" w:tplc="82603708" w:tentative="1">
      <w:start w:val="1"/>
      <w:numFmt w:val="decimal"/>
      <w:lvlText w:val="%4."/>
      <w:lvlJc w:val="left"/>
      <w:pPr>
        <w:ind w:left="2880" w:hanging="360"/>
      </w:pPr>
    </w:lvl>
    <w:lvl w:ilvl="4" w:tplc="A9082CFC" w:tentative="1">
      <w:start w:val="1"/>
      <w:numFmt w:val="lowerLetter"/>
      <w:lvlText w:val="%5."/>
      <w:lvlJc w:val="left"/>
      <w:pPr>
        <w:ind w:left="3600" w:hanging="360"/>
      </w:pPr>
    </w:lvl>
    <w:lvl w:ilvl="5" w:tplc="3D321CCE" w:tentative="1">
      <w:start w:val="1"/>
      <w:numFmt w:val="lowerRoman"/>
      <w:lvlText w:val="%6."/>
      <w:lvlJc w:val="right"/>
      <w:pPr>
        <w:ind w:left="4320" w:hanging="180"/>
      </w:pPr>
    </w:lvl>
    <w:lvl w:ilvl="6" w:tplc="8578D356" w:tentative="1">
      <w:start w:val="1"/>
      <w:numFmt w:val="decimal"/>
      <w:lvlText w:val="%7."/>
      <w:lvlJc w:val="left"/>
      <w:pPr>
        <w:ind w:left="5040" w:hanging="360"/>
      </w:pPr>
    </w:lvl>
    <w:lvl w:ilvl="7" w:tplc="32DECFEE" w:tentative="1">
      <w:start w:val="1"/>
      <w:numFmt w:val="lowerLetter"/>
      <w:lvlText w:val="%8."/>
      <w:lvlJc w:val="left"/>
      <w:pPr>
        <w:ind w:left="5760" w:hanging="360"/>
      </w:pPr>
    </w:lvl>
    <w:lvl w:ilvl="8" w:tplc="6BDEAA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15439"/>
    <w:multiLevelType w:val="multilevel"/>
    <w:tmpl w:val="9A2E43E6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9075FDC"/>
    <w:multiLevelType w:val="hybridMultilevel"/>
    <w:tmpl w:val="807C7AFC"/>
    <w:lvl w:ilvl="0" w:tplc="7D36ED18">
      <w:start w:val="1"/>
      <w:numFmt w:val="decimal"/>
      <w:lvlText w:val="%1."/>
      <w:lvlJc w:val="left"/>
      <w:pPr>
        <w:ind w:left="720" w:hanging="360"/>
      </w:pPr>
    </w:lvl>
    <w:lvl w:ilvl="1" w:tplc="7ABCE4C4" w:tentative="1">
      <w:start w:val="1"/>
      <w:numFmt w:val="lowerLetter"/>
      <w:lvlText w:val="%2."/>
      <w:lvlJc w:val="left"/>
      <w:pPr>
        <w:ind w:left="1440" w:hanging="360"/>
      </w:pPr>
    </w:lvl>
    <w:lvl w:ilvl="2" w:tplc="BA74827C" w:tentative="1">
      <w:start w:val="1"/>
      <w:numFmt w:val="lowerRoman"/>
      <w:lvlText w:val="%3."/>
      <w:lvlJc w:val="right"/>
      <w:pPr>
        <w:ind w:left="2160" w:hanging="180"/>
      </w:pPr>
    </w:lvl>
    <w:lvl w:ilvl="3" w:tplc="6BF28D6E" w:tentative="1">
      <w:start w:val="1"/>
      <w:numFmt w:val="decimal"/>
      <w:lvlText w:val="%4."/>
      <w:lvlJc w:val="left"/>
      <w:pPr>
        <w:ind w:left="2880" w:hanging="360"/>
      </w:pPr>
    </w:lvl>
    <w:lvl w:ilvl="4" w:tplc="310E491E" w:tentative="1">
      <w:start w:val="1"/>
      <w:numFmt w:val="lowerLetter"/>
      <w:lvlText w:val="%5."/>
      <w:lvlJc w:val="left"/>
      <w:pPr>
        <w:ind w:left="3600" w:hanging="360"/>
      </w:pPr>
    </w:lvl>
    <w:lvl w:ilvl="5" w:tplc="9C946BA2" w:tentative="1">
      <w:start w:val="1"/>
      <w:numFmt w:val="lowerRoman"/>
      <w:lvlText w:val="%6."/>
      <w:lvlJc w:val="right"/>
      <w:pPr>
        <w:ind w:left="4320" w:hanging="180"/>
      </w:pPr>
    </w:lvl>
    <w:lvl w:ilvl="6" w:tplc="8744B2D0" w:tentative="1">
      <w:start w:val="1"/>
      <w:numFmt w:val="decimal"/>
      <w:lvlText w:val="%7."/>
      <w:lvlJc w:val="left"/>
      <w:pPr>
        <w:ind w:left="5040" w:hanging="360"/>
      </w:pPr>
    </w:lvl>
    <w:lvl w:ilvl="7" w:tplc="86F87460" w:tentative="1">
      <w:start w:val="1"/>
      <w:numFmt w:val="lowerLetter"/>
      <w:lvlText w:val="%8."/>
      <w:lvlJc w:val="left"/>
      <w:pPr>
        <w:ind w:left="5760" w:hanging="360"/>
      </w:pPr>
    </w:lvl>
    <w:lvl w:ilvl="8" w:tplc="0DEC8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A7491"/>
    <w:multiLevelType w:val="hybridMultilevel"/>
    <w:tmpl w:val="1276BD1E"/>
    <w:lvl w:ilvl="0" w:tplc="ADECD4F8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A8509474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8E30344C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BE60EE24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72826AF2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2BC467BC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F7648254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5FDE52F4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C492A0D4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5" w15:restartNumberingAfterBreak="0">
    <w:nsid w:val="6C4727E8"/>
    <w:multiLevelType w:val="multilevel"/>
    <w:tmpl w:val="397E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CD6DB4"/>
    <w:multiLevelType w:val="hybridMultilevel"/>
    <w:tmpl w:val="BA667364"/>
    <w:lvl w:ilvl="0" w:tplc="B4604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B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5C8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E5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C6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8E2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4054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663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085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34CC2"/>
    <w:multiLevelType w:val="hybridMultilevel"/>
    <w:tmpl w:val="7ED08BA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2"/>
  </w:num>
  <w:num w:numId="5">
    <w:abstractNumId w:val="12"/>
  </w:num>
  <w:num w:numId="6">
    <w:abstractNumId w:val="7"/>
  </w:num>
  <w:num w:numId="7">
    <w:abstractNumId w:val="14"/>
  </w:num>
  <w:num w:numId="8">
    <w:abstractNumId w:val="16"/>
  </w:num>
  <w:num w:numId="9">
    <w:abstractNumId w:val="15"/>
  </w:num>
  <w:num w:numId="10">
    <w:abstractNumId w:val="13"/>
  </w:num>
  <w:num w:numId="11">
    <w:abstractNumId w:val="10"/>
  </w:num>
  <w:num w:numId="12">
    <w:abstractNumId w:val="6"/>
  </w:num>
  <w:num w:numId="13">
    <w:abstractNumId w:val="1"/>
  </w:num>
  <w:num w:numId="14">
    <w:abstractNumId w:val="5"/>
  </w:num>
  <w:num w:numId="15">
    <w:abstractNumId w:val="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7"/>
  </w:num>
  <w:num w:numId="2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bou El Foul, Mohamad">
    <w15:presenceInfo w15:providerId="None" w15:userId="Abou El Foul, Moham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NDKzNDEwsLA0NTdV0lEKTi0uzszPAykwMq0FAGdRMZ0tAAAA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Show All Field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845A9A"/>
    <w:rsid w:val="000058D9"/>
    <w:rsid w:val="00013A46"/>
    <w:rsid w:val="0001744D"/>
    <w:rsid w:val="00024056"/>
    <w:rsid w:val="00024DBF"/>
    <w:rsid w:val="000251F6"/>
    <w:rsid w:val="0002538D"/>
    <w:rsid w:val="000278DA"/>
    <w:rsid w:val="0003027F"/>
    <w:rsid w:val="00031E2B"/>
    <w:rsid w:val="000327ED"/>
    <w:rsid w:val="00033EE0"/>
    <w:rsid w:val="000348D6"/>
    <w:rsid w:val="00034DFC"/>
    <w:rsid w:val="00040E02"/>
    <w:rsid w:val="00041DB0"/>
    <w:rsid w:val="00050096"/>
    <w:rsid w:val="00057673"/>
    <w:rsid w:val="00066E95"/>
    <w:rsid w:val="00070547"/>
    <w:rsid w:val="00073360"/>
    <w:rsid w:val="00076D1E"/>
    <w:rsid w:val="00077036"/>
    <w:rsid w:val="000779DB"/>
    <w:rsid w:val="0008248E"/>
    <w:rsid w:val="000833B4"/>
    <w:rsid w:val="000834F3"/>
    <w:rsid w:val="0008371A"/>
    <w:rsid w:val="00084598"/>
    <w:rsid w:val="00085081"/>
    <w:rsid w:val="00085EB4"/>
    <w:rsid w:val="00087716"/>
    <w:rsid w:val="00087980"/>
    <w:rsid w:val="00090D1B"/>
    <w:rsid w:val="000941CD"/>
    <w:rsid w:val="000950C6"/>
    <w:rsid w:val="00096BE0"/>
    <w:rsid w:val="0009797C"/>
    <w:rsid w:val="000A12A7"/>
    <w:rsid w:val="000A130C"/>
    <w:rsid w:val="000A30E8"/>
    <w:rsid w:val="000A452E"/>
    <w:rsid w:val="000A7657"/>
    <w:rsid w:val="000A7FEA"/>
    <w:rsid w:val="000B0FA7"/>
    <w:rsid w:val="000B18B6"/>
    <w:rsid w:val="000B2268"/>
    <w:rsid w:val="000B2C14"/>
    <w:rsid w:val="000B306F"/>
    <w:rsid w:val="000C05F4"/>
    <w:rsid w:val="000C08BC"/>
    <w:rsid w:val="000C476E"/>
    <w:rsid w:val="000C5C71"/>
    <w:rsid w:val="000C67E7"/>
    <w:rsid w:val="000C6BDF"/>
    <w:rsid w:val="000C7D55"/>
    <w:rsid w:val="000D0F93"/>
    <w:rsid w:val="000D2C57"/>
    <w:rsid w:val="000D51F5"/>
    <w:rsid w:val="000D687E"/>
    <w:rsid w:val="000D7593"/>
    <w:rsid w:val="000E108B"/>
    <w:rsid w:val="000E1AB9"/>
    <w:rsid w:val="000E2635"/>
    <w:rsid w:val="000E52BE"/>
    <w:rsid w:val="000E54BB"/>
    <w:rsid w:val="000F16D9"/>
    <w:rsid w:val="000F1BE6"/>
    <w:rsid w:val="000F7E45"/>
    <w:rsid w:val="0010030D"/>
    <w:rsid w:val="00100A31"/>
    <w:rsid w:val="00103FF8"/>
    <w:rsid w:val="001049B3"/>
    <w:rsid w:val="00106F70"/>
    <w:rsid w:val="0010726F"/>
    <w:rsid w:val="00112FED"/>
    <w:rsid w:val="0011443C"/>
    <w:rsid w:val="00114FC4"/>
    <w:rsid w:val="00126CD9"/>
    <w:rsid w:val="00130234"/>
    <w:rsid w:val="00130583"/>
    <w:rsid w:val="001361F3"/>
    <w:rsid w:val="00142A42"/>
    <w:rsid w:val="00142F7B"/>
    <w:rsid w:val="001435D0"/>
    <w:rsid w:val="0014401B"/>
    <w:rsid w:val="00146D77"/>
    <w:rsid w:val="0014735E"/>
    <w:rsid w:val="00150CF8"/>
    <w:rsid w:val="0015254C"/>
    <w:rsid w:val="00157517"/>
    <w:rsid w:val="00157ED2"/>
    <w:rsid w:val="00162BD5"/>
    <w:rsid w:val="001640DA"/>
    <w:rsid w:val="00165195"/>
    <w:rsid w:val="00171C0F"/>
    <w:rsid w:val="0017280A"/>
    <w:rsid w:val="00176104"/>
    <w:rsid w:val="00177BA1"/>
    <w:rsid w:val="001823E2"/>
    <w:rsid w:val="00184515"/>
    <w:rsid w:val="001851FF"/>
    <w:rsid w:val="00186213"/>
    <w:rsid w:val="00193A5C"/>
    <w:rsid w:val="0019777F"/>
    <w:rsid w:val="001A01F5"/>
    <w:rsid w:val="001A0A8F"/>
    <w:rsid w:val="001A33A1"/>
    <w:rsid w:val="001A36FF"/>
    <w:rsid w:val="001A422A"/>
    <w:rsid w:val="001A5947"/>
    <w:rsid w:val="001B33BC"/>
    <w:rsid w:val="001C0F58"/>
    <w:rsid w:val="001C180F"/>
    <w:rsid w:val="001C2528"/>
    <w:rsid w:val="001C777A"/>
    <w:rsid w:val="001D054F"/>
    <w:rsid w:val="001D1B85"/>
    <w:rsid w:val="001D47C2"/>
    <w:rsid w:val="001D54FA"/>
    <w:rsid w:val="001D609A"/>
    <w:rsid w:val="001D6F26"/>
    <w:rsid w:val="001E104F"/>
    <w:rsid w:val="001E5733"/>
    <w:rsid w:val="001E5B8F"/>
    <w:rsid w:val="001E5D57"/>
    <w:rsid w:val="001E7EC5"/>
    <w:rsid w:val="001F1A68"/>
    <w:rsid w:val="001F1D5A"/>
    <w:rsid w:val="001F48A1"/>
    <w:rsid w:val="001F4B1F"/>
    <w:rsid w:val="001F6C62"/>
    <w:rsid w:val="002000D6"/>
    <w:rsid w:val="002058D0"/>
    <w:rsid w:val="00206692"/>
    <w:rsid w:val="0020780F"/>
    <w:rsid w:val="00212283"/>
    <w:rsid w:val="00212856"/>
    <w:rsid w:val="002131C3"/>
    <w:rsid w:val="00216B6E"/>
    <w:rsid w:val="0021704F"/>
    <w:rsid w:val="00220515"/>
    <w:rsid w:val="00221512"/>
    <w:rsid w:val="00221802"/>
    <w:rsid w:val="00224F10"/>
    <w:rsid w:val="00224F8A"/>
    <w:rsid w:val="00225047"/>
    <w:rsid w:val="0022556C"/>
    <w:rsid w:val="00226C59"/>
    <w:rsid w:val="002318AF"/>
    <w:rsid w:val="00231D0B"/>
    <w:rsid w:val="00233136"/>
    <w:rsid w:val="0023586E"/>
    <w:rsid w:val="00237640"/>
    <w:rsid w:val="0024293F"/>
    <w:rsid w:val="002429A9"/>
    <w:rsid w:val="00243811"/>
    <w:rsid w:val="0024433B"/>
    <w:rsid w:val="00250C3E"/>
    <w:rsid w:val="002515A4"/>
    <w:rsid w:val="002543FB"/>
    <w:rsid w:val="00255DC5"/>
    <w:rsid w:val="0025686A"/>
    <w:rsid w:val="00257792"/>
    <w:rsid w:val="00265B84"/>
    <w:rsid w:val="00267166"/>
    <w:rsid w:val="002737EA"/>
    <w:rsid w:val="0027500F"/>
    <w:rsid w:val="00275BDA"/>
    <w:rsid w:val="00276D77"/>
    <w:rsid w:val="00277CF5"/>
    <w:rsid w:val="0028179B"/>
    <w:rsid w:val="002818AC"/>
    <w:rsid w:val="00281C0B"/>
    <w:rsid w:val="00285271"/>
    <w:rsid w:val="00286E2E"/>
    <w:rsid w:val="00287C57"/>
    <w:rsid w:val="00292499"/>
    <w:rsid w:val="002926A7"/>
    <w:rsid w:val="002A0D02"/>
    <w:rsid w:val="002A351A"/>
    <w:rsid w:val="002A6205"/>
    <w:rsid w:val="002A7900"/>
    <w:rsid w:val="002B2347"/>
    <w:rsid w:val="002B7C7B"/>
    <w:rsid w:val="002C1707"/>
    <w:rsid w:val="002C2231"/>
    <w:rsid w:val="002C4034"/>
    <w:rsid w:val="002C55A4"/>
    <w:rsid w:val="002C7147"/>
    <w:rsid w:val="002E246A"/>
    <w:rsid w:val="002E2870"/>
    <w:rsid w:val="002E2E49"/>
    <w:rsid w:val="002E3A1F"/>
    <w:rsid w:val="002E4CAB"/>
    <w:rsid w:val="002E4EC0"/>
    <w:rsid w:val="002E534E"/>
    <w:rsid w:val="002E6341"/>
    <w:rsid w:val="002F0397"/>
    <w:rsid w:val="002F6745"/>
    <w:rsid w:val="002F79E2"/>
    <w:rsid w:val="003058A2"/>
    <w:rsid w:val="003070DC"/>
    <w:rsid w:val="00312D5E"/>
    <w:rsid w:val="00312F83"/>
    <w:rsid w:val="003136EB"/>
    <w:rsid w:val="003161F6"/>
    <w:rsid w:val="00316BB2"/>
    <w:rsid w:val="00320EAE"/>
    <w:rsid w:val="0032289F"/>
    <w:rsid w:val="00323A1E"/>
    <w:rsid w:val="00324D43"/>
    <w:rsid w:val="00330AAA"/>
    <w:rsid w:val="00330DA7"/>
    <w:rsid w:val="0033121A"/>
    <w:rsid w:val="0033136E"/>
    <w:rsid w:val="003335B8"/>
    <w:rsid w:val="003335E0"/>
    <w:rsid w:val="00334EA9"/>
    <w:rsid w:val="00335C44"/>
    <w:rsid w:val="003431DE"/>
    <w:rsid w:val="00343DF9"/>
    <w:rsid w:val="003453E4"/>
    <w:rsid w:val="00346910"/>
    <w:rsid w:val="00346F7F"/>
    <w:rsid w:val="00347360"/>
    <w:rsid w:val="00350991"/>
    <w:rsid w:val="00352411"/>
    <w:rsid w:val="00353A0F"/>
    <w:rsid w:val="00354A7E"/>
    <w:rsid w:val="003635D2"/>
    <w:rsid w:val="00364758"/>
    <w:rsid w:val="00364A6B"/>
    <w:rsid w:val="00365373"/>
    <w:rsid w:val="00365BE0"/>
    <w:rsid w:val="0036792F"/>
    <w:rsid w:val="00375682"/>
    <w:rsid w:val="00375F45"/>
    <w:rsid w:val="0037634B"/>
    <w:rsid w:val="003774B9"/>
    <w:rsid w:val="00382FC3"/>
    <w:rsid w:val="00382FC9"/>
    <w:rsid w:val="00383344"/>
    <w:rsid w:val="00383C49"/>
    <w:rsid w:val="00385F55"/>
    <w:rsid w:val="00395871"/>
    <w:rsid w:val="00395A89"/>
    <w:rsid w:val="00397047"/>
    <w:rsid w:val="003A6324"/>
    <w:rsid w:val="003A6693"/>
    <w:rsid w:val="003A6FD3"/>
    <w:rsid w:val="003A70E6"/>
    <w:rsid w:val="003B1D67"/>
    <w:rsid w:val="003B5FCB"/>
    <w:rsid w:val="003B71C8"/>
    <w:rsid w:val="003C22BD"/>
    <w:rsid w:val="003C22CB"/>
    <w:rsid w:val="003C269B"/>
    <w:rsid w:val="003C281A"/>
    <w:rsid w:val="003D0721"/>
    <w:rsid w:val="003D3DD6"/>
    <w:rsid w:val="003D565D"/>
    <w:rsid w:val="003D5940"/>
    <w:rsid w:val="003D6A76"/>
    <w:rsid w:val="003D7C97"/>
    <w:rsid w:val="003E1174"/>
    <w:rsid w:val="003E123F"/>
    <w:rsid w:val="003E1C45"/>
    <w:rsid w:val="003E27BF"/>
    <w:rsid w:val="003E4639"/>
    <w:rsid w:val="003E4A48"/>
    <w:rsid w:val="003F12A0"/>
    <w:rsid w:val="003F62BC"/>
    <w:rsid w:val="00400E8C"/>
    <w:rsid w:val="0040105D"/>
    <w:rsid w:val="004023D3"/>
    <w:rsid w:val="00403968"/>
    <w:rsid w:val="00403A68"/>
    <w:rsid w:val="00405D74"/>
    <w:rsid w:val="004064B2"/>
    <w:rsid w:val="0041273A"/>
    <w:rsid w:val="00413081"/>
    <w:rsid w:val="004214C9"/>
    <w:rsid w:val="004223AF"/>
    <w:rsid w:val="00433CC9"/>
    <w:rsid w:val="00435A26"/>
    <w:rsid w:val="00435A96"/>
    <w:rsid w:val="00436B07"/>
    <w:rsid w:val="00443873"/>
    <w:rsid w:val="004443C1"/>
    <w:rsid w:val="004470C3"/>
    <w:rsid w:val="00450FE0"/>
    <w:rsid w:val="00452B5E"/>
    <w:rsid w:val="004560BB"/>
    <w:rsid w:val="00456F6E"/>
    <w:rsid w:val="004571D8"/>
    <w:rsid w:val="004613BD"/>
    <w:rsid w:val="00464707"/>
    <w:rsid w:val="00464B2F"/>
    <w:rsid w:val="004657AF"/>
    <w:rsid w:val="00465822"/>
    <w:rsid w:val="0047057B"/>
    <w:rsid w:val="00470B29"/>
    <w:rsid w:val="00471136"/>
    <w:rsid w:val="00471A7D"/>
    <w:rsid w:val="004746B9"/>
    <w:rsid w:val="004749EF"/>
    <w:rsid w:val="004762D2"/>
    <w:rsid w:val="00476A3F"/>
    <w:rsid w:val="004773FC"/>
    <w:rsid w:val="00480B66"/>
    <w:rsid w:val="0048346F"/>
    <w:rsid w:val="00483D6E"/>
    <w:rsid w:val="004874CF"/>
    <w:rsid w:val="004906DB"/>
    <w:rsid w:val="00492117"/>
    <w:rsid w:val="00492A69"/>
    <w:rsid w:val="00492CF6"/>
    <w:rsid w:val="004A0F18"/>
    <w:rsid w:val="004A3EB1"/>
    <w:rsid w:val="004A4B58"/>
    <w:rsid w:val="004A67C4"/>
    <w:rsid w:val="004B0E30"/>
    <w:rsid w:val="004B0FDE"/>
    <w:rsid w:val="004B2DC8"/>
    <w:rsid w:val="004B3266"/>
    <w:rsid w:val="004B3E65"/>
    <w:rsid w:val="004B5597"/>
    <w:rsid w:val="004B6CA7"/>
    <w:rsid w:val="004C01F1"/>
    <w:rsid w:val="004C1464"/>
    <w:rsid w:val="004C1BB0"/>
    <w:rsid w:val="004C24AA"/>
    <w:rsid w:val="004C252F"/>
    <w:rsid w:val="004C5F5B"/>
    <w:rsid w:val="004C64BC"/>
    <w:rsid w:val="004D0C69"/>
    <w:rsid w:val="004D1B2A"/>
    <w:rsid w:val="004D3295"/>
    <w:rsid w:val="004D39FE"/>
    <w:rsid w:val="004D4274"/>
    <w:rsid w:val="004D4B6C"/>
    <w:rsid w:val="004D65B8"/>
    <w:rsid w:val="004E0A16"/>
    <w:rsid w:val="004E0DEB"/>
    <w:rsid w:val="004E155E"/>
    <w:rsid w:val="004E3766"/>
    <w:rsid w:val="004E4617"/>
    <w:rsid w:val="004E4958"/>
    <w:rsid w:val="004E527B"/>
    <w:rsid w:val="004E5AD6"/>
    <w:rsid w:val="004E6011"/>
    <w:rsid w:val="004E7DFB"/>
    <w:rsid w:val="004F0B66"/>
    <w:rsid w:val="004F240C"/>
    <w:rsid w:val="004F3F91"/>
    <w:rsid w:val="004F40B4"/>
    <w:rsid w:val="004F6297"/>
    <w:rsid w:val="004F647F"/>
    <w:rsid w:val="004F64E4"/>
    <w:rsid w:val="00503099"/>
    <w:rsid w:val="00503C05"/>
    <w:rsid w:val="00510F8C"/>
    <w:rsid w:val="00512110"/>
    <w:rsid w:val="0051400C"/>
    <w:rsid w:val="005145C3"/>
    <w:rsid w:val="00514B93"/>
    <w:rsid w:val="00516269"/>
    <w:rsid w:val="00516E05"/>
    <w:rsid w:val="0052171D"/>
    <w:rsid w:val="00521EA7"/>
    <w:rsid w:val="005224BA"/>
    <w:rsid w:val="005246AB"/>
    <w:rsid w:val="005249D2"/>
    <w:rsid w:val="00527CD4"/>
    <w:rsid w:val="00530421"/>
    <w:rsid w:val="005336F1"/>
    <w:rsid w:val="005366D2"/>
    <w:rsid w:val="005401E6"/>
    <w:rsid w:val="00540589"/>
    <w:rsid w:val="00541ED5"/>
    <w:rsid w:val="005461D0"/>
    <w:rsid w:val="00550151"/>
    <w:rsid w:val="00550CDF"/>
    <w:rsid w:val="00551C65"/>
    <w:rsid w:val="00552487"/>
    <w:rsid w:val="0055417C"/>
    <w:rsid w:val="005616DF"/>
    <w:rsid w:val="0056175E"/>
    <w:rsid w:val="00563883"/>
    <w:rsid w:val="00564534"/>
    <w:rsid w:val="00566536"/>
    <w:rsid w:val="0056677E"/>
    <w:rsid w:val="00570C0A"/>
    <w:rsid w:val="0057175C"/>
    <w:rsid w:val="00573C1A"/>
    <w:rsid w:val="00574690"/>
    <w:rsid w:val="005769D9"/>
    <w:rsid w:val="005813FC"/>
    <w:rsid w:val="00581782"/>
    <w:rsid w:val="00591DD0"/>
    <w:rsid w:val="00592E2D"/>
    <w:rsid w:val="00593A52"/>
    <w:rsid w:val="005951CF"/>
    <w:rsid w:val="005A0005"/>
    <w:rsid w:val="005A13E5"/>
    <w:rsid w:val="005A2EAD"/>
    <w:rsid w:val="005A3D10"/>
    <w:rsid w:val="005A4541"/>
    <w:rsid w:val="005A5AA1"/>
    <w:rsid w:val="005B1104"/>
    <w:rsid w:val="005B1E74"/>
    <w:rsid w:val="005B25C6"/>
    <w:rsid w:val="005B4018"/>
    <w:rsid w:val="005C1FD9"/>
    <w:rsid w:val="005C4D39"/>
    <w:rsid w:val="005C4D82"/>
    <w:rsid w:val="005C56FF"/>
    <w:rsid w:val="005D1548"/>
    <w:rsid w:val="005D1847"/>
    <w:rsid w:val="005D1F91"/>
    <w:rsid w:val="005D311F"/>
    <w:rsid w:val="005D33EC"/>
    <w:rsid w:val="005D365E"/>
    <w:rsid w:val="005D42B0"/>
    <w:rsid w:val="005E07C3"/>
    <w:rsid w:val="005E25C9"/>
    <w:rsid w:val="005E3FCD"/>
    <w:rsid w:val="005E4528"/>
    <w:rsid w:val="005E7685"/>
    <w:rsid w:val="005F0F53"/>
    <w:rsid w:val="005F25B7"/>
    <w:rsid w:val="005F48FD"/>
    <w:rsid w:val="005F5296"/>
    <w:rsid w:val="005F79ED"/>
    <w:rsid w:val="005F7F8B"/>
    <w:rsid w:val="00601231"/>
    <w:rsid w:val="00601B24"/>
    <w:rsid w:val="00601D97"/>
    <w:rsid w:val="00601F0A"/>
    <w:rsid w:val="0060336C"/>
    <w:rsid w:val="006043BE"/>
    <w:rsid w:val="006044B7"/>
    <w:rsid w:val="00605696"/>
    <w:rsid w:val="006115C9"/>
    <w:rsid w:val="00612F71"/>
    <w:rsid w:val="006130DE"/>
    <w:rsid w:val="00614E06"/>
    <w:rsid w:val="006239AC"/>
    <w:rsid w:val="00624BFB"/>
    <w:rsid w:val="00625825"/>
    <w:rsid w:val="006272B8"/>
    <w:rsid w:val="00627A2F"/>
    <w:rsid w:val="0063111E"/>
    <w:rsid w:val="0063161D"/>
    <w:rsid w:val="006349BE"/>
    <w:rsid w:val="006352BF"/>
    <w:rsid w:val="00635B6D"/>
    <w:rsid w:val="0063703E"/>
    <w:rsid w:val="00637093"/>
    <w:rsid w:val="0064063F"/>
    <w:rsid w:val="006416F8"/>
    <w:rsid w:val="00644B03"/>
    <w:rsid w:val="00650587"/>
    <w:rsid w:val="006549E2"/>
    <w:rsid w:val="0066079C"/>
    <w:rsid w:val="00662573"/>
    <w:rsid w:val="0066482F"/>
    <w:rsid w:val="00665B34"/>
    <w:rsid w:val="00670CCC"/>
    <w:rsid w:val="00671EC2"/>
    <w:rsid w:val="00673F02"/>
    <w:rsid w:val="00676658"/>
    <w:rsid w:val="00677849"/>
    <w:rsid w:val="00677A28"/>
    <w:rsid w:val="006805E6"/>
    <w:rsid w:val="006873B7"/>
    <w:rsid w:val="00691985"/>
    <w:rsid w:val="00694270"/>
    <w:rsid w:val="006942DB"/>
    <w:rsid w:val="006964FB"/>
    <w:rsid w:val="006968B7"/>
    <w:rsid w:val="006975AB"/>
    <w:rsid w:val="00697CFD"/>
    <w:rsid w:val="006A22D8"/>
    <w:rsid w:val="006A4BD2"/>
    <w:rsid w:val="006A5906"/>
    <w:rsid w:val="006A7B85"/>
    <w:rsid w:val="006A7C66"/>
    <w:rsid w:val="006B006F"/>
    <w:rsid w:val="006B209B"/>
    <w:rsid w:val="006B26D4"/>
    <w:rsid w:val="006C0784"/>
    <w:rsid w:val="006C3B1E"/>
    <w:rsid w:val="006C4E6F"/>
    <w:rsid w:val="006D2058"/>
    <w:rsid w:val="006D3B7C"/>
    <w:rsid w:val="006D42B9"/>
    <w:rsid w:val="006D6AC0"/>
    <w:rsid w:val="006D77F1"/>
    <w:rsid w:val="006E147A"/>
    <w:rsid w:val="006E4351"/>
    <w:rsid w:val="006E5FDB"/>
    <w:rsid w:val="006F15F6"/>
    <w:rsid w:val="006F3347"/>
    <w:rsid w:val="006F42B6"/>
    <w:rsid w:val="006F7988"/>
    <w:rsid w:val="00701CA9"/>
    <w:rsid w:val="00703905"/>
    <w:rsid w:val="00707ED1"/>
    <w:rsid w:val="007101B3"/>
    <w:rsid w:val="00711BEB"/>
    <w:rsid w:val="00712F80"/>
    <w:rsid w:val="007130A1"/>
    <w:rsid w:val="00714979"/>
    <w:rsid w:val="00715083"/>
    <w:rsid w:val="00715C5C"/>
    <w:rsid w:val="00722077"/>
    <w:rsid w:val="007268B4"/>
    <w:rsid w:val="0073003C"/>
    <w:rsid w:val="0073140D"/>
    <w:rsid w:val="0073392B"/>
    <w:rsid w:val="00733A95"/>
    <w:rsid w:val="00736296"/>
    <w:rsid w:val="00736B42"/>
    <w:rsid w:val="0074214E"/>
    <w:rsid w:val="00746B57"/>
    <w:rsid w:val="00752211"/>
    <w:rsid w:val="0075239E"/>
    <w:rsid w:val="00756F02"/>
    <w:rsid w:val="00757FD8"/>
    <w:rsid w:val="007605BB"/>
    <w:rsid w:val="00764825"/>
    <w:rsid w:val="00764FD8"/>
    <w:rsid w:val="007651D2"/>
    <w:rsid w:val="00767E0F"/>
    <w:rsid w:val="0077124F"/>
    <w:rsid w:val="0077455F"/>
    <w:rsid w:val="00781AE0"/>
    <w:rsid w:val="00783B9C"/>
    <w:rsid w:val="00787C76"/>
    <w:rsid w:val="007922DA"/>
    <w:rsid w:val="0079247B"/>
    <w:rsid w:val="00794153"/>
    <w:rsid w:val="007947BF"/>
    <w:rsid w:val="007979B8"/>
    <w:rsid w:val="007A1C1B"/>
    <w:rsid w:val="007A77EF"/>
    <w:rsid w:val="007B2688"/>
    <w:rsid w:val="007B5325"/>
    <w:rsid w:val="007B5E53"/>
    <w:rsid w:val="007B7A0E"/>
    <w:rsid w:val="007C2C73"/>
    <w:rsid w:val="007C3AC4"/>
    <w:rsid w:val="007C79BE"/>
    <w:rsid w:val="007D00FE"/>
    <w:rsid w:val="007D074A"/>
    <w:rsid w:val="007D185C"/>
    <w:rsid w:val="007D355E"/>
    <w:rsid w:val="007D3D18"/>
    <w:rsid w:val="007D4094"/>
    <w:rsid w:val="007D51FB"/>
    <w:rsid w:val="007D5A45"/>
    <w:rsid w:val="007E093B"/>
    <w:rsid w:val="007E39E2"/>
    <w:rsid w:val="007E56A3"/>
    <w:rsid w:val="007E7258"/>
    <w:rsid w:val="007E760F"/>
    <w:rsid w:val="007F08C3"/>
    <w:rsid w:val="007F0BC2"/>
    <w:rsid w:val="007F2705"/>
    <w:rsid w:val="007F507B"/>
    <w:rsid w:val="00800AC8"/>
    <w:rsid w:val="00800CE0"/>
    <w:rsid w:val="008037F0"/>
    <w:rsid w:val="00804A56"/>
    <w:rsid w:val="008068F7"/>
    <w:rsid w:val="00807D06"/>
    <w:rsid w:val="00810B29"/>
    <w:rsid w:val="00811413"/>
    <w:rsid w:val="00814B1C"/>
    <w:rsid w:val="00816777"/>
    <w:rsid w:val="0082128E"/>
    <w:rsid w:val="00821AAA"/>
    <w:rsid w:val="0082213C"/>
    <w:rsid w:val="00823B51"/>
    <w:rsid w:val="008241B4"/>
    <w:rsid w:val="008244D2"/>
    <w:rsid w:val="008267AF"/>
    <w:rsid w:val="00832B3A"/>
    <w:rsid w:val="00833962"/>
    <w:rsid w:val="008378EE"/>
    <w:rsid w:val="008415EE"/>
    <w:rsid w:val="00841B20"/>
    <w:rsid w:val="00842E8B"/>
    <w:rsid w:val="00845A9A"/>
    <w:rsid w:val="008506D1"/>
    <w:rsid w:val="008509E6"/>
    <w:rsid w:val="00850B63"/>
    <w:rsid w:val="00853059"/>
    <w:rsid w:val="008554F7"/>
    <w:rsid w:val="008606B6"/>
    <w:rsid w:val="00862AD8"/>
    <w:rsid w:val="008630FD"/>
    <w:rsid w:val="00863195"/>
    <w:rsid w:val="00865BC0"/>
    <w:rsid w:val="00872236"/>
    <w:rsid w:val="00872612"/>
    <w:rsid w:val="00874665"/>
    <w:rsid w:val="00875A69"/>
    <w:rsid w:val="00881E3D"/>
    <w:rsid w:val="00883E19"/>
    <w:rsid w:val="00884CD1"/>
    <w:rsid w:val="008873BF"/>
    <w:rsid w:val="008909EC"/>
    <w:rsid w:val="00890D0C"/>
    <w:rsid w:val="008945F9"/>
    <w:rsid w:val="00896A90"/>
    <w:rsid w:val="0089784A"/>
    <w:rsid w:val="008A4453"/>
    <w:rsid w:val="008A6926"/>
    <w:rsid w:val="008A7673"/>
    <w:rsid w:val="008A7858"/>
    <w:rsid w:val="008B2197"/>
    <w:rsid w:val="008B329D"/>
    <w:rsid w:val="008B69A8"/>
    <w:rsid w:val="008C01F1"/>
    <w:rsid w:val="008C16C4"/>
    <w:rsid w:val="008C23E2"/>
    <w:rsid w:val="008C32D1"/>
    <w:rsid w:val="008C3FB0"/>
    <w:rsid w:val="008D03DC"/>
    <w:rsid w:val="008D26C5"/>
    <w:rsid w:val="008D2886"/>
    <w:rsid w:val="008D2F4C"/>
    <w:rsid w:val="008D2FA8"/>
    <w:rsid w:val="008D4188"/>
    <w:rsid w:val="008D45DB"/>
    <w:rsid w:val="008D5DD2"/>
    <w:rsid w:val="008E032D"/>
    <w:rsid w:val="008E04B7"/>
    <w:rsid w:val="008E40BC"/>
    <w:rsid w:val="008E5DC3"/>
    <w:rsid w:val="008E63BA"/>
    <w:rsid w:val="008E6B4C"/>
    <w:rsid w:val="008F1D23"/>
    <w:rsid w:val="008F43A6"/>
    <w:rsid w:val="008F7B38"/>
    <w:rsid w:val="009011E6"/>
    <w:rsid w:val="00903283"/>
    <w:rsid w:val="00904E7B"/>
    <w:rsid w:val="00905623"/>
    <w:rsid w:val="0090586E"/>
    <w:rsid w:val="00914620"/>
    <w:rsid w:val="00914FA6"/>
    <w:rsid w:val="00914FEE"/>
    <w:rsid w:val="00915B7E"/>
    <w:rsid w:val="00921F69"/>
    <w:rsid w:val="00922636"/>
    <w:rsid w:val="00923279"/>
    <w:rsid w:val="00924186"/>
    <w:rsid w:val="00925FEC"/>
    <w:rsid w:val="00930803"/>
    <w:rsid w:val="00930F00"/>
    <w:rsid w:val="00934F9D"/>
    <w:rsid w:val="00935AD8"/>
    <w:rsid w:val="00935D83"/>
    <w:rsid w:val="00937068"/>
    <w:rsid w:val="00940B7F"/>
    <w:rsid w:val="00942246"/>
    <w:rsid w:val="00956EDB"/>
    <w:rsid w:val="009603F0"/>
    <w:rsid w:val="00961D86"/>
    <w:rsid w:val="009673D6"/>
    <w:rsid w:val="00967F22"/>
    <w:rsid w:val="009742D4"/>
    <w:rsid w:val="009778C9"/>
    <w:rsid w:val="009806D9"/>
    <w:rsid w:val="00980D28"/>
    <w:rsid w:val="00984200"/>
    <w:rsid w:val="009850FB"/>
    <w:rsid w:val="0098589E"/>
    <w:rsid w:val="009861A5"/>
    <w:rsid w:val="00993919"/>
    <w:rsid w:val="00993B20"/>
    <w:rsid w:val="0099736C"/>
    <w:rsid w:val="009A0562"/>
    <w:rsid w:val="009A1D2D"/>
    <w:rsid w:val="009A4BCD"/>
    <w:rsid w:val="009A4DCF"/>
    <w:rsid w:val="009A5200"/>
    <w:rsid w:val="009A583A"/>
    <w:rsid w:val="009A6FCC"/>
    <w:rsid w:val="009B06F6"/>
    <w:rsid w:val="009B4060"/>
    <w:rsid w:val="009B49FE"/>
    <w:rsid w:val="009B70AD"/>
    <w:rsid w:val="009C27F7"/>
    <w:rsid w:val="009C4AAC"/>
    <w:rsid w:val="009C5F76"/>
    <w:rsid w:val="009C6A62"/>
    <w:rsid w:val="009C7438"/>
    <w:rsid w:val="009D0498"/>
    <w:rsid w:val="009D2AD9"/>
    <w:rsid w:val="009D4485"/>
    <w:rsid w:val="009D4AE2"/>
    <w:rsid w:val="009D542A"/>
    <w:rsid w:val="009D66BA"/>
    <w:rsid w:val="009E0F6B"/>
    <w:rsid w:val="009E1446"/>
    <w:rsid w:val="009E20F1"/>
    <w:rsid w:val="009E2F4A"/>
    <w:rsid w:val="009E3576"/>
    <w:rsid w:val="009E4421"/>
    <w:rsid w:val="009E546A"/>
    <w:rsid w:val="009E6A39"/>
    <w:rsid w:val="009E780B"/>
    <w:rsid w:val="009F1EAF"/>
    <w:rsid w:val="009F3394"/>
    <w:rsid w:val="009F3E55"/>
    <w:rsid w:val="009F6312"/>
    <w:rsid w:val="00A001B4"/>
    <w:rsid w:val="00A01B33"/>
    <w:rsid w:val="00A02762"/>
    <w:rsid w:val="00A03224"/>
    <w:rsid w:val="00A06A39"/>
    <w:rsid w:val="00A105A2"/>
    <w:rsid w:val="00A15FBE"/>
    <w:rsid w:val="00A20D41"/>
    <w:rsid w:val="00A219A8"/>
    <w:rsid w:val="00A23E80"/>
    <w:rsid w:val="00A24DC8"/>
    <w:rsid w:val="00A25AB7"/>
    <w:rsid w:val="00A26ACB"/>
    <w:rsid w:val="00A27406"/>
    <w:rsid w:val="00A27C40"/>
    <w:rsid w:val="00A30757"/>
    <w:rsid w:val="00A338B6"/>
    <w:rsid w:val="00A36D18"/>
    <w:rsid w:val="00A40024"/>
    <w:rsid w:val="00A40C67"/>
    <w:rsid w:val="00A43AC2"/>
    <w:rsid w:val="00A444B2"/>
    <w:rsid w:val="00A47358"/>
    <w:rsid w:val="00A5261E"/>
    <w:rsid w:val="00A53A9A"/>
    <w:rsid w:val="00A54B89"/>
    <w:rsid w:val="00A563E2"/>
    <w:rsid w:val="00A56F88"/>
    <w:rsid w:val="00A60015"/>
    <w:rsid w:val="00A60A6C"/>
    <w:rsid w:val="00A60BAF"/>
    <w:rsid w:val="00A61BA1"/>
    <w:rsid w:val="00A63E8E"/>
    <w:rsid w:val="00A6472F"/>
    <w:rsid w:val="00A6489A"/>
    <w:rsid w:val="00A67969"/>
    <w:rsid w:val="00A749A6"/>
    <w:rsid w:val="00A76B9F"/>
    <w:rsid w:val="00A8281C"/>
    <w:rsid w:val="00A8370E"/>
    <w:rsid w:val="00A8458A"/>
    <w:rsid w:val="00A84658"/>
    <w:rsid w:val="00A86708"/>
    <w:rsid w:val="00A86E11"/>
    <w:rsid w:val="00A90555"/>
    <w:rsid w:val="00A91D78"/>
    <w:rsid w:val="00A92CC4"/>
    <w:rsid w:val="00A954F2"/>
    <w:rsid w:val="00A95897"/>
    <w:rsid w:val="00A95AAE"/>
    <w:rsid w:val="00AA1862"/>
    <w:rsid w:val="00AA19B6"/>
    <w:rsid w:val="00AA1FB9"/>
    <w:rsid w:val="00AA23B4"/>
    <w:rsid w:val="00AA243C"/>
    <w:rsid w:val="00AA27FD"/>
    <w:rsid w:val="00AA5321"/>
    <w:rsid w:val="00AA68EE"/>
    <w:rsid w:val="00AB2540"/>
    <w:rsid w:val="00AB3780"/>
    <w:rsid w:val="00AB587E"/>
    <w:rsid w:val="00AC0BE5"/>
    <w:rsid w:val="00AC25EE"/>
    <w:rsid w:val="00AC3124"/>
    <w:rsid w:val="00AC3679"/>
    <w:rsid w:val="00AC3DBE"/>
    <w:rsid w:val="00AC5B50"/>
    <w:rsid w:val="00AC79BC"/>
    <w:rsid w:val="00AD094C"/>
    <w:rsid w:val="00AD1AB6"/>
    <w:rsid w:val="00AD6928"/>
    <w:rsid w:val="00AD7277"/>
    <w:rsid w:val="00AE28A9"/>
    <w:rsid w:val="00AE2ED1"/>
    <w:rsid w:val="00AE3D04"/>
    <w:rsid w:val="00AE4AF9"/>
    <w:rsid w:val="00AE4E54"/>
    <w:rsid w:val="00AE4F3E"/>
    <w:rsid w:val="00AF055D"/>
    <w:rsid w:val="00AF1844"/>
    <w:rsid w:val="00AF2629"/>
    <w:rsid w:val="00AF7950"/>
    <w:rsid w:val="00AF7A5F"/>
    <w:rsid w:val="00AF7F74"/>
    <w:rsid w:val="00B014B8"/>
    <w:rsid w:val="00B02FF2"/>
    <w:rsid w:val="00B03814"/>
    <w:rsid w:val="00B05226"/>
    <w:rsid w:val="00B112DA"/>
    <w:rsid w:val="00B12DF4"/>
    <w:rsid w:val="00B14077"/>
    <w:rsid w:val="00B163A8"/>
    <w:rsid w:val="00B16EFF"/>
    <w:rsid w:val="00B17B12"/>
    <w:rsid w:val="00B2064E"/>
    <w:rsid w:val="00B20D9D"/>
    <w:rsid w:val="00B2554D"/>
    <w:rsid w:val="00B25D62"/>
    <w:rsid w:val="00B2756C"/>
    <w:rsid w:val="00B339B3"/>
    <w:rsid w:val="00B34BE2"/>
    <w:rsid w:val="00B357F8"/>
    <w:rsid w:val="00B369E3"/>
    <w:rsid w:val="00B42457"/>
    <w:rsid w:val="00B42D31"/>
    <w:rsid w:val="00B4674D"/>
    <w:rsid w:val="00B5220C"/>
    <w:rsid w:val="00B55528"/>
    <w:rsid w:val="00B57E2F"/>
    <w:rsid w:val="00B60D71"/>
    <w:rsid w:val="00B639CF"/>
    <w:rsid w:val="00B66135"/>
    <w:rsid w:val="00B73ED8"/>
    <w:rsid w:val="00B75FAE"/>
    <w:rsid w:val="00B77703"/>
    <w:rsid w:val="00B77F0A"/>
    <w:rsid w:val="00B8007B"/>
    <w:rsid w:val="00B8028B"/>
    <w:rsid w:val="00B81F9D"/>
    <w:rsid w:val="00B825F7"/>
    <w:rsid w:val="00B82D6A"/>
    <w:rsid w:val="00B854BE"/>
    <w:rsid w:val="00B855B8"/>
    <w:rsid w:val="00B85C7F"/>
    <w:rsid w:val="00B87936"/>
    <w:rsid w:val="00B91097"/>
    <w:rsid w:val="00B91A03"/>
    <w:rsid w:val="00B9336F"/>
    <w:rsid w:val="00B96212"/>
    <w:rsid w:val="00B963E5"/>
    <w:rsid w:val="00B9732B"/>
    <w:rsid w:val="00BA0DBD"/>
    <w:rsid w:val="00BA1866"/>
    <w:rsid w:val="00BA4984"/>
    <w:rsid w:val="00BA4F57"/>
    <w:rsid w:val="00BA60CD"/>
    <w:rsid w:val="00BA7F8A"/>
    <w:rsid w:val="00BB0D54"/>
    <w:rsid w:val="00BB1130"/>
    <w:rsid w:val="00BB2BE0"/>
    <w:rsid w:val="00BB319E"/>
    <w:rsid w:val="00BB5E2B"/>
    <w:rsid w:val="00BB7968"/>
    <w:rsid w:val="00BC3745"/>
    <w:rsid w:val="00BC469E"/>
    <w:rsid w:val="00BC77BA"/>
    <w:rsid w:val="00BE001B"/>
    <w:rsid w:val="00BF0941"/>
    <w:rsid w:val="00BF36B8"/>
    <w:rsid w:val="00BF37F6"/>
    <w:rsid w:val="00BF728A"/>
    <w:rsid w:val="00C00B9F"/>
    <w:rsid w:val="00C04445"/>
    <w:rsid w:val="00C0475E"/>
    <w:rsid w:val="00C04E30"/>
    <w:rsid w:val="00C05C7E"/>
    <w:rsid w:val="00C073F1"/>
    <w:rsid w:val="00C148F3"/>
    <w:rsid w:val="00C17800"/>
    <w:rsid w:val="00C221C0"/>
    <w:rsid w:val="00C22473"/>
    <w:rsid w:val="00C22758"/>
    <w:rsid w:val="00C22CD9"/>
    <w:rsid w:val="00C27EE5"/>
    <w:rsid w:val="00C3122E"/>
    <w:rsid w:val="00C32D76"/>
    <w:rsid w:val="00C35633"/>
    <w:rsid w:val="00C35857"/>
    <w:rsid w:val="00C36E94"/>
    <w:rsid w:val="00C42497"/>
    <w:rsid w:val="00C4432A"/>
    <w:rsid w:val="00C447DA"/>
    <w:rsid w:val="00C458EB"/>
    <w:rsid w:val="00C46AB1"/>
    <w:rsid w:val="00C46E12"/>
    <w:rsid w:val="00C4755B"/>
    <w:rsid w:val="00C52ACC"/>
    <w:rsid w:val="00C53F6C"/>
    <w:rsid w:val="00C56F46"/>
    <w:rsid w:val="00C642C5"/>
    <w:rsid w:val="00C65A43"/>
    <w:rsid w:val="00C70E53"/>
    <w:rsid w:val="00C71876"/>
    <w:rsid w:val="00C72D56"/>
    <w:rsid w:val="00C77B8D"/>
    <w:rsid w:val="00C809D7"/>
    <w:rsid w:val="00C8114C"/>
    <w:rsid w:val="00C836D1"/>
    <w:rsid w:val="00C83DED"/>
    <w:rsid w:val="00C904DB"/>
    <w:rsid w:val="00C952D0"/>
    <w:rsid w:val="00C96EA7"/>
    <w:rsid w:val="00C971EC"/>
    <w:rsid w:val="00C9743C"/>
    <w:rsid w:val="00CA2DB1"/>
    <w:rsid w:val="00CA3184"/>
    <w:rsid w:val="00CB0229"/>
    <w:rsid w:val="00CB08E7"/>
    <w:rsid w:val="00CB13D7"/>
    <w:rsid w:val="00CB3734"/>
    <w:rsid w:val="00CB3CF4"/>
    <w:rsid w:val="00CB3D28"/>
    <w:rsid w:val="00CB3F87"/>
    <w:rsid w:val="00CB4557"/>
    <w:rsid w:val="00CB63D2"/>
    <w:rsid w:val="00CB66D3"/>
    <w:rsid w:val="00CB6F77"/>
    <w:rsid w:val="00CC0A37"/>
    <w:rsid w:val="00CC1A13"/>
    <w:rsid w:val="00CC42DD"/>
    <w:rsid w:val="00CD4FB4"/>
    <w:rsid w:val="00CD506D"/>
    <w:rsid w:val="00CD580D"/>
    <w:rsid w:val="00CD69AB"/>
    <w:rsid w:val="00CE0622"/>
    <w:rsid w:val="00CE1468"/>
    <w:rsid w:val="00CE3F9D"/>
    <w:rsid w:val="00CF1681"/>
    <w:rsid w:val="00CF21D1"/>
    <w:rsid w:val="00CF6F2E"/>
    <w:rsid w:val="00CF7E2C"/>
    <w:rsid w:val="00D00439"/>
    <w:rsid w:val="00D0084B"/>
    <w:rsid w:val="00D00854"/>
    <w:rsid w:val="00D010E5"/>
    <w:rsid w:val="00D03633"/>
    <w:rsid w:val="00D1356F"/>
    <w:rsid w:val="00D15E39"/>
    <w:rsid w:val="00D16D4C"/>
    <w:rsid w:val="00D20189"/>
    <w:rsid w:val="00D25057"/>
    <w:rsid w:val="00D25769"/>
    <w:rsid w:val="00D31077"/>
    <w:rsid w:val="00D324CD"/>
    <w:rsid w:val="00D33F9D"/>
    <w:rsid w:val="00D34421"/>
    <w:rsid w:val="00D34751"/>
    <w:rsid w:val="00D36262"/>
    <w:rsid w:val="00D37EAD"/>
    <w:rsid w:val="00D41331"/>
    <w:rsid w:val="00D41FF7"/>
    <w:rsid w:val="00D47325"/>
    <w:rsid w:val="00D50FDE"/>
    <w:rsid w:val="00D5113B"/>
    <w:rsid w:val="00D523C3"/>
    <w:rsid w:val="00D55153"/>
    <w:rsid w:val="00D5607F"/>
    <w:rsid w:val="00D5741F"/>
    <w:rsid w:val="00D57BD6"/>
    <w:rsid w:val="00D57E18"/>
    <w:rsid w:val="00D600CB"/>
    <w:rsid w:val="00D6044B"/>
    <w:rsid w:val="00D61880"/>
    <w:rsid w:val="00D6295A"/>
    <w:rsid w:val="00D65F41"/>
    <w:rsid w:val="00D70C12"/>
    <w:rsid w:val="00D738D4"/>
    <w:rsid w:val="00D7482E"/>
    <w:rsid w:val="00D7627B"/>
    <w:rsid w:val="00D76416"/>
    <w:rsid w:val="00D77CEA"/>
    <w:rsid w:val="00D81786"/>
    <w:rsid w:val="00D83069"/>
    <w:rsid w:val="00D930BA"/>
    <w:rsid w:val="00D96CA3"/>
    <w:rsid w:val="00D9702E"/>
    <w:rsid w:val="00D97FA2"/>
    <w:rsid w:val="00DA15D4"/>
    <w:rsid w:val="00DA1B06"/>
    <w:rsid w:val="00DA2EEA"/>
    <w:rsid w:val="00DA336B"/>
    <w:rsid w:val="00DA4E39"/>
    <w:rsid w:val="00DA7281"/>
    <w:rsid w:val="00DA7667"/>
    <w:rsid w:val="00DB0D71"/>
    <w:rsid w:val="00DB78ED"/>
    <w:rsid w:val="00DB7B7F"/>
    <w:rsid w:val="00DC4578"/>
    <w:rsid w:val="00DC7237"/>
    <w:rsid w:val="00DC734E"/>
    <w:rsid w:val="00DD2702"/>
    <w:rsid w:val="00DD5286"/>
    <w:rsid w:val="00DD63E5"/>
    <w:rsid w:val="00DD671D"/>
    <w:rsid w:val="00DD7769"/>
    <w:rsid w:val="00DE0B3B"/>
    <w:rsid w:val="00DE0CF2"/>
    <w:rsid w:val="00DE1483"/>
    <w:rsid w:val="00DE14FB"/>
    <w:rsid w:val="00DE49A0"/>
    <w:rsid w:val="00DF42A5"/>
    <w:rsid w:val="00DF54BE"/>
    <w:rsid w:val="00DF62EE"/>
    <w:rsid w:val="00E01A72"/>
    <w:rsid w:val="00E026CE"/>
    <w:rsid w:val="00E126F8"/>
    <w:rsid w:val="00E13B6F"/>
    <w:rsid w:val="00E14DF7"/>
    <w:rsid w:val="00E16E1D"/>
    <w:rsid w:val="00E204DB"/>
    <w:rsid w:val="00E20B5C"/>
    <w:rsid w:val="00E22BC7"/>
    <w:rsid w:val="00E22C5A"/>
    <w:rsid w:val="00E252E5"/>
    <w:rsid w:val="00E27C84"/>
    <w:rsid w:val="00E300A1"/>
    <w:rsid w:val="00E337E7"/>
    <w:rsid w:val="00E36373"/>
    <w:rsid w:val="00E4316E"/>
    <w:rsid w:val="00E50DDA"/>
    <w:rsid w:val="00E5339D"/>
    <w:rsid w:val="00E547D4"/>
    <w:rsid w:val="00E557B8"/>
    <w:rsid w:val="00E6277B"/>
    <w:rsid w:val="00E64989"/>
    <w:rsid w:val="00E6558F"/>
    <w:rsid w:val="00E66407"/>
    <w:rsid w:val="00E67C44"/>
    <w:rsid w:val="00E707C2"/>
    <w:rsid w:val="00E76A61"/>
    <w:rsid w:val="00E76F78"/>
    <w:rsid w:val="00E833F0"/>
    <w:rsid w:val="00E839E1"/>
    <w:rsid w:val="00E83F78"/>
    <w:rsid w:val="00E85DDC"/>
    <w:rsid w:val="00E86744"/>
    <w:rsid w:val="00E90CC5"/>
    <w:rsid w:val="00E9217D"/>
    <w:rsid w:val="00E93489"/>
    <w:rsid w:val="00E957FB"/>
    <w:rsid w:val="00EA22DC"/>
    <w:rsid w:val="00EA2DC1"/>
    <w:rsid w:val="00EA6516"/>
    <w:rsid w:val="00EB11E5"/>
    <w:rsid w:val="00EB207F"/>
    <w:rsid w:val="00EB5189"/>
    <w:rsid w:val="00EB64E1"/>
    <w:rsid w:val="00EB6509"/>
    <w:rsid w:val="00EC1CF4"/>
    <w:rsid w:val="00EC4635"/>
    <w:rsid w:val="00EC5D22"/>
    <w:rsid w:val="00EC68E2"/>
    <w:rsid w:val="00EC76CA"/>
    <w:rsid w:val="00ED1175"/>
    <w:rsid w:val="00ED11A8"/>
    <w:rsid w:val="00ED25DA"/>
    <w:rsid w:val="00ED76F5"/>
    <w:rsid w:val="00EE0375"/>
    <w:rsid w:val="00EE3549"/>
    <w:rsid w:val="00EE5C42"/>
    <w:rsid w:val="00EE5DDB"/>
    <w:rsid w:val="00EE5F8E"/>
    <w:rsid w:val="00EE67BE"/>
    <w:rsid w:val="00EF54B6"/>
    <w:rsid w:val="00EF569F"/>
    <w:rsid w:val="00F00922"/>
    <w:rsid w:val="00F00CE9"/>
    <w:rsid w:val="00F03626"/>
    <w:rsid w:val="00F04230"/>
    <w:rsid w:val="00F07A59"/>
    <w:rsid w:val="00F14B5D"/>
    <w:rsid w:val="00F14B84"/>
    <w:rsid w:val="00F14FD4"/>
    <w:rsid w:val="00F17E22"/>
    <w:rsid w:val="00F21464"/>
    <w:rsid w:val="00F221FB"/>
    <w:rsid w:val="00F222B7"/>
    <w:rsid w:val="00F2476C"/>
    <w:rsid w:val="00F24971"/>
    <w:rsid w:val="00F30860"/>
    <w:rsid w:val="00F31936"/>
    <w:rsid w:val="00F32344"/>
    <w:rsid w:val="00F3344A"/>
    <w:rsid w:val="00F36AC5"/>
    <w:rsid w:val="00F37830"/>
    <w:rsid w:val="00F37AB2"/>
    <w:rsid w:val="00F37CF6"/>
    <w:rsid w:val="00F41EE7"/>
    <w:rsid w:val="00F44D6A"/>
    <w:rsid w:val="00F47BBC"/>
    <w:rsid w:val="00F51D81"/>
    <w:rsid w:val="00F529C0"/>
    <w:rsid w:val="00F52A25"/>
    <w:rsid w:val="00F549D5"/>
    <w:rsid w:val="00F54E9C"/>
    <w:rsid w:val="00F560E1"/>
    <w:rsid w:val="00F61CE6"/>
    <w:rsid w:val="00F62473"/>
    <w:rsid w:val="00F63940"/>
    <w:rsid w:val="00F6482C"/>
    <w:rsid w:val="00F65E31"/>
    <w:rsid w:val="00F740CB"/>
    <w:rsid w:val="00F751BC"/>
    <w:rsid w:val="00F75C4A"/>
    <w:rsid w:val="00F84E9E"/>
    <w:rsid w:val="00F853D6"/>
    <w:rsid w:val="00F93183"/>
    <w:rsid w:val="00F94B74"/>
    <w:rsid w:val="00FA08F3"/>
    <w:rsid w:val="00FA243D"/>
    <w:rsid w:val="00FA4034"/>
    <w:rsid w:val="00FA4252"/>
    <w:rsid w:val="00FB0141"/>
    <w:rsid w:val="00FB210E"/>
    <w:rsid w:val="00FC04E2"/>
    <w:rsid w:val="00FC3FB0"/>
    <w:rsid w:val="00FC56CB"/>
    <w:rsid w:val="00FC57D4"/>
    <w:rsid w:val="00FC6E21"/>
    <w:rsid w:val="00FC7E76"/>
    <w:rsid w:val="00FD2061"/>
    <w:rsid w:val="00FD283A"/>
    <w:rsid w:val="00FD3581"/>
    <w:rsid w:val="00FD5827"/>
    <w:rsid w:val="00FD59EE"/>
    <w:rsid w:val="00FD5E5D"/>
    <w:rsid w:val="00FD6752"/>
    <w:rsid w:val="00FE1D09"/>
    <w:rsid w:val="00FE2A23"/>
    <w:rsid w:val="00FE3FAE"/>
    <w:rsid w:val="00FE5506"/>
    <w:rsid w:val="00FE6034"/>
    <w:rsid w:val="00FE607A"/>
    <w:rsid w:val="00FE7ACB"/>
    <w:rsid w:val="00FF210F"/>
    <w:rsid w:val="00FF278F"/>
    <w:rsid w:val="00FF2F31"/>
    <w:rsid w:val="00FF4E94"/>
    <w:rsid w:val="00FF7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C17C8"/>
  <w15:docId w15:val="{AB8A6C68-CF86-43F5-8A4D-1FC14AA9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562"/>
  </w:style>
  <w:style w:type="paragraph" w:styleId="Heading1">
    <w:name w:val="heading 1"/>
    <w:basedOn w:val="Normal"/>
    <w:link w:val="Heading1Char"/>
    <w:uiPriority w:val="9"/>
    <w:qFormat/>
    <w:rsid w:val="00712F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E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5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459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unhideWhenUsed/>
    <w:qFormat/>
    <w:rsid w:val="00C458E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458EB"/>
    <w:rPr>
      <w:rFonts w:ascii="Cambria" w:eastAsia="Cambria" w:hAnsi="Cambria" w:cs="Cambria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4F40B4"/>
    <w:pPr>
      <w:spacing w:after="200" w:line="276" w:lineRule="auto"/>
      <w:ind w:left="720"/>
      <w:contextualSpacing/>
    </w:pPr>
    <w:rPr>
      <w:rFonts w:ascii="Corbel" w:hAnsi="Corbel"/>
      <w:lang w:val="en-GB"/>
    </w:rPr>
  </w:style>
  <w:style w:type="paragraph" w:customStyle="1" w:styleId="Normal1">
    <w:name w:val="Normal1"/>
    <w:rsid w:val="00D1356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12F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ighlight">
    <w:name w:val="highlight"/>
    <w:basedOn w:val="DefaultParagraphFont"/>
    <w:rsid w:val="00712F80"/>
  </w:style>
  <w:style w:type="paragraph" w:styleId="Header">
    <w:name w:val="header"/>
    <w:basedOn w:val="Normal"/>
    <w:link w:val="HeaderChar"/>
    <w:uiPriority w:val="99"/>
    <w:unhideWhenUsed/>
    <w:rsid w:val="00712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F80"/>
  </w:style>
  <w:style w:type="paragraph" w:styleId="Footer">
    <w:name w:val="footer"/>
    <w:basedOn w:val="Normal"/>
    <w:link w:val="FooterChar"/>
    <w:uiPriority w:val="99"/>
    <w:unhideWhenUsed/>
    <w:rsid w:val="00712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F80"/>
  </w:style>
  <w:style w:type="character" w:customStyle="1" w:styleId="Heading4Char">
    <w:name w:val="Heading 4 Char"/>
    <w:basedOn w:val="DefaultParagraphFont"/>
    <w:link w:val="Heading4"/>
    <w:uiPriority w:val="9"/>
    <w:semiHidden/>
    <w:rsid w:val="00C27EE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abel">
    <w:name w:val="label"/>
    <w:basedOn w:val="DefaultParagraphFont"/>
    <w:rsid w:val="00C27EE5"/>
  </w:style>
  <w:style w:type="character" w:customStyle="1" w:styleId="separator">
    <w:name w:val="separator"/>
    <w:basedOn w:val="DefaultParagraphFont"/>
    <w:rsid w:val="00C27EE5"/>
  </w:style>
  <w:style w:type="character" w:customStyle="1" w:styleId="value">
    <w:name w:val="value"/>
    <w:basedOn w:val="DefaultParagraphFont"/>
    <w:rsid w:val="00C27EE5"/>
  </w:style>
  <w:style w:type="paragraph" w:customStyle="1" w:styleId="Title1">
    <w:name w:val="Title1"/>
    <w:basedOn w:val="Normal"/>
    <w:rsid w:val="0019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19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19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19777F"/>
  </w:style>
  <w:style w:type="character" w:styleId="PlaceholderText">
    <w:name w:val="Placeholder Text"/>
    <w:basedOn w:val="DefaultParagraphFont"/>
    <w:uiPriority w:val="99"/>
    <w:semiHidden/>
    <w:rsid w:val="00935AD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E0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03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03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3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37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43873"/>
    <w:rPr>
      <w:b/>
      <w:bCs/>
    </w:rPr>
  </w:style>
  <w:style w:type="paragraph" w:styleId="NoSpacing">
    <w:name w:val="No Spacing"/>
    <w:uiPriority w:val="1"/>
    <w:qFormat/>
    <w:rsid w:val="00E76A6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043B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5F25B7"/>
    <w:pPr>
      <w:suppressAutoHyphens/>
      <w:spacing w:after="0" w:line="240" w:lineRule="auto"/>
    </w:pPr>
    <w:rPr>
      <w:sz w:val="20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8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Sam14</b:Tag>
    <b:SourceType>JournalArticle</b:SourceType>
    <b:Guid>{F1F0FB5E-3129-4BEC-9A20-815C2C08DBA7}</b:Guid>
    <b:Author>
      <b:Author>
        <b:NameList>
          <b:Person>
            <b:Last>Khalid Sameen</b:Last>
            <b:First>Wajeeha</b:First>
            <b:Middle>Zaidi,Farah Ahmad</b:Middle>
          </b:Person>
        </b:NameList>
      </b:Author>
    </b:Author>
    <b:Title>Evaluation of awareness and perception of professional students in ,medicine,business and law schools of Karachi,regarding the use of recreational Cannabis</b:Title>
    <b:JournalName>J Pak Med Assoc</b:JournalName>
    <b:Year>2014</b:Year>
    <b:Pages>1025-1030</b:Pages>
    <b:Volume>64</b:Volume>
    <b:Issue>9</b:Issue>
    <b:RefOrder>1</b:RefOrder>
  </b:Source>
  <b:Source>
    <b:Tag>Maj06</b:Tag>
    <b:SourceType>JournalArticle</b:SourceType>
    <b:Guid>{4D7C13D0-47D4-40CC-8254-D5ED57E18FEF}</b:Guid>
    <b:Author>
      <b:Author>
        <b:NameList>
          <b:Person>
            <b:Last>Majid Shafiq</b:Last>
            <b:First>Zaman</b:First>
            <b:Middle>Shah,yesha Saleem,Maham Siddiqi, et al</b:Middle>
          </b:Person>
        </b:NameList>
      </b:Author>
    </b:Author>
    <b:Title>Perception of Pakistani medical school students about drugs and alcohol</b:Title>
    <b:JournalName>Substance AbuseTreatment Prevention Policy</b:JournalName>
    <b:Year>2006</b:Year>
    <b:Volume>1</b:Volume>
    <b:RefOrder>3</b:RefOrder>
  </b:Source>
  <b:Source>
    <b:Tag>Haq17</b:Tag>
    <b:SourceType>JournalArticle</b:SourceType>
    <b:Guid>{244E5087-642B-472B-96E6-63222BF4F5E6}</b:Guid>
    <b:Author>
      <b:Author>
        <b:NameList>
          <b:Person>
            <b:Last>Haq Nawaz</b:Last>
            <b:First>AFTAB</b:First>
            <b:Middle>Alam Khan et el</b:Middle>
          </b:Person>
        </b:NameList>
      </b:Author>
    </b:Author>
    <b:Title>Use of psychoactive drugs among medical undergraduates in Abottabad</b:Title>
    <b:JournalName>Depart of Psychiatry,Ayub Medical institute</b:JournalName>
    <b:Year>2017</b:Year>
    <b:Volume>29</b:Volume>
    <b:Issue>4</b:Issue>
    <b:RefOrder>2</b:RefOrder>
  </b:Source>
</b:Sources>
</file>

<file path=customXml/itemProps1.xml><?xml version="1.0" encoding="utf-8"?>
<ds:datastoreItem xmlns:ds="http://schemas.openxmlformats.org/officeDocument/2006/customXml" ds:itemID="{8E6DD265-685C-46D9-81AA-679BA712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1222</Words>
  <Characters>6969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Part E: Marijuana Effect Expectancy Questionnaire-Brief  (MEEQ-B)</vt:lpstr>
    </vt:vector>
  </TitlesOfParts>
  <Company>Hewlett-Packard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mohamad monzer</dc:creator>
  <cp:lastModifiedBy>Abou El Foul, Mohamad</cp:lastModifiedBy>
  <cp:revision>4</cp:revision>
  <dcterms:created xsi:type="dcterms:W3CDTF">2021-07-12T17:59:00Z</dcterms:created>
  <dcterms:modified xsi:type="dcterms:W3CDTF">2021-09-02T00:20:00Z</dcterms:modified>
</cp:coreProperties>
</file>